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48.xml" ContentType="application/vnd.openxmlformats-officedocument.wordprocessingml.header+xml"/>
  <Override PartName="/word/footer48.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51.xml" ContentType="application/vnd.openxmlformats-officedocument.wordprocessingml.header+xml"/>
  <Override PartName="/word/footer51.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header54.xml" ContentType="application/vnd.openxmlformats-officedocument.wordprocessingml.header+xml"/>
  <Override PartName="/word/footer54.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header57.xml" ContentType="application/vnd.openxmlformats-officedocument.wordprocessingml.header+xml"/>
  <Override PartName="/word/footer57.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footer58.xml" ContentType="application/vnd.openxmlformats-officedocument.wordprocessingml.footer+xml"/>
  <Override PartName="/word/footer59.xml" ContentType="application/vnd.openxmlformats-officedocument.wordprocessingml.footer+xml"/>
  <Override PartName="/word/header60.xml" ContentType="application/vnd.openxmlformats-officedocument.wordprocessingml.header+xml"/>
  <Override PartName="/word/footer60.xml" ContentType="application/vnd.openxmlformats-officedocument.wordprocessingml.footer+xml"/>
  <Override PartName="/word/header61.xml" ContentType="application/vnd.openxmlformats-officedocument.wordprocessingml.header+xml"/>
  <Override PartName="/word/header62.xml" ContentType="application/vnd.openxmlformats-officedocument.wordprocessingml.header+xml"/>
  <Override PartName="/word/footer61.xml" ContentType="application/vnd.openxmlformats-officedocument.wordprocessingml.footer+xml"/>
  <Override PartName="/word/footer62.xml" ContentType="application/vnd.openxmlformats-officedocument.wordprocessingml.footer+xml"/>
  <Override PartName="/word/header63.xml" ContentType="application/vnd.openxmlformats-officedocument.wordprocessingml.header+xml"/>
  <Override PartName="/word/footer63.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footer64.xml" ContentType="application/vnd.openxmlformats-officedocument.wordprocessingml.footer+xml"/>
  <Override PartName="/word/footer65.xml" ContentType="application/vnd.openxmlformats-officedocument.wordprocessingml.footer+xml"/>
  <Override PartName="/word/header66.xml" ContentType="application/vnd.openxmlformats-officedocument.wordprocessingml.header+xml"/>
  <Override PartName="/word/footer66.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footer67.xml" ContentType="application/vnd.openxmlformats-officedocument.wordprocessingml.footer+xml"/>
  <Override PartName="/word/footer68.xml" ContentType="application/vnd.openxmlformats-officedocument.wordprocessingml.footer+xml"/>
  <Override PartName="/word/header69.xml" ContentType="application/vnd.openxmlformats-officedocument.wordprocessingml.header+xml"/>
  <Override PartName="/word/footer69.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footer70.xml" ContentType="application/vnd.openxmlformats-officedocument.wordprocessingml.footer+xml"/>
  <Override PartName="/word/footer71.xml" ContentType="application/vnd.openxmlformats-officedocument.wordprocessingml.footer+xml"/>
  <Override PartName="/word/header72.xml" ContentType="application/vnd.openxmlformats-officedocument.wordprocessingml.header+xml"/>
  <Override PartName="/word/footer72.xml" ContentType="application/vnd.openxmlformats-officedocument.wordprocessingml.footer+xml"/>
  <Override PartName="/word/header73.xml" ContentType="application/vnd.openxmlformats-officedocument.wordprocessingml.header+xml"/>
  <Override PartName="/word/header74.xml" ContentType="application/vnd.openxmlformats-officedocument.wordprocessingml.header+xml"/>
  <Override PartName="/word/footer73.xml" ContentType="application/vnd.openxmlformats-officedocument.wordprocessingml.footer+xml"/>
  <Override PartName="/word/footer74.xml" ContentType="application/vnd.openxmlformats-officedocument.wordprocessingml.footer+xml"/>
  <Override PartName="/word/header75.xml" ContentType="application/vnd.openxmlformats-officedocument.wordprocessingml.header+xml"/>
  <Override PartName="/word/footer75.xml" ContentType="application/vnd.openxmlformats-officedocument.wordprocessingml.footer+xml"/>
  <Override PartName="/word/header76.xml" ContentType="application/vnd.openxmlformats-officedocument.wordprocessingml.header+xml"/>
  <Override PartName="/word/header77.xml" ContentType="application/vnd.openxmlformats-officedocument.wordprocessingml.header+xml"/>
  <Override PartName="/word/footer76.xml" ContentType="application/vnd.openxmlformats-officedocument.wordprocessingml.footer+xml"/>
  <Override PartName="/word/footer77.xml" ContentType="application/vnd.openxmlformats-officedocument.wordprocessingml.footer+xml"/>
  <Override PartName="/word/header78.xml" ContentType="application/vnd.openxmlformats-officedocument.wordprocessingml.header+xml"/>
  <Override PartName="/word/footer78.xml" ContentType="application/vnd.openxmlformats-officedocument.wordprocessingml.footer+xml"/>
  <Override PartName="/word/header79.xml" ContentType="application/vnd.openxmlformats-officedocument.wordprocessingml.header+xml"/>
  <Override PartName="/word/header80.xml" ContentType="application/vnd.openxmlformats-officedocument.wordprocessingml.header+xml"/>
  <Override PartName="/word/footer79.xml" ContentType="application/vnd.openxmlformats-officedocument.wordprocessingml.footer+xml"/>
  <Override PartName="/word/footer80.xml" ContentType="application/vnd.openxmlformats-officedocument.wordprocessingml.footer+xml"/>
  <Override PartName="/word/header81.xml" ContentType="application/vnd.openxmlformats-officedocument.wordprocessingml.header+xml"/>
  <Override PartName="/word/footer81.xml" ContentType="application/vnd.openxmlformats-officedocument.wordprocessingml.footer+xml"/>
  <Override PartName="/word/header82.xml" ContentType="application/vnd.openxmlformats-officedocument.wordprocessingml.header+xml"/>
  <Override PartName="/word/header83.xml" ContentType="application/vnd.openxmlformats-officedocument.wordprocessingml.header+xml"/>
  <Override PartName="/word/footer82.xml" ContentType="application/vnd.openxmlformats-officedocument.wordprocessingml.footer+xml"/>
  <Override PartName="/word/footer83.xml" ContentType="application/vnd.openxmlformats-officedocument.wordprocessingml.footer+xml"/>
  <Override PartName="/word/header84.xml" ContentType="application/vnd.openxmlformats-officedocument.wordprocessingml.header+xml"/>
  <Override PartName="/word/footer84.xml" ContentType="application/vnd.openxmlformats-officedocument.wordprocessingml.footer+xml"/>
  <Override PartName="/word/header85.xml" ContentType="application/vnd.openxmlformats-officedocument.wordprocessingml.header+xml"/>
  <Override PartName="/word/header86.xml" ContentType="application/vnd.openxmlformats-officedocument.wordprocessingml.header+xml"/>
  <Override PartName="/word/footer85.xml" ContentType="application/vnd.openxmlformats-officedocument.wordprocessingml.footer+xml"/>
  <Override PartName="/word/footer86.xml" ContentType="application/vnd.openxmlformats-officedocument.wordprocessingml.footer+xml"/>
  <Override PartName="/word/header87.xml" ContentType="application/vnd.openxmlformats-officedocument.wordprocessingml.header+xml"/>
  <Override PartName="/word/footer87.xml" ContentType="application/vnd.openxmlformats-officedocument.wordprocessingml.footer+xml"/>
  <Override PartName="/word/header88.xml" ContentType="application/vnd.openxmlformats-officedocument.wordprocessingml.header+xml"/>
  <Override PartName="/word/header89.xml" ContentType="application/vnd.openxmlformats-officedocument.wordprocessingml.header+xml"/>
  <Override PartName="/word/footer88.xml" ContentType="application/vnd.openxmlformats-officedocument.wordprocessingml.footer+xml"/>
  <Override PartName="/word/footer89.xml" ContentType="application/vnd.openxmlformats-officedocument.wordprocessingml.footer+xml"/>
  <Override PartName="/word/header90.xml" ContentType="application/vnd.openxmlformats-officedocument.wordprocessingml.header+xml"/>
  <Override PartName="/word/footer90.xml" ContentType="application/vnd.openxmlformats-officedocument.wordprocessingml.footer+xml"/>
  <Override PartName="/word/header91.xml" ContentType="application/vnd.openxmlformats-officedocument.wordprocessingml.header+xml"/>
  <Override PartName="/word/header92.xml" ContentType="application/vnd.openxmlformats-officedocument.wordprocessingml.header+xml"/>
  <Override PartName="/word/footer91.xml" ContentType="application/vnd.openxmlformats-officedocument.wordprocessingml.footer+xml"/>
  <Override PartName="/word/footer92.xml" ContentType="application/vnd.openxmlformats-officedocument.wordprocessingml.footer+xml"/>
  <Override PartName="/word/header93.xml" ContentType="application/vnd.openxmlformats-officedocument.wordprocessingml.header+xml"/>
  <Override PartName="/word/footer93.xml" ContentType="application/vnd.openxmlformats-officedocument.wordprocessingml.footer+xml"/>
  <Override PartName="/word/header94.xml" ContentType="application/vnd.openxmlformats-officedocument.wordprocessingml.header+xml"/>
  <Override PartName="/word/header95.xml" ContentType="application/vnd.openxmlformats-officedocument.wordprocessingml.header+xml"/>
  <Override PartName="/word/footer94.xml" ContentType="application/vnd.openxmlformats-officedocument.wordprocessingml.footer+xml"/>
  <Override PartName="/word/footer95.xml" ContentType="application/vnd.openxmlformats-officedocument.wordprocessingml.footer+xml"/>
  <Override PartName="/word/header96.xml" ContentType="application/vnd.openxmlformats-officedocument.wordprocessingml.header+xml"/>
  <Override PartName="/word/footer96.xml" ContentType="application/vnd.openxmlformats-officedocument.wordprocessingml.footer+xml"/>
  <Override PartName="/word/header97.xml" ContentType="application/vnd.openxmlformats-officedocument.wordprocessingml.header+xml"/>
  <Override PartName="/word/header98.xml" ContentType="application/vnd.openxmlformats-officedocument.wordprocessingml.header+xml"/>
  <Override PartName="/word/footer97.xml" ContentType="application/vnd.openxmlformats-officedocument.wordprocessingml.footer+xml"/>
  <Override PartName="/word/footer98.xml" ContentType="application/vnd.openxmlformats-officedocument.wordprocessingml.footer+xml"/>
  <Override PartName="/word/header99.xml" ContentType="application/vnd.openxmlformats-officedocument.wordprocessingml.header+xml"/>
  <Override PartName="/word/footer99.xml" ContentType="application/vnd.openxmlformats-officedocument.wordprocessingml.footer+xml"/>
  <Override PartName="/word/header100.xml" ContentType="application/vnd.openxmlformats-officedocument.wordprocessingml.header+xml"/>
  <Override PartName="/word/header101.xml" ContentType="application/vnd.openxmlformats-officedocument.wordprocessingml.header+xml"/>
  <Override PartName="/word/footer100.xml" ContentType="application/vnd.openxmlformats-officedocument.wordprocessingml.footer+xml"/>
  <Override PartName="/word/footer101.xml" ContentType="application/vnd.openxmlformats-officedocument.wordprocessingml.footer+xml"/>
  <Override PartName="/word/header102.xml" ContentType="application/vnd.openxmlformats-officedocument.wordprocessingml.header+xml"/>
  <Override PartName="/word/footer102.xml" ContentType="application/vnd.openxmlformats-officedocument.wordprocessingml.footer+xml"/>
  <Override PartName="/word/header103.xml" ContentType="application/vnd.openxmlformats-officedocument.wordprocessingml.header+xml"/>
  <Override PartName="/word/header104.xml" ContentType="application/vnd.openxmlformats-officedocument.wordprocessingml.header+xml"/>
  <Override PartName="/word/footer103.xml" ContentType="application/vnd.openxmlformats-officedocument.wordprocessingml.footer+xml"/>
  <Override PartName="/word/footer104.xml" ContentType="application/vnd.openxmlformats-officedocument.wordprocessingml.footer+xml"/>
  <Override PartName="/word/header105.xml" ContentType="application/vnd.openxmlformats-officedocument.wordprocessingml.header+xml"/>
  <Override PartName="/word/footer105.xml" ContentType="application/vnd.openxmlformats-officedocument.wordprocessingml.footer+xml"/>
  <Override PartName="/word/header106.xml" ContentType="application/vnd.openxmlformats-officedocument.wordprocessingml.header+xml"/>
  <Override PartName="/word/header107.xml" ContentType="application/vnd.openxmlformats-officedocument.wordprocessingml.header+xml"/>
  <Override PartName="/word/footer106.xml" ContentType="application/vnd.openxmlformats-officedocument.wordprocessingml.footer+xml"/>
  <Override PartName="/word/footer107.xml" ContentType="application/vnd.openxmlformats-officedocument.wordprocessingml.footer+xml"/>
  <Override PartName="/word/header108.xml" ContentType="application/vnd.openxmlformats-officedocument.wordprocessingml.header+xml"/>
  <Override PartName="/word/footer108.xml" ContentType="application/vnd.openxmlformats-officedocument.wordprocessingml.footer+xml"/>
  <Override PartName="/word/header109.xml" ContentType="application/vnd.openxmlformats-officedocument.wordprocessingml.header+xml"/>
  <Override PartName="/word/header110.xml" ContentType="application/vnd.openxmlformats-officedocument.wordprocessingml.header+xml"/>
  <Override PartName="/word/footer109.xml" ContentType="application/vnd.openxmlformats-officedocument.wordprocessingml.footer+xml"/>
  <Override PartName="/word/footer110.xml" ContentType="application/vnd.openxmlformats-officedocument.wordprocessingml.footer+xml"/>
  <Override PartName="/word/header111.xml" ContentType="application/vnd.openxmlformats-officedocument.wordprocessingml.header+xml"/>
  <Override PartName="/word/footer111.xml" ContentType="application/vnd.openxmlformats-officedocument.wordprocessingml.footer+xml"/>
  <Override PartName="/word/header112.xml" ContentType="application/vnd.openxmlformats-officedocument.wordprocessingml.header+xml"/>
  <Override PartName="/word/header113.xml" ContentType="application/vnd.openxmlformats-officedocument.wordprocessingml.header+xml"/>
  <Override PartName="/word/footer112.xml" ContentType="application/vnd.openxmlformats-officedocument.wordprocessingml.footer+xml"/>
  <Override PartName="/word/footer113.xml" ContentType="application/vnd.openxmlformats-officedocument.wordprocessingml.footer+xml"/>
  <Override PartName="/word/header114.xml" ContentType="application/vnd.openxmlformats-officedocument.wordprocessingml.header+xml"/>
  <Override PartName="/word/footer114.xml" ContentType="application/vnd.openxmlformats-officedocument.wordprocessingml.footer+xml"/>
  <Override PartName="/word/header115.xml" ContentType="application/vnd.openxmlformats-officedocument.wordprocessingml.header+xml"/>
  <Override PartName="/word/header116.xml" ContentType="application/vnd.openxmlformats-officedocument.wordprocessingml.header+xml"/>
  <Override PartName="/word/footer115.xml" ContentType="application/vnd.openxmlformats-officedocument.wordprocessingml.footer+xml"/>
  <Override PartName="/word/footer116.xml" ContentType="application/vnd.openxmlformats-officedocument.wordprocessingml.footer+xml"/>
  <Override PartName="/word/header117.xml" ContentType="application/vnd.openxmlformats-officedocument.wordprocessingml.header+xml"/>
  <Override PartName="/word/footer1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128655" w14:textId="77777777" w:rsidR="00226D53" w:rsidRDefault="00226D53" w:rsidP="00B063DC">
      <w:pPr>
        <w:pStyle w:val="Kopfzeile"/>
      </w:pPr>
    </w:p>
    <w:p w14:paraId="09B8342A" w14:textId="77777777" w:rsidR="00CC6210" w:rsidRDefault="00D646FB" w:rsidP="00F9167A">
      <w:pPr>
        <w:pStyle w:val="Titel-Subberschrift"/>
        <w:framePr w:h="9496" w:wrap="notBeside" w:vAnchor="page" w:y="6346"/>
        <w:spacing w:after="0"/>
      </w:pPr>
      <w:r>
        <w:t>Beschreibung der</w:t>
      </w:r>
      <w:r w:rsidR="00CD6FF5">
        <w:t xml:space="preserve"> Qualitätsindikatoren</w:t>
      </w:r>
      <w:r>
        <w:br/>
      </w:r>
      <w:r w:rsidR="009F2AFF">
        <w:t>und Kennzahlen</w:t>
      </w:r>
      <w:r w:rsidR="00CD6FF5">
        <w:t xml:space="preserve"> </w:t>
      </w:r>
      <w:r w:rsidR="00F409F8">
        <w:t xml:space="preserve">nach </w:t>
      </w:r>
      <w:r>
        <w:t>QSKH-RL</w:t>
      </w:r>
    </w:p>
    <w:p w14:paraId="7AB5D518" w14:textId="77777777" w:rsidR="00A24618" w:rsidRDefault="00A24618" w:rsidP="00F9167A">
      <w:pPr>
        <w:pStyle w:val="Titel-berschrift"/>
        <w:framePr w:h="9496" w:wrap="notBeside" w:vAnchor="page" w:y="6346"/>
        <w:suppressAutoHyphens/>
        <w:spacing w:before="240" w:after="0"/>
      </w:pPr>
    </w:p>
    <w:p w14:paraId="2CBCEF82" w14:textId="77777777" w:rsidR="00022543" w:rsidRPr="00022543" w:rsidRDefault="009F2AFF" w:rsidP="00E03FC9">
      <w:pPr>
        <w:pStyle w:val="Titel-berschrift"/>
        <w:framePr w:h="9496" w:wrap="notBeside" w:vAnchor="page" w:y="6346"/>
        <w:suppressAutoHyphens/>
      </w:pPr>
      <w:r>
        <w:t>Mammachirurgie</w:t>
      </w:r>
    </w:p>
    <w:p w14:paraId="673D1661" w14:textId="77777777" w:rsidR="00022543" w:rsidRDefault="00022543" w:rsidP="00FA117E">
      <w:pPr>
        <w:pStyle w:val="Titel-Subberschrift"/>
        <w:framePr w:h="9496" w:wrap="notBeside" w:vAnchor="page" w:y="6346"/>
      </w:pPr>
      <w:r>
        <w:t>Erfassungsjahr 2019</w:t>
      </w:r>
    </w:p>
    <w:p w14:paraId="2D90845F" w14:textId="77777777" w:rsidR="00DA46B2" w:rsidRDefault="00DA46B2" w:rsidP="00FA117E">
      <w:pPr>
        <w:pStyle w:val="TitelseiteStand"/>
        <w:framePr w:h="9496" w:wrap="notBeside" w:vAnchor="page" w:y="6346"/>
      </w:pPr>
    </w:p>
    <w:p w14:paraId="1C32F107" w14:textId="32780F64" w:rsidR="009F2AFF" w:rsidRPr="009F2AFF" w:rsidRDefault="009F2AFF" w:rsidP="00FA117E">
      <w:pPr>
        <w:pStyle w:val="TitelseiteStand"/>
        <w:framePr w:h="9496" w:wrap="notBeside" w:vAnchor="page" w:y="6346"/>
      </w:pPr>
      <w:r w:rsidRPr="009F2AFF">
        <w:t xml:space="preserve">Stand: </w:t>
      </w:r>
      <w:del w:id="0" w:author="IQTIG" w:date="2020-04-27T15:03:00Z">
        <w:r>
          <w:delText>28.02</w:delText>
        </w:r>
      </w:del>
      <w:ins w:id="1" w:author="IQTIG" w:date="2020-04-27T15:03:00Z">
        <w:r>
          <w:t>29.04</w:t>
        </w:r>
      </w:ins>
      <w:r>
        <w:t>.2020</w:t>
      </w:r>
    </w:p>
    <w:p w14:paraId="69555C14"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469FBF61" wp14:editId="797DC420">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68DA024C" wp14:editId="0E97156C">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0ABA507F"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551D94B8" wp14:editId="6ADF316E">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28AEDAD3" w14:textId="77777777" w:rsidR="00A000B3" w:rsidRPr="001103BB" w:rsidRDefault="00A000B3" w:rsidP="000F3DAF">
      <w:pPr>
        <w:pStyle w:val="berschriftTitelei"/>
        <w:outlineLvl w:val="9"/>
      </w:pPr>
      <w:bookmarkStart w:id="2" w:name="_Toc1482030_1"/>
      <w:bookmarkStart w:id="3" w:name="_Toc1737405_1"/>
      <w:bookmarkStart w:id="4" w:name="_Toc1737430_1"/>
      <w:bookmarkStart w:id="5" w:name="_Toc1737502_1"/>
      <w:r w:rsidRPr="001103BB">
        <w:lastRenderedPageBreak/>
        <w:t>Impressum</w:t>
      </w:r>
      <w:bookmarkEnd w:id="2"/>
      <w:bookmarkEnd w:id="3"/>
      <w:bookmarkEnd w:id="4"/>
      <w:bookmarkEnd w:id="5"/>
    </w:p>
    <w:p w14:paraId="570D9D74" w14:textId="77777777" w:rsidR="000C1A88" w:rsidRDefault="00A000B3" w:rsidP="000C1A88">
      <w:pPr>
        <w:pStyle w:val="StandardImpressum"/>
        <w:spacing w:after="0"/>
        <w:rPr>
          <w:b/>
        </w:rPr>
      </w:pPr>
      <w:r w:rsidRPr="00EC19C9">
        <w:rPr>
          <w:b/>
        </w:rPr>
        <w:t>Thema:</w:t>
      </w:r>
    </w:p>
    <w:p w14:paraId="405E4BF3" w14:textId="77777777" w:rsidR="00A80B33" w:rsidRDefault="00A80B33" w:rsidP="00A14DD3">
      <w:pPr>
        <w:pStyle w:val="StandardImpressumkeineSilbentrennung"/>
      </w:pPr>
      <w:r>
        <w:t>Beschreibung der Qualitätsindikatoren und Kennzahlen nach QSKH-RL. Mammachirurgie. Rechenregeln für das Erfassungsjahr 2019</w:t>
      </w:r>
    </w:p>
    <w:p w14:paraId="7C9476D3" w14:textId="77777777" w:rsidR="00A000B3" w:rsidRDefault="00A000B3" w:rsidP="00A000B3">
      <w:pPr>
        <w:pStyle w:val="StandardImpressum"/>
      </w:pPr>
      <w:r w:rsidRPr="00EC19C9">
        <w:rPr>
          <w:b/>
        </w:rPr>
        <w:t>Auftraggeber:</w:t>
      </w:r>
      <w:r>
        <w:rPr>
          <w:b/>
        </w:rPr>
        <w:br/>
      </w:r>
      <w:r w:rsidRPr="005F3E57">
        <w:t>Gemeinsamer Bundesausschuss</w:t>
      </w:r>
    </w:p>
    <w:p w14:paraId="669F7CC7" w14:textId="42F3462C" w:rsidR="00A000B3" w:rsidRPr="005F3E57" w:rsidRDefault="00A000B3" w:rsidP="00A000B3">
      <w:pPr>
        <w:pStyle w:val="StandardImpressum"/>
      </w:pPr>
      <w:r w:rsidRPr="00EC19C9">
        <w:rPr>
          <w:b/>
        </w:rPr>
        <w:t>Datum der Abgabe:</w:t>
      </w:r>
      <w:r>
        <w:rPr>
          <w:b/>
        </w:rPr>
        <w:br/>
      </w:r>
      <w:del w:id="6" w:author="IQTIG" w:date="2020-04-27T15:03:00Z">
        <w:r>
          <w:delText>28.02</w:delText>
        </w:r>
      </w:del>
      <w:ins w:id="7" w:author="IQTIG" w:date="2020-04-27T15:03:00Z">
        <w:r>
          <w:t>29.04</w:t>
        </w:r>
      </w:ins>
      <w:r>
        <w:t>.2020</w:t>
      </w:r>
    </w:p>
    <w:p w14:paraId="0F82CF83"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285F99AD" w14:textId="77777777" w:rsidR="00A000B3" w:rsidRPr="005F3E57" w:rsidRDefault="00A000B3" w:rsidP="00A000B3">
      <w:pPr>
        <w:pStyle w:val="StandardImpressum"/>
      </w:pPr>
      <w:r w:rsidRPr="005F3E57">
        <w:t>Katharina-Heinroth-Ufer 1</w:t>
      </w:r>
      <w:r w:rsidRPr="005F3E57">
        <w:br/>
        <w:t>10787 Berlin</w:t>
      </w:r>
    </w:p>
    <w:p w14:paraId="76974774"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249D2388" w14:textId="77777777" w:rsidR="00907B99" w:rsidRDefault="00B26588" w:rsidP="00091365">
      <w:pPr>
        <w:pStyle w:val="IQTIG-Hyperlinlk"/>
      </w:pPr>
      <w:hyperlink r:id="rId10" w:history="1">
        <w:r w:rsidR="006D08D6" w:rsidRPr="002B1243">
          <w:t>verfahrenssupport@iqtig.org</w:t>
        </w:r>
      </w:hyperlink>
      <w:r w:rsidR="00A000B3" w:rsidRPr="002B1243">
        <w:br/>
        <w:t>https://www.iqtig.org</w:t>
      </w:r>
    </w:p>
    <w:bookmarkStart w:id="8" w:name="_Toc1737503_1" w:displacedByCustomXml="next"/>
    <w:bookmarkStart w:id="9" w:name="_Toc1737431_1" w:displacedByCustomXml="next"/>
    <w:bookmarkStart w:id="10" w:name="_Toc1737406_1" w:displacedByCustomXml="next"/>
    <w:bookmarkStart w:id="11" w:name="_Toc1482031_1" w:displacedByCustomXml="next"/>
    <w:bookmarkStart w:id="12"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3B68CB95" w14:textId="77777777" w:rsidR="00CA1189" w:rsidRPr="00503242" w:rsidRDefault="00CA1189" w:rsidP="000F3DAF">
          <w:pPr>
            <w:pStyle w:val="berschriftTitelei"/>
            <w:outlineLvl w:val="9"/>
          </w:pPr>
          <w:r w:rsidRPr="00503242">
            <w:t>Inhaltsverzeichnis</w:t>
          </w:r>
          <w:bookmarkEnd w:id="11"/>
          <w:bookmarkEnd w:id="10"/>
          <w:bookmarkEnd w:id="9"/>
          <w:bookmarkEnd w:id="8"/>
        </w:p>
        <w:p w14:paraId="187181AB" w14:textId="5C7EE670" w:rsidR="00B26588"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892866" w:history="1">
            <w:r w:rsidR="00B26588" w:rsidRPr="00B26BA9">
              <w:rPr>
                <w:rStyle w:val="Hyperlink"/>
              </w:rPr>
              <w:t>Einleitung</w:t>
            </w:r>
            <w:r w:rsidR="00B26588">
              <w:rPr>
                <w:webHidden/>
              </w:rPr>
              <w:tab/>
            </w:r>
            <w:r w:rsidR="00B26588">
              <w:rPr>
                <w:webHidden/>
              </w:rPr>
              <w:fldChar w:fldCharType="begin"/>
            </w:r>
            <w:r w:rsidR="00B26588">
              <w:rPr>
                <w:webHidden/>
              </w:rPr>
              <w:instrText xml:space="preserve"> PAGEREF _Toc38892866 \h </w:instrText>
            </w:r>
            <w:r w:rsidR="00B26588">
              <w:rPr>
                <w:webHidden/>
              </w:rPr>
            </w:r>
            <w:r w:rsidR="00B26588">
              <w:rPr>
                <w:webHidden/>
              </w:rPr>
              <w:fldChar w:fldCharType="separate"/>
            </w:r>
            <w:r w:rsidR="00B26588">
              <w:rPr>
                <w:webHidden/>
              </w:rPr>
              <w:t>4</w:t>
            </w:r>
            <w:r w:rsidR="00B26588">
              <w:rPr>
                <w:webHidden/>
              </w:rPr>
              <w:fldChar w:fldCharType="end"/>
            </w:r>
          </w:hyperlink>
        </w:p>
        <w:p w14:paraId="55883744" w14:textId="5CE8E12D" w:rsidR="00B26588" w:rsidRDefault="00B26588">
          <w:pPr>
            <w:pStyle w:val="Verzeichnis1"/>
            <w:rPr>
              <w:sz w:val="22"/>
            </w:rPr>
          </w:pPr>
          <w:hyperlink w:anchor="_Toc38892867" w:history="1">
            <w:r w:rsidRPr="00B26BA9">
              <w:rPr>
                <w:rStyle w:val="Hyperlink"/>
              </w:rPr>
              <w:t>51846: Prätherapeutische histologische Diagnosesicherung</w:t>
            </w:r>
            <w:r>
              <w:rPr>
                <w:webHidden/>
              </w:rPr>
              <w:tab/>
            </w:r>
            <w:r>
              <w:rPr>
                <w:webHidden/>
              </w:rPr>
              <w:fldChar w:fldCharType="begin"/>
            </w:r>
            <w:r>
              <w:rPr>
                <w:webHidden/>
              </w:rPr>
              <w:instrText xml:space="preserve"> PAGEREF _Toc38892867 \h </w:instrText>
            </w:r>
            <w:r>
              <w:rPr>
                <w:webHidden/>
              </w:rPr>
            </w:r>
            <w:r>
              <w:rPr>
                <w:webHidden/>
              </w:rPr>
              <w:fldChar w:fldCharType="separate"/>
            </w:r>
            <w:r>
              <w:rPr>
                <w:webHidden/>
              </w:rPr>
              <w:t>5</w:t>
            </w:r>
            <w:r>
              <w:rPr>
                <w:webHidden/>
              </w:rPr>
              <w:fldChar w:fldCharType="end"/>
            </w:r>
          </w:hyperlink>
        </w:p>
        <w:p w14:paraId="65BD1ABF" w14:textId="35238AB0" w:rsidR="00B26588" w:rsidRDefault="00B26588">
          <w:pPr>
            <w:pStyle w:val="Verzeichnis1"/>
            <w:rPr>
              <w:sz w:val="22"/>
            </w:rPr>
          </w:pPr>
          <w:hyperlink w:anchor="_Toc38892868" w:history="1">
            <w:r w:rsidRPr="00B26BA9">
              <w:rPr>
                <w:rStyle w:val="Hyperlink"/>
              </w:rPr>
              <w:t>Gruppe: HER2-Positivitätsrate</w:t>
            </w:r>
            <w:r>
              <w:rPr>
                <w:webHidden/>
              </w:rPr>
              <w:tab/>
            </w:r>
            <w:r>
              <w:rPr>
                <w:webHidden/>
              </w:rPr>
              <w:fldChar w:fldCharType="begin"/>
            </w:r>
            <w:r>
              <w:rPr>
                <w:webHidden/>
              </w:rPr>
              <w:instrText xml:space="preserve"> PAGEREF _Toc38892868 \h </w:instrText>
            </w:r>
            <w:r>
              <w:rPr>
                <w:webHidden/>
              </w:rPr>
            </w:r>
            <w:r>
              <w:rPr>
                <w:webHidden/>
              </w:rPr>
              <w:fldChar w:fldCharType="separate"/>
            </w:r>
            <w:r>
              <w:rPr>
                <w:webHidden/>
              </w:rPr>
              <w:t>9</w:t>
            </w:r>
            <w:r>
              <w:rPr>
                <w:webHidden/>
              </w:rPr>
              <w:fldChar w:fldCharType="end"/>
            </w:r>
          </w:hyperlink>
        </w:p>
        <w:p w14:paraId="22B7F292" w14:textId="46DE809A" w:rsidR="00B26588" w:rsidRDefault="00B26588">
          <w:pPr>
            <w:pStyle w:val="Verzeichnis2"/>
            <w:rPr>
              <w:rFonts w:asciiTheme="minorHAnsi" w:hAnsiTheme="minorHAnsi"/>
              <w:sz w:val="22"/>
            </w:rPr>
          </w:pPr>
          <w:hyperlink w:anchor="_Toc38892869" w:history="1">
            <w:r w:rsidRPr="00B26BA9">
              <w:rPr>
                <w:rStyle w:val="Hyperlink"/>
              </w:rPr>
              <w:t>52268: HER2-Positivitätsrate</w:t>
            </w:r>
            <w:r>
              <w:rPr>
                <w:webHidden/>
              </w:rPr>
              <w:tab/>
            </w:r>
            <w:r>
              <w:rPr>
                <w:webHidden/>
              </w:rPr>
              <w:fldChar w:fldCharType="begin"/>
            </w:r>
            <w:r>
              <w:rPr>
                <w:webHidden/>
              </w:rPr>
              <w:instrText xml:space="preserve"> PAGEREF _Toc38892869 \h </w:instrText>
            </w:r>
            <w:r>
              <w:rPr>
                <w:webHidden/>
              </w:rPr>
            </w:r>
            <w:r>
              <w:rPr>
                <w:webHidden/>
              </w:rPr>
              <w:fldChar w:fldCharType="separate"/>
            </w:r>
            <w:r>
              <w:rPr>
                <w:webHidden/>
              </w:rPr>
              <w:t>11</w:t>
            </w:r>
            <w:r>
              <w:rPr>
                <w:webHidden/>
              </w:rPr>
              <w:fldChar w:fldCharType="end"/>
            </w:r>
          </w:hyperlink>
        </w:p>
        <w:p w14:paraId="05E19512" w14:textId="5B17A27F" w:rsidR="00B26588" w:rsidRDefault="00B26588">
          <w:pPr>
            <w:pStyle w:val="Verzeichnis2"/>
            <w:rPr>
              <w:rFonts w:asciiTheme="minorHAnsi" w:hAnsiTheme="minorHAnsi"/>
              <w:sz w:val="22"/>
            </w:rPr>
          </w:pPr>
          <w:hyperlink w:anchor="_Toc38892870" w:history="1">
            <w:r w:rsidRPr="00B26BA9">
              <w:rPr>
                <w:rStyle w:val="Hyperlink"/>
              </w:rPr>
              <w:t>52267: Verhältnis der beobachteten zur erwarteten Rate (O/E) an HER2-positiven Befunden: niedrige HER2-Positivitätsrate</w:t>
            </w:r>
            <w:r>
              <w:rPr>
                <w:webHidden/>
              </w:rPr>
              <w:tab/>
            </w:r>
            <w:r>
              <w:rPr>
                <w:webHidden/>
              </w:rPr>
              <w:fldChar w:fldCharType="begin"/>
            </w:r>
            <w:r>
              <w:rPr>
                <w:webHidden/>
              </w:rPr>
              <w:instrText xml:space="preserve"> PAGEREF _Toc38892870 \h </w:instrText>
            </w:r>
            <w:r>
              <w:rPr>
                <w:webHidden/>
              </w:rPr>
            </w:r>
            <w:r>
              <w:rPr>
                <w:webHidden/>
              </w:rPr>
              <w:fldChar w:fldCharType="separate"/>
            </w:r>
            <w:r>
              <w:rPr>
                <w:webHidden/>
              </w:rPr>
              <w:t>13</w:t>
            </w:r>
            <w:r>
              <w:rPr>
                <w:webHidden/>
              </w:rPr>
              <w:fldChar w:fldCharType="end"/>
            </w:r>
          </w:hyperlink>
        </w:p>
        <w:p w14:paraId="3A2098B3" w14:textId="40A7D630" w:rsidR="00B26588" w:rsidRDefault="00B26588">
          <w:pPr>
            <w:pStyle w:val="Verzeichnis2"/>
            <w:rPr>
              <w:rFonts w:asciiTheme="minorHAnsi" w:hAnsiTheme="minorHAnsi"/>
              <w:sz w:val="22"/>
            </w:rPr>
          </w:pPr>
          <w:hyperlink w:anchor="_Toc38892871" w:history="1">
            <w:r w:rsidRPr="00B26BA9">
              <w:rPr>
                <w:rStyle w:val="Hyperlink"/>
              </w:rPr>
              <w:t>52278: Verhältnis der beobachteten zur erwarteten Rate (O/E) an HER2-positiven Befunden: hohe HER2-Positivitätsrate</w:t>
            </w:r>
            <w:r>
              <w:rPr>
                <w:webHidden/>
              </w:rPr>
              <w:tab/>
            </w:r>
            <w:r>
              <w:rPr>
                <w:webHidden/>
              </w:rPr>
              <w:fldChar w:fldCharType="begin"/>
            </w:r>
            <w:r>
              <w:rPr>
                <w:webHidden/>
              </w:rPr>
              <w:instrText xml:space="preserve"> PAGEREF _Toc38892871 \h </w:instrText>
            </w:r>
            <w:r>
              <w:rPr>
                <w:webHidden/>
              </w:rPr>
            </w:r>
            <w:r>
              <w:rPr>
                <w:webHidden/>
              </w:rPr>
              <w:fldChar w:fldCharType="separate"/>
            </w:r>
            <w:r>
              <w:rPr>
                <w:webHidden/>
              </w:rPr>
              <w:t>18</w:t>
            </w:r>
            <w:r>
              <w:rPr>
                <w:webHidden/>
              </w:rPr>
              <w:fldChar w:fldCharType="end"/>
            </w:r>
          </w:hyperlink>
        </w:p>
        <w:p w14:paraId="0F8ED79B" w14:textId="7CE0F354" w:rsidR="00B26588" w:rsidRDefault="00B26588">
          <w:pPr>
            <w:pStyle w:val="Verzeichnis1"/>
            <w:rPr>
              <w:sz w:val="22"/>
            </w:rPr>
          </w:pPr>
          <w:hyperlink w:anchor="_Toc38892872" w:history="1">
            <w:r w:rsidRPr="00B26BA9">
              <w:rPr>
                <w:rStyle w:val="Hyperlink"/>
              </w:rPr>
              <w:t>Gruppe: Intraoperative Präparatradiografie oder intraoperative Präparatsonografie bei Drahtmarkierung</w:t>
            </w:r>
            <w:r>
              <w:rPr>
                <w:webHidden/>
              </w:rPr>
              <w:tab/>
            </w:r>
            <w:r>
              <w:rPr>
                <w:webHidden/>
              </w:rPr>
              <w:fldChar w:fldCharType="begin"/>
            </w:r>
            <w:r>
              <w:rPr>
                <w:webHidden/>
              </w:rPr>
              <w:instrText xml:space="preserve"> PAGEREF _Toc38892872 \h </w:instrText>
            </w:r>
            <w:r>
              <w:rPr>
                <w:webHidden/>
              </w:rPr>
            </w:r>
            <w:r>
              <w:rPr>
                <w:webHidden/>
              </w:rPr>
              <w:fldChar w:fldCharType="separate"/>
            </w:r>
            <w:r>
              <w:rPr>
                <w:webHidden/>
              </w:rPr>
              <w:t>26</w:t>
            </w:r>
            <w:r>
              <w:rPr>
                <w:webHidden/>
              </w:rPr>
              <w:fldChar w:fldCharType="end"/>
            </w:r>
          </w:hyperlink>
        </w:p>
        <w:p w14:paraId="75F22135" w14:textId="1DA117A1" w:rsidR="00B26588" w:rsidRDefault="00B26588">
          <w:pPr>
            <w:pStyle w:val="Verzeichnis2"/>
            <w:rPr>
              <w:rFonts w:asciiTheme="minorHAnsi" w:hAnsiTheme="minorHAnsi"/>
              <w:sz w:val="22"/>
            </w:rPr>
          </w:pPr>
          <w:hyperlink w:anchor="_Toc38892873" w:history="1">
            <w:r w:rsidRPr="00B26BA9">
              <w:rPr>
                <w:rStyle w:val="Hyperlink"/>
              </w:rPr>
              <w:t>52330: Intraoperative Präparatradiografie oder intraoperative Präparatsonografie bei mammografischer Drahtmarkierung</w:t>
            </w:r>
            <w:r>
              <w:rPr>
                <w:webHidden/>
              </w:rPr>
              <w:tab/>
            </w:r>
            <w:r>
              <w:rPr>
                <w:webHidden/>
              </w:rPr>
              <w:fldChar w:fldCharType="begin"/>
            </w:r>
            <w:r>
              <w:rPr>
                <w:webHidden/>
              </w:rPr>
              <w:instrText xml:space="preserve"> PAGEREF _Toc38892873 \h </w:instrText>
            </w:r>
            <w:r>
              <w:rPr>
                <w:webHidden/>
              </w:rPr>
            </w:r>
            <w:r>
              <w:rPr>
                <w:webHidden/>
              </w:rPr>
              <w:fldChar w:fldCharType="separate"/>
            </w:r>
            <w:r>
              <w:rPr>
                <w:webHidden/>
              </w:rPr>
              <w:t>27</w:t>
            </w:r>
            <w:r>
              <w:rPr>
                <w:webHidden/>
              </w:rPr>
              <w:fldChar w:fldCharType="end"/>
            </w:r>
          </w:hyperlink>
        </w:p>
        <w:p w14:paraId="64F0EE87" w14:textId="68E07DFE" w:rsidR="00B26588" w:rsidRDefault="00B26588">
          <w:pPr>
            <w:pStyle w:val="Verzeichnis2"/>
            <w:rPr>
              <w:rFonts w:asciiTheme="minorHAnsi" w:hAnsiTheme="minorHAnsi"/>
              <w:sz w:val="22"/>
            </w:rPr>
          </w:pPr>
          <w:hyperlink w:anchor="_Toc38892874" w:history="1">
            <w:r w:rsidRPr="00B26BA9">
              <w:rPr>
                <w:rStyle w:val="Hyperlink"/>
              </w:rPr>
              <w:t>52279: Intraoperative Präparatradiografie oder intraoperative Präparatsonografie bei sonografischer Drahtmarkierung</w:t>
            </w:r>
            <w:r>
              <w:rPr>
                <w:webHidden/>
              </w:rPr>
              <w:tab/>
            </w:r>
            <w:r>
              <w:rPr>
                <w:webHidden/>
              </w:rPr>
              <w:fldChar w:fldCharType="begin"/>
            </w:r>
            <w:r>
              <w:rPr>
                <w:webHidden/>
              </w:rPr>
              <w:instrText xml:space="preserve"> PAGEREF _Toc38892874 \h </w:instrText>
            </w:r>
            <w:r>
              <w:rPr>
                <w:webHidden/>
              </w:rPr>
            </w:r>
            <w:r>
              <w:rPr>
                <w:webHidden/>
              </w:rPr>
              <w:fldChar w:fldCharType="separate"/>
            </w:r>
            <w:r>
              <w:rPr>
                <w:webHidden/>
              </w:rPr>
              <w:t>29</w:t>
            </w:r>
            <w:r>
              <w:rPr>
                <w:webHidden/>
              </w:rPr>
              <w:fldChar w:fldCharType="end"/>
            </w:r>
          </w:hyperlink>
        </w:p>
        <w:p w14:paraId="09FBB00D" w14:textId="20982360" w:rsidR="00B26588" w:rsidRDefault="00B26588">
          <w:pPr>
            <w:pStyle w:val="Verzeichnis1"/>
            <w:rPr>
              <w:sz w:val="22"/>
            </w:rPr>
          </w:pPr>
          <w:hyperlink w:anchor="_Toc38892875" w:history="1">
            <w:r w:rsidRPr="00B26BA9">
              <w:rPr>
                <w:rStyle w:val="Hyperlink"/>
              </w:rPr>
              <w:t>2163: Primäre Axilladissektion bei DCIS</w:t>
            </w:r>
            <w:r>
              <w:rPr>
                <w:webHidden/>
              </w:rPr>
              <w:tab/>
            </w:r>
            <w:r>
              <w:rPr>
                <w:webHidden/>
              </w:rPr>
              <w:fldChar w:fldCharType="begin"/>
            </w:r>
            <w:r>
              <w:rPr>
                <w:webHidden/>
              </w:rPr>
              <w:instrText xml:space="preserve"> PAGEREF _Toc38892875 \h </w:instrText>
            </w:r>
            <w:r>
              <w:rPr>
                <w:webHidden/>
              </w:rPr>
            </w:r>
            <w:r>
              <w:rPr>
                <w:webHidden/>
              </w:rPr>
              <w:fldChar w:fldCharType="separate"/>
            </w:r>
            <w:r>
              <w:rPr>
                <w:webHidden/>
              </w:rPr>
              <w:t>32</w:t>
            </w:r>
            <w:r>
              <w:rPr>
                <w:webHidden/>
              </w:rPr>
              <w:fldChar w:fldCharType="end"/>
            </w:r>
          </w:hyperlink>
        </w:p>
        <w:p w14:paraId="179D91A1" w14:textId="4B91E1F0" w:rsidR="00B26588" w:rsidRDefault="00B26588">
          <w:pPr>
            <w:pStyle w:val="Verzeichnis1"/>
            <w:rPr>
              <w:sz w:val="22"/>
            </w:rPr>
          </w:pPr>
          <w:hyperlink w:anchor="_Toc38892876" w:history="1">
            <w:r w:rsidRPr="00B26BA9">
              <w:rPr>
                <w:rStyle w:val="Hyperlink"/>
              </w:rPr>
              <w:t>50719: Lymphknotenentnahme bei DCIS und brusterhaltender Therapie</w:t>
            </w:r>
            <w:r>
              <w:rPr>
                <w:webHidden/>
              </w:rPr>
              <w:tab/>
            </w:r>
            <w:r>
              <w:rPr>
                <w:webHidden/>
              </w:rPr>
              <w:fldChar w:fldCharType="begin"/>
            </w:r>
            <w:r>
              <w:rPr>
                <w:webHidden/>
              </w:rPr>
              <w:instrText xml:space="preserve"> PAGEREF _Toc38892876 \h </w:instrText>
            </w:r>
            <w:r>
              <w:rPr>
                <w:webHidden/>
              </w:rPr>
            </w:r>
            <w:r>
              <w:rPr>
                <w:webHidden/>
              </w:rPr>
              <w:fldChar w:fldCharType="separate"/>
            </w:r>
            <w:r>
              <w:rPr>
                <w:webHidden/>
              </w:rPr>
              <w:t>36</w:t>
            </w:r>
            <w:r>
              <w:rPr>
                <w:webHidden/>
              </w:rPr>
              <w:fldChar w:fldCharType="end"/>
            </w:r>
          </w:hyperlink>
        </w:p>
        <w:p w14:paraId="12E89C17" w14:textId="54B4053E" w:rsidR="00B26588" w:rsidRDefault="00B26588">
          <w:pPr>
            <w:pStyle w:val="Verzeichnis1"/>
            <w:rPr>
              <w:sz w:val="22"/>
            </w:rPr>
          </w:pPr>
          <w:hyperlink w:anchor="_Toc38892877" w:history="1">
            <w:r w:rsidRPr="00B26BA9">
              <w:rPr>
                <w:rStyle w:val="Hyperlink"/>
              </w:rPr>
              <w:t>51847: Indikation zur Sentinel-Lymphknoten-Biopsie</w:t>
            </w:r>
            <w:r>
              <w:rPr>
                <w:webHidden/>
              </w:rPr>
              <w:tab/>
            </w:r>
            <w:r>
              <w:rPr>
                <w:webHidden/>
              </w:rPr>
              <w:fldChar w:fldCharType="begin"/>
            </w:r>
            <w:r>
              <w:rPr>
                <w:webHidden/>
              </w:rPr>
              <w:instrText xml:space="preserve"> PAGEREF _Toc38892877 \h </w:instrText>
            </w:r>
            <w:r>
              <w:rPr>
                <w:webHidden/>
              </w:rPr>
            </w:r>
            <w:r>
              <w:rPr>
                <w:webHidden/>
              </w:rPr>
              <w:fldChar w:fldCharType="separate"/>
            </w:r>
            <w:r>
              <w:rPr>
                <w:webHidden/>
              </w:rPr>
              <w:t>42</w:t>
            </w:r>
            <w:r>
              <w:rPr>
                <w:webHidden/>
              </w:rPr>
              <w:fldChar w:fldCharType="end"/>
            </w:r>
          </w:hyperlink>
        </w:p>
        <w:p w14:paraId="00B8E697" w14:textId="2A3084C4" w:rsidR="00B26588" w:rsidRDefault="00B26588">
          <w:pPr>
            <w:pStyle w:val="Verzeichnis1"/>
            <w:rPr>
              <w:sz w:val="22"/>
            </w:rPr>
          </w:pPr>
          <w:hyperlink w:anchor="_Toc38892878" w:history="1">
            <w:r w:rsidRPr="00B26BA9">
              <w:rPr>
                <w:rStyle w:val="Hyperlink"/>
              </w:rPr>
              <w:t>51370: Zeitlicher Abstand von unter 7 Tagen zwischen Diagnose und Operation</w:t>
            </w:r>
            <w:r>
              <w:rPr>
                <w:webHidden/>
              </w:rPr>
              <w:tab/>
            </w:r>
            <w:r>
              <w:rPr>
                <w:webHidden/>
              </w:rPr>
              <w:fldChar w:fldCharType="begin"/>
            </w:r>
            <w:r>
              <w:rPr>
                <w:webHidden/>
              </w:rPr>
              <w:instrText xml:space="preserve"> PAGEREF _Toc38892878 \h </w:instrText>
            </w:r>
            <w:r>
              <w:rPr>
                <w:webHidden/>
              </w:rPr>
            </w:r>
            <w:r>
              <w:rPr>
                <w:webHidden/>
              </w:rPr>
              <w:fldChar w:fldCharType="separate"/>
            </w:r>
            <w:r>
              <w:rPr>
                <w:webHidden/>
              </w:rPr>
              <w:t>46</w:t>
            </w:r>
            <w:r>
              <w:rPr>
                <w:webHidden/>
              </w:rPr>
              <w:fldChar w:fldCharType="end"/>
            </w:r>
          </w:hyperlink>
        </w:p>
        <w:p w14:paraId="5072E63A" w14:textId="1CFE1EFB" w:rsidR="00B26588" w:rsidRDefault="00B26588">
          <w:pPr>
            <w:pStyle w:val="Verzeichnis1"/>
            <w:rPr>
              <w:sz w:val="22"/>
            </w:rPr>
          </w:pPr>
          <w:hyperlink w:anchor="_Toc38892879" w:history="1">
            <w:r w:rsidRPr="00B26BA9">
              <w:rPr>
                <w:rStyle w:val="Hyperlink"/>
              </w:rPr>
              <w:t>60659: Nachresektionsrate</w:t>
            </w:r>
            <w:r>
              <w:rPr>
                <w:webHidden/>
              </w:rPr>
              <w:tab/>
            </w:r>
            <w:r>
              <w:rPr>
                <w:webHidden/>
              </w:rPr>
              <w:fldChar w:fldCharType="begin"/>
            </w:r>
            <w:r>
              <w:rPr>
                <w:webHidden/>
              </w:rPr>
              <w:instrText xml:space="preserve"> PAGEREF _Toc38892879 \h </w:instrText>
            </w:r>
            <w:r>
              <w:rPr>
                <w:webHidden/>
              </w:rPr>
            </w:r>
            <w:r>
              <w:rPr>
                <w:webHidden/>
              </w:rPr>
              <w:fldChar w:fldCharType="separate"/>
            </w:r>
            <w:r>
              <w:rPr>
                <w:webHidden/>
              </w:rPr>
              <w:t>50</w:t>
            </w:r>
            <w:r>
              <w:rPr>
                <w:webHidden/>
              </w:rPr>
              <w:fldChar w:fldCharType="end"/>
            </w:r>
          </w:hyperlink>
        </w:p>
        <w:p w14:paraId="62F721D3" w14:textId="6E9313CA" w:rsidR="00B26588" w:rsidRDefault="00B26588">
          <w:pPr>
            <w:pStyle w:val="Verzeichnis1"/>
            <w:rPr>
              <w:sz w:val="22"/>
            </w:rPr>
          </w:pPr>
          <w:hyperlink w:anchor="_Toc38892880" w:history="1">
            <w:r w:rsidRPr="00B26BA9">
              <w:rPr>
                <w:rStyle w:val="Hyperlink"/>
              </w:rPr>
              <w:t>211800: Postoperative interdisziplinäre Tumorkonferenz bei primärem invasivem Mammakarzinom oder DCIS</w:t>
            </w:r>
            <w:r>
              <w:rPr>
                <w:webHidden/>
              </w:rPr>
              <w:tab/>
            </w:r>
            <w:r>
              <w:rPr>
                <w:webHidden/>
              </w:rPr>
              <w:fldChar w:fldCharType="begin"/>
            </w:r>
            <w:r>
              <w:rPr>
                <w:webHidden/>
              </w:rPr>
              <w:instrText xml:space="preserve"> PAGEREF _Toc38892880 \h </w:instrText>
            </w:r>
            <w:r>
              <w:rPr>
                <w:webHidden/>
              </w:rPr>
            </w:r>
            <w:r>
              <w:rPr>
                <w:webHidden/>
              </w:rPr>
              <w:fldChar w:fldCharType="separate"/>
            </w:r>
            <w:r>
              <w:rPr>
                <w:webHidden/>
              </w:rPr>
              <w:t>54</w:t>
            </w:r>
            <w:r>
              <w:rPr>
                <w:webHidden/>
              </w:rPr>
              <w:fldChar w:fldCharType="end"/>
            </w:r>
          </w:hyperlink>
        </w:p>
        <w:p w14:paraId="3DD99064" w14:textId="55EA099B" w:rsidR="00B26588" w:rsidRDefault="00B26588">
          <w:pPr>
            <w:pStyle w:val="Verzeichnis1"/>
            <w:rPr>
              <w:sz w:val="22"/>
            </w:rPr>
          </w:pPr>
          <w:hyperlink w:anchor="_Toc38892881" w:history="1">
            <w:r w:rsidRPr="00B26BA9">
              <w:rPr>
                <w:rStyle w:val="Hyperlink"/>
              </w:rPr>
              <w:t>Anhang I: Schlüssel (Spezifikation)</w:t>
            </w:r>
            <w:r>
              <w:rPr>
                <w:webHidden/>
              </w:rPr>
              <w:tab/>
            </w:r>
            <w:r>
              <w:rPr>
                <w:webHidden/>
              </w:rPr>
              <w:fldChar w:fldCharType="begin"/>
            </w:r>
            <w:r>
              <w:rPr>
                <w:webHidden/>
              </w:rPr>
              <w:instrText xml:space="preserve"> PAGEREF _Toc38892881 \h </w:instrText>
            </w:r>
            <w:r>
              <w:rPr>
                <w:webHidden/>
              </w:rPr>
            </w:r>
            <w:r>
              <w:rPr>
                <w:webHidden/>
              </w:rPr>
              <w:fldChar w:fldCharType="separate"/>
            </w:r>
            <w:r>
              <w:rPr>
                <w:webHidden/>
              </w:rPr>
              <w:t>62</w:t>
            </w:r>
            <w:r>
              <w:rPr>
                <w:webHidden/>
              </w:rPr>
              <w:fldChar w:fldCharType="end"/>
            </w:r>
          </w:hyperlink>
        </w:p>
        <w:p w14:paraId="5E852604" w14:textId="0BDB4C0A" w:rsidR="00B26588" w:rsidRDefault="00B26588">
          <w:pPr>
            <w:pStyle w:val="Verzeichnis1"/>
            <w:rPr>
              <w:sz w:val="22"/>
            </w:rPr>
          </w:pPr>
          <w:hyperlink w:anchor="_Toc38892882" w:history="1">
            <w:r w:rsidRPr="00B26BA9">
              <w:rPr>
                <w:rStyle w:val="Hyperlink"/>
              </w:rPr>
              <w:t>Anhang II: Listen</w:t>
            </w:r>
            <w:r>
              <w:rPr>
                <w:webHidden/>
              </w:rPr>
              <w:tab/>
            </w:r>
            <w:r>
              <w:rPr>
                <w:webHidden/>
              </w:rPr>
              <w:fldChar w:fldCharType="begin"/>
            </w:r>
            <w:r>
              <w:rPr>
                <w:webHidden/>
              </w:rPr>
              <w:instrText xml:space="preserve"> PAGEREF _Toc38892882 \h </w:instrText>
            </w:r>
            <w:r>
              <w:rPr>
                <w:webHidden/>
              </w:rPr>
            </w:r>
            <w:r>
              <w:rPr>
                <w:webHidden/>
              </w:rPr>
              <w:fldChar w:fldCharType="separate"/>
            </w:r>
            <w:r>
              <w:rPr>
                <w:webHidden/>
              </w:rPr>
              <w:t>69</w:t>
            </w:r>
            <w:r>
              <w:rPr>
                <w:webHidden/>
              </w:rPr>
              <w:fldChar w:fldCharType="end"/>
            </w:r>
          </w:hyperlink>
        </w:p>
        <w:p w14:paraId="3510518D" w14:textId="42932827" w:rsidR="00B26588" w:rsidRDefault="00B26588">
          <w:pPr>
            <w:pStyle w:val="Verzeichnis1"/>
            <w:rPr>
              <w:sz w:val="22"/>
            </w:rPr>
          </w:pPr>
          <w:hyperlink w:anchor="_Toc38892883" w:history="1">
            <w:r w:rsidRPr="00B26BA9">
              <w:rPr>
                <w:rStyle w:val="Hyperlink"/>
              </w:rPr>
              <w:t>Anhang III: Vorberechnungen</w:t>
            </w:r>
            <w:r>
              <w:rPr>
                <w:webHidden/>
              </w:rPr>
              <w:tab/>
            </w:r>
            <w:r>
              <w:rPr>
                <w:webHidden/>
              </w:rPr>
              <w:fldChar w:fldCharType="begin"/>
            </w:r>
            <w:r>
              <w:rPr>
                <w:webHidden/>
              </w:rPr>
              <w:instrText xml:space="preserve"> PAGEREF _Toc38892883 \h </w:instrText>
            </w:r>
            <w:r>
              <w:rPr>
                <w:webHidden/>
              </w:rPr>
            </w:r>
            <w:r>
              <w:rPr>
                <w:webHidden/>
              </w:rPr>
              <w:fldChar w:fldCharType="separate"/>
            </w:r>
            <w:r>
              <w:rPr>
                <w:webHidden/>
              </w:rPr>
              <w:t>71</w:t>
            </w:r>
            <w:r>
              <w:rPr>
                <w:webHidden/>
              </w:rPr>
              <w:fldChar w:fldCharType="end"/>
            </w:r>
          </w:hyperlink>
        </w:p>
        <w:p w14:paraId="4E156FDB" w14:textId="017FA87B" w:rsidR="00B26588" w:rsidRDefault="00B26588">
          <w:pPr>
            <w:pStyle w:val="Verzeichnis1"/>
            <w:rPr>
              <w:sz w:val="22"/>
            </w:rPr>
          </w:pPr>
          <w:hyperlink w:anchor="_Toc38892884" w:history="1">
            <w:r w:rsidRPr="00B26BA9">
              <w:rPr>
                <w:rStyle w:val="Hyperlink"/>
              </w:rPr>
              <w:t>Anhang IV: Funktionen</w:t>
            </w:r>
            <w:r>
              <w:rPr>
                <w:webHidden/>
              </w:rPr>
              <w:tab/>
            </w:r>
            <w:r>
              <w:rPr>
                <w:webHidden/>
              </w:rPr>
              <w:fldChar w:fldCharType="begin"/>
            </w:r>
            <w:r>
              <w:rPr>
                <w:webHidden/>
              </w:rPr>
              <w:instrText xml:space="preserve"> PAGEREF _Toc38892884 \h </w:instrText>
            </w:r>
            <w:r>
              <w:rPr>
                <w:webHidden/>
              </w:rPr>
            </w:r>
            <w:r>
              <w:rPr>
                <w:webHidden/>
              </w:rPr>
              <w:fldChar w:fldCharType="separate"/>
            </w:r>
            <w:r>
              <w:rPr>
                <w:webHidden/>
              </w:rPr>
              <w:t>72</w:t>
            </w:r>
            <w:r>
              <w:rPr>
                <w:webHidden/>
              </w:rPr>
              <w:fldChar w:fldCharType="end"/>
            </w:r>
          </w:hyperlink>
        </w:p>
        <w:p w14:paraId="2770F209" w14:textId="5D13A534" w:rsidR="00B26588" w:rsidRDefault="00B26588">
          <w:pPr>
            <w:pStyle w:val="Verzeichnis1"/>
            <w:rPr>
              <w:sz w:val="22"/>
            </w:rPr>
          </w:pPr>
          <w:hyperlink w:anchor="_Toc38892885" w:history="1">
            <w:r w:rsidRPr="00B26BA9">
              <w:rPr>
                <w:rStyle w:val="Hyperlink"/>
              </w:rPr>
              <w:t>Anhang V: Historie der Qualitätsindikatoren</w:t>
            </w:r>
            <w:r>
              <w:rPr>
                <w:webHidden/>
              </w:rPr>
              <w:tab/>
            </w:r>
            <w:r>
              <w:rPr>
                <w:webHidden/>
              </w:rPr>
              <w:fldChar w:fldCharType="begin"/>
            </w:r>
            <w:r>
              <w:rPr>
                <w:webHidden/>
              </w:rPr>
              <w:instrText xml:space="preserve"> PAGEREF _Toc38892885 \h </w:instrText>
            </w:r>
            <w:r>
              <w:rPr>
                <w:webHidden/>
              </w:rPr>
            </w:r>
            <w:r>
              <w:rPr>
                <w:webHidden/>
              </w:rPr>
              <w:fldChar w:fldCharType="separate"/>
            </w:r>
            <w:r>
              <w:rPr>
                <w:webHidden/>
              </w:rPr>
              <w:t>75</w:t>
            </w:r>
            <w:r>
              <w:rPr>
                <w:webHidden/>
              </w:rPr>
              <w:fldChar w:fldCharType="end"/>
            </w:r>
          </w:hyperlink>
        </w:p>
        <w:p w14:paraId="74323F88" w14:textId="02191CC6" w:rsidR="00CA1189" w:rsidRPr="00FB7D7D" w:rsidRDefault="00F46B13" w:rsidP="000F3DAF">
          <w:pPr>
            <w:pStyle w:val="Verzeichnis1"/>
            <w:rPr>
              <w:sz w:val="2"/>
              <w:szCs w:val="2"/>
            </w:rPr>
          </w:pPr>
          <w:r>
            <w:rPr>
              <w:b/>
              <w:bCs/>
            </w:rPr>
            <w:fldChar w:fldCharType="end"/>
          </w:r>
        </w:p>
      </w:sdtContent>
    </w:sdt>
    <w:bookmarkEnd w:id="12" w:displacedByCustomXml="prev"/>
    <w:p w14:paraId="46BC32A0" w14:textId="77777777" w:rsidR="00AA6540" w:rsidRDefault="00AA6540">
      <w:pPr>
        <w:sectPr w:rsidR="00AA6540" w:rsidSect="00F3034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18" w:right="1134" w:bottom="1418" w:left="1701" w:header="454" w:footer="737" w:gutter="0"/>
          <w:cols w:space="708"/>
          <w:titlePg/>
          <w:docGrid w:linePitch="360"/>
        </w:sectPr>
      </w:pPr>
    </w:p>
    <w:p w14:paraId="3CEF0575" w14:textId="77777777" w:rsidR="006D1B0D" w:rsidRPr="00A63973" w:rsidRDefault="00B26588" w:rsidP="00C377FE">
      <w:pPr>
        <w:pStyle w:val="berschrift1ohneGliederung"/>
      </w:pPr>
      <w:bookmarkStart w:id="13" w:name="_Toc38892866"/>
      <w:r w:rsidRPr="00A63973">
        <w:lastRenderedPageBreak/>
        <w:t>Einleitung</w:t>
      </w:r>
      <w:bookmarkEnd w:id="13"/>
    </w:p>
    <w:p w14:paraId="38B13178" w14:textId="77777777" w:rsidR="003A2979" w:rsidRDefault="00B26588" w:rsidP="007728F1">
      <w:pPr>
        <w:pStyle w:val="Standardlinksbndig"/>
      </w:pPr>
      <w:r>
        <w:t>Der Leistungsbereich Mammachirurgie zielt auf die Behandlung von Patientinnen und Patienten mit Brustkrebs (Mammakarzinom, Mamma-CA). Mit für das Erfassungsjahr 2020 prognostizierten 77.600 Neuerkrankungen handelt es sich hierbei um die häufigste Krebserkr</w:t>
      </w:r>
      <w:r>
        <w:t>ankung bei Frauen in Deutschland. Pro Jahr sind ca. 18.000 Todesfälle auf ein Mammakarzinom zurückzuführen. In seltenen Fällen kann diese Erkrankung auch bei Männern auftreten. Für 2018 werden 700 Neuerkrankungen für Männer prognostiziert (Quelle: Robert K</w:t>
      </w:r>
      <w:r>
        <w:t>och-Institut). Die Früherkennung und die adäquate Diagnostik sowie die stadiengerechte Therapie der Patientin und des Patienten mit einem Brustkrebs ermöglichen es, die Lebensqualität der Betroffenen zu verbessern und die krankheitsbedingte Sterblichkeit z</w:t>
      </w:r>
      <w:r>
        <w:t>u senken. Die Behandlungsplanung sollte umfassend, interdisziplinär und sorgfältig erfolgen; bei der Auswahl der Behandlungsmöglichkeiten sollten stets die individuelle Situation der Patientin bzw. des Patienten, das Therapieziel, die Nutzen-Risiko-Abwägun</w:t>
      </w:r>
      <w:r>
        <w:t>g sowie die Präferenzen der Patientin bzw. des Patienten berücksichtigt werden. Wichtige Voraussetzungen hierfür sind die interdisziplinäre und sektorenübergreifende Zusammenarbeit der an der Versorgung beteiligten Fachdisziplinen sowie die informierte, ge</w:t>
      </w:r>
      <w:r>
        <w:t xml:space="preserve">meinsame Entscheidungsfindung von Patientinnen und Patienten und Ärztinnen und Ärzten.  </w:t>
      </w:r>
      <w:r>
        <w:br/>
        <w:t xml:space="preserve">  </w:t>
      </w:r>
      <w:r>
        <w:br/>
        <w:t>Bei den operativen Behandlungsmöglichkeiten des Mammakarzinoms wird zwischen einer brusterhaltenden Operation und einer vollständigen Entfernung der betroffenen Bru</w:t>
      </w:r>
      <w:r>
        <w:t>st (Mastektomie) unterschieden. Nach einer Mastektomie besteht die Möglichkeit eines gleichzeitigen oder späteren Wiederaufbaus der Brust mit Eigengewebe oder Implantaten. Patientinnen mit Mastektomie sollen vor der Operation über die Möglichkeiten der Rek</w:t>
      </w:r>
      <w:r>
        <w:t>onstruktion informiert werden. Der Lymphknotenstatus, der eine Aussage darüber ermöglicht, ob und in welchem Ausmaß ein Tumorbefall der in der Achsel befindlichen (axillären) Lymphknoten vorliegt, kann einen Einfluss auf die weitere Therapieplanung und den</w:t>
      </w:r>
      <w:r>
        <w:t xml:space="preserve"> Verlauf der Erkrankung haben. Um eine Aussage zum Lymphknotenstatus zu ermöglichen, können die Entfernung der Wächterlymphknoten (Sentinel-Lymphknoten) und in bestimmten Fällen die Ausräumung der axillären Lymphknoten (Axilladissektion) notwendig sein. In</w:t>
      </w:r>
      <w:r>
        <w:t xml:space="preserve"> Abhängigkeit von der Art der Operation und je nach Ausdehnung des Tumors bzw. des Lymphknotenbefalls kann eine Bestrahlung erforderlich sein. Des Weiteren sind je nach Art und Eigenschaft des Tumors die Chemo-, Antihormon- und/oder Antikörpertherapie Best</w:t>
      </w:r>
      <w:r>
        <w:t>andteile der Behandlung. Die konsequente Anwendung wissenschaftlich basierter Standards in der Brustkrebstherapie sowie die psychoonkologische und sozialmedizinische Begleitung des gesamten therapeutischen Prozesses können insgesamt sowohl zu einer verbess</w:t>
      </w:r>
      <w:r>
        <w:t xml:space="preserve">erten individuellen Prognose der Betroffenen als auch zu einer erhöhten Lebensqualität führen. In jeder Behandlungsstufe ist die Qualität der Versorgung für das Überleben und die Lebensqualität von entscheidender Bedeutung.  </w:t>
      </w:r>
      <w:r>
        <w:br/>
        <w:t xml:space="preserve">  </w:t>
      </w:r>
      <w:r>
        <w:br/>
        <w:t>Einige Qualitätsindikatoren</w:t>
      </w:r>
      <w:r>
        <w:t xml:space="preserve"> dieses Leistungsbereichs zielen auf die Diagnosesicherung, auf einen angemessenen zeitlichen Abstand zwischen Diagnose und Operation sowie auf die postoperative Therapieplanung. Andere Indikatoren beziehen sich auf Untersuchungen und Eingriffe an den Lymp</w:t>
      </w:r>
      <w:r>
        <w:t>hknoten sowie auf die Markierung von Veränderungen in der Brust und auf die Anzahl von Nachresektionen.</w:t>
      </w:r>
      <w:ins w:id="14" w:author="IQTIG" w:date="2020-04-27T15:03:00Z">
        <w:r>
          <w:t xml:space="preserve"> </w:t>
        </w:r>
        <w:r>
          <w:br/>
          <w:t xml:space="preserve"> </w:t>
        </w:r>
        <w:r>
          <w:br/>
          <w:t>Hinweis: Im vorliegenden Bericht entspricht die Silbentrennung nicht durchgehend den korrekten Regeln der deutschen Rechtschreibung. Wir bitten um Ve</w:t>
        </w:r>
        <w:r>
          <w:t>rständnis für die technisch bedingten Abweichungen.</w:t>
        </w:r>
      </w:ins>
    </w:p>
    <w:p w14:paraId="00C3ABE1" w14:textId="77777777" w:rsidR="00AA6540" w:rsidRDefault="00AA6540">
      <w:pPr>
        <w:sectPr w:rsidR="00AA6540" w:rsidSect="00A0114C">
          <w:headerReference w:type="even" r:id="rId17"/>
          <w:headerReference w:type="default" r:id="rId18"/>
          <w:footerReference w:type="even" r:id="rId19"/>
          <w:footerReference w:type="default" r:id="rId20"/>
          <w:headerReference w:type="first" r:id="rId21"/>
          <w:footerReference w:type="first" r:id="rId22"/>
          <w:pgSz w:w="11906" w:h="16838"/>
          <w:pgMar w:top="1418" w:right="1134" w:bottom="1418" w:left="1701" w:header="454" w:footer="737" w:gutter="0"/>
          <w:cols w:space="708"/>
          <w:docGrid w:linePitch="360"/>
        </w:sectPr>
      </w:pPr>
    </w:p>
    <w:p w14:paraId="6DA57DB3" w14:textId="77777777" w:rsidR="006D1B0D" w:rsidRDefault="00B26588" w:rsidP="0004540C">
      <w:pPr>
        <w:pStyle w:val="berschrift1ohneGliederung"/>
      </w:pPr>
      <w:bookmarkStart w:id="15" w:name="_Toc38892867"/>
      <w:r>
        <w:lastRenderedPageBreak/>
        <w:t>51846: Prätherapeutische histologische Diagnosesicherung</w:t>
      </w:r>
      <w:bookmarkEnd w:id="15"/>
    </w:p>
    <w:tbl>
      <w:tblPr>
        <w:tblStyle w:val="IQTIGStandard"/>
        <w:tblW w:w="5000" w:type="pct"/>
        <w:tblLook w:val="0480" w:firstRow="0" w:lastRow="0" w:firstColumn="1" w:lastColumn="0" w:noHBand="0" w:noVBand="1"/>
      </w:tblPr>
      <w:tblGrid>
        <w:gridCol w:w="1985"/>
        <w:gridCol w:w="7086"/>
      </w:tblGrid>
      <w:tr w:rsidR="00AF0AAF" w:rsidRPr="00743DF3" w14:paraId="28AE20C5"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00D42741" w14:textId="77777777" w:rsidR="00AF0AAF" w:rsidRPr="00743DF3" w:rsidRDefault="00B26588" w:rsidP="002E7D86">
            <w:pPr>
              <w:pStyle w:val="Tabellenkopf"/>
            </w:pPr>
            <w:r>
              <w:t>Qualitätsz</w:t>
            </w:r>
            <w:r>
              <w:t>iel</w:t>
            </w:r>
          </w:p>
        </w:tc>
        <w:tc>
          <w:tcPr>
            <w:tcW w:w="3906" w:type="pct"/>
            <w:tcBorders>
              <w:top w:val="single" w:sz="8" w:space="0" w:color="005051"/>
              <w:left w:val="nil"/>
              <w:bottom w:val="single" w:sz="4" w:space="0" w:color="auto"/>
            </w:tcBorders>
          </w:tcPr>
          <w:p w14:paraId="65F2A4EE" w14:textId="77777777" w:rsidR="00AF0AAF" w:rsidRPr="00743DF3" w:rsidRDefault="00B26588" w:rsidP="00152136">
            <w:pPr>
              <w:pStyle w:val="Tabellentext"/>
            </w:pPr>
            <w:r>
              <w:t>Möglichst viele Patientinnen und Patienten mit prätherapeutischer histologischer Sicherung durch Stanz- oder Vakuumbiopsie bei Primärerkrankung invasives Mammakarzinom oder DCIS und Ers</w:t>
            </w:r>
            <w:r>
              <w:t>teingriff</w:t>
            </w:r>
          </w:p>
        </w:tc>
      </w:tr>
    </w:tbl>
    <w:p w14:paraId="3B2BF07F" w14:textId="77777777" w:rsidR="00AF0AAF" w:rsidRDefault="00B26588" w:rsidP="00E40CDC">
      <w:pPr>
        <w:pStyle w:val="Absatzberschriftebene2nurinNavigation"/>
      </w:pPr>
      <w:r>
        <w:t>Hintergrund</w:t>
      </w:r>
    </w:p>
    <w:p w14:paraId="1FB60431" w14:textId="77777777" w:rsidR="00370A14" w:rsidRPr="00370A14" w:rsidRDefault="00B26588" w:rsidP="00A64D53">
      <w:pPr>
        <w:pStyle w:val="Standardlinksbndig"/>
      </w:pPr>
      <w:r>
        <w:t>Die histologische Diagnostik abklärungsbedürftiger Befunde soll in der Regel durch Stanzbiopsie oder Vakuumbiopsie erfolgen (NICE 2002 [2014]: 33-38, Bruening et al. 2010). Die interventionellen Methoden können sonografisch, mammografisch oder MRT-gesteuer</w:t>
      </w:r>
      <w:r>
        <w:t>t durchgeführt werden. Die primäre, offene diagnostische Exzisionsbiopsie sollte nur in zu begründenden Ausnahmefällen durchgeführt werden, wenn eine bildgesteuerte Intervention nicht möglich oder zu risikoreich ist. Die Interventionen sind unter Berücksic</w:t>
      </w:r>
      <w:r>
        <w:t>htigung der aktuellen Qualitätsempfehlungen durchzuführen (Leitlinienprogramm Onkologie der AWMF, DKG und DKH 2019: 74, NICE 2002 [2014]: 33-38). Ein Algorithmus für den Ablauf der Diagnosekette von Patientinnen und Patienten mit auffälligen Befunden ist B</w:t>
      </w:r>
      <w:r>
        <w:t>estandteil der deutschen interdisziplinären S3-Leitlinie für die Früherkennung, Diagnostik, Therapie und Nachsorge des Mammakarzinoms (Leitlinienprogramm Onkologie der AWMF, DKG und DKH 2019: 68, 341). Bildgebende Diagnostik „erlaubt in Kombination mit der</w:t>
      </w:r>
      <w:r>
        <w:t xml:space="preserve"> histologischen Aufarbeitung der präoperativ entnommenen Stanzen inklusive der dort gewonnenen immunhistochemischen Befunde (Östrogen- und Progesteronrezeptor, HER2-Status) im Rahmen eines prätherapeutischen Konsils eine gezielte Operationsplanung. Hier kö</w:t>
      </w:r>
      <w:r>
        <w:t>nnen die Ausdehnung der Operation unter Einbeziehung der onkologischen Sicherheitsabstände, evtl. notwendige onkoplastische Operationen zur Rekonstruktion des operativen Defektes und die Wünsche der Patientin zu einem operativen Gesamtkonzept zusammengefüh</w:t>
      </w:r>
      <w:r>
        <w:t>rt werden“ (Leitlinienprogramm Onkologie der AWMF, DKG und DKH 2019: 65). Das Ziel ist, die mit dem Prozess verbundenen körperlichen und psychischen Belastungen für die Betroffenen möglichst gering zu halten und im Falle der Malignität die stadien- und lei</w:t>
      </w:r>
      <w:r>
        <w:t>tliniengerechte, interdisziplinäre Behandlung zu planen und einzuleiten. Dies beinhaltet insbesondere die Möglichkeit zur neoadjuvanten Therapie, wenn die Indikation besteht und schließt die Empfehlung, dass „wenn die gleiche postoperative adjuvante Chemot</w:t>
      </w:r>
      <w:r>
        <w:t xml:space="preserve">herapie indiziert ist, eine neoadjuvante systemische Therapie bevorzugt werden sollte“, ein (Leitlinienprogramm Onkologie der AWMF, DKG und DKH 2019: 174). Dafür schafft die prätherapeutische histologische Diagnosesicherung die grundlegende Voraussetzung. </w:t>
      </w:r>
      <w:r>
        <w:t>Während beide Behandlungsformen – neoadjuvante und adjuvante – Systemtherapie „hinsichtlich des Gesamtüberlebens gleichwertig sind“, „kann die neoadjuvante Therapie zu einer höheren Rate an brusterhaltenden Therapien führen“ (Leitlinienprogramm Onkologie d</w:t>
      </w:r>
      <w:r>
        <w:t>er AWMF, DKG und DKH 2019: 174). Neuere Analysen weisen auf die Tendenz hin, dass eine im Sinne der kompletten histopathologischen Remission erfolgreiche neoadjuvante Chemotherapie in gewissen Konstellationen des lokalisierten Brustkrebses eine Deeskalatio</w:t>
      </w:r>
      <w:r>
        <w:t>n der adjuvanten Chemotherapie erlauben könnte (Spring et al. 2018). Im Falle einer unterlassenen prätherapeutischen histologischen Diagnosesicherung wäre die stadien- und leitliniengerechte interdisziplinäre Behandlung nicht zu planen und könnte nicht ein</w:t>
      </w:r>
      <w:r>
        <w:t xml:space="preserve">geleitet werden mit der möglichen Folge einer Über- oder Untertherapie wie auch einer erhöhten operativen Morbidität bzw. dem rezidivfreien weiteren Verlauf (Spring et al. 2016, Spring et al. 2018). </w:t>
      </w:r>
      <w:r>
        <w:br/>
        <w:t xml:space="preserve"> </w:t>
      </w:r>
      <w:r>
        <w:br/>
        <w:t>Dem Indikator liegen folgende Statements der interdisz</w:t>
      </w:r>
      <w:r>
        <w:t>iplinären S3-Leitlinie für die Früherkennung, Diagnostik, Therapie und Nachsorge des Mammakarzinoms zugrunde: 4.1, 4.5. a-f, 4.6., 4.58., 4.59.</w:t>
      </w:r>
    </w:p>
    <w:p w14:paraId="24CB8D4A" w14:textId="77777777" w:rsidR="00AA6540" w:rsidRDefault="00AA6540">
      <w:pPr>
        <w:sectPr w:rsidR="00AA6540" w:rsidSect="000A3778">
          <w:headerReference w:type="even" r:id="rId23"/>
          <w:headerReference w:type="default" r:id="rId24"/>
          <w:footerReference w:type="even" r:id="rId25"/>
          <w:footerReference w:type="default" r:id="rId26"/>
          <w:headerReference w:type="first" r:id="rId27"/>
          <w:footerReference w:type="first" r:id="rId28"/>
          <w:pgSz w:w="11906" w:h="16838"/>
          <w:pgMar w:top="1418" w:right="1134" w:bottom="1418" w:left="1701" w:header="454" w:footer="737" w:gutter="0"/>
          <w:cols w:space="708"/>
          <w:docGrid w:linePitch="360"/>
        </w:sectPr>
      </w:pPr>
    </w:p>
    <w:p w14:paraId="2FF82048" w14:textId="77777777" w:rsidR="000F0644" w:rsidRDefault="00B26588" w:rsidP="00447106">
      <w:pPr>
        <w:pStyle w:val="Absatzberschriftebene2nurinNavigation"/>
      </w:pPr>
      <w:r>
        <w:lastRenderedPageBreak/>
        <w:t>Verwendete Datenfelder</w:t>
      </w:r>
    </w:p>
    <w:p w14:paraId="5CFB402C" w14:textId="77777777" w:rsidR="001046CA" w:rsidRPr="00840C92" w:rsidRDefault="00B26588"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69F49445"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2DD9C5E8" w14:textId="77777777" w:rsidR="000F0644" w:rsidRPr="009E2B0C" w:rsidRDefault="00B26588" w:rsidP="000361A4">
            <w:pPr>
              <w:pStyle w:val="Tabellenkopf"/>
            </w:pPr>
            <w:r>
              <w:t>Item</w:t>
            </w:r>
          </w:p>
        </w:tc>
        <w:tc>
          <w:tcPr>
            <w:tcW w:w="1075" w:type="pct"/>
          </w:tcPr>
          <w:p w14:paraId="168A1AAB" w14:textId="77777777" w:rsidR="000F0644" w:rsidRPr="009E2B0C" w:rsidRDefault="00B26588" w:rsidP="000361A4">
            <w:pPr>
              <w:pStyle w:val="Tabellenkopf"/>
            </w:pPr>
            <w:r>
              <w:t>Bezeichnung</w:t>
            </w:r>
          </w:p>
        </w:tc>
        <w:tc>
          <w:tcPr>
            <w:tcW w:w="326" w:type="pct"/>
          </w:tcPr>
          <w:p w14:paraId="4B2DCD3D" w14:textId="77777777" w:rsidR="000F0644" w:rsidRPr="009E2B0C" w:rsidRDefault="00B26588" w:rsidP="000361A4">
            <w:pPr>
              <w:pStyle w:val="Tabellenkopf"/>
            </w:pPr>
            <w:r>
              <w:t>M/K</w:t>
            </w:r>
          </w:p>
        </w:tc>
        <w:tc>
          <w:tcPr>
            <w:tcW w:w="1646" w:type="pct"/>
          </w:tcPr>
          <w:p w14:paraId="37278310" w14:textId="77777777" w:rsidR="000F0644" w:rsidRPr="009E2B0C" w:rsidRDefault="00B26588" w:rsidP="000361A4">
            <w:pPr>
              <w:pStyle w:val="Tabellenkopf"/>
            </w:pPr>
            <w:r>
              <w:t>Schlüssel/</w:t>
            </w:r>
            <w:r>
              <w:t>Formel</w:t>
            </w:r>
          </w:p>
        </w:tc>
        <w:tc>
          <w:tcPr>
            <w:tcW w:w="1328" w:type="pct"/>
          </w:tcPr>
          <w:p w14:paraId="01DBD7DB" w14:textId="77777777" w:rsidR="000F0644" w:rsidRPr="009E2B0C" w:rsidRDefault="00B26588" w:rsidP="000361A4">
            <w:pPr>
              <w:pStyle w:val="Tabellenkopf"/>
            </w:pPr>
            <w:r>
              <w:t>Feldname</w:t>
            </w:r>
            <w:r>
              <w:t xml:space="preserve">  </w:t>
            </w:r>
          </w:p>
        </w:tc>
      </w:tr>
      <w:tr w:rsidR="00275B01" w:rsidRPr="00743DF3" w14:paraId="16AC26C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6E8FF3F" w14:textId="77777777" w:rsidR="000F0644" w:rsidRPr="00743DF3" w:rsidRDefault="00B26588" w:rsidP="000361A4">
            <w:pPr>
              <w:pStyle w:val="Tabellentext"/>
            </w:pPr>
            <w:r>
              <w:t>12:BRUST</w:t>
            </w:r>
          </w:p>
        </w:tc>
        <w:tc>
          <w:tcPr>
            <w:tcW w:w="1075" w:type="pct"/>
          </w:tcPr>
          <w:p w14:paraId="1394FF1D" w14:textId="77777777" w:rsidR="000F0644" w:rsidRPr="00743DF3" w:rsidRDefault="00B26588" w:rsidP="000361A4">
            <w:pPr>
              <w:pStyle w:val="Tabellentext"/>
            </w:pPr>
            <w:r>
              <w:t>Erkrankung an dieser Brust</w:t>
            </w:r>
          </w:p>
        </w:tc>
        <w:tc>
          <w:tcPr>
            <w:tcW w:w="326" w:type="pct"/>
          </w:tcPr>
          <w:p w14:paraId="560BAC3D" w14:textId="77777777" w:rsidR="000F0644" w:rsidRPr="00743DF3" w:rsidRDefault="00B26588" w:rsidP="000361A4">
            <w:pPr>
              <w:pStyle w:val="Tabellentext"/>
            </w:pPr>
            <w:r>
              <w:t>M</w:t>
            </w:r>
          </w:p>
        </w:tc>
        <w:tc>
          <w:tcPr>
            <w:tcW w:w="1646" w:type="pct"/>
          </w:tcPr>
          <w:p w14:paraId="18DB7C8D" w14:textId="77777777" w:rsidR="000F0644" w:rsidRPr="00743DF3" w:rsidRDefault="00B26588" w:rsidP="00177070">
            <w:pPr>
              <w:pStyle w:val="Tabellentext"/>
              <w:ind w:left="453" w:hanging="340"/>
            </w:pPr>
            <w:r>
              <w:t>1 =</w:t>
            </w:r>
            <w:r>
              <w:tab/>
              <w:t>Primärerkrankung</w:t>
            </w:r>
          </w:p>
          <w:p w14:paraId="3745DF47" w14:textId="77777777" w:rsidR="000F0644" w:rsidRPr="00743DF3" w:rsidRDefault="00B26588" w:rsidP="00177070">
            <w:pPr>
              <w:pStyle w:val="Tabellentext"/>
              <w:ind w:left="453" w:hanging="340"/>
            </w:pPr>
            <w:r>
              <w:t>2 =</w:t>
            </w:r>
            <w:r>
              <w:tab/>
              <w:t>lokoregionäres Rezidiv nach BET</w:t>
            </w:r>
          </w:p>
          <w:p w14:paraId="0E936729" w14:textId="77777777" w:rsidR="000F0644" w:rsidRPr="00743DF3" w:rsidRDefault="00B26588" w:rsidP="00177070">
            <w:pPr>
              <w:pStyle w:val="Tabellentext"/>
              <w:ind w:left="453" w:hanging="340"/>
            </w:pPr>
            <w:r>
              <w:t>3 =</w:t>
            </w:r>
            <w:r>
              <w:tab/>
              <w:t>lokoregionäres Rezidiv nach Mastektomie</w:t>
            </w:r>
          </w:p>
          <w:p w14:paraId="47E9447E" w14:textId="77777777" w:rsidR="000F0644" w:rsidRPr="00743DF3" w:rsidRDefault="00B26588" w:rsidP="00177070">
            <w:pPr>
              <w:pStyle w:val="Tabellentext"/>
              <w:ind w:left="453" w:hanging="340"/>
            </w:pPr>
            <w:r>
              <w:t>4 =</w:t>
            </w:r>
            <w:r>
              <w:tab/>
              <w:t>ausschließlich sekundäre plastische Rekonstruktion</w:t>
            </w:r>
          </w:p>
          <w:p w14:paraId="5AF5833E" w14:textId="77777777" w:rsidR="000F0644" w:rsidRPr="00743DF3" w:rsidRDefault="00B26588" w:rsidP="00177070">
            <w:pPr>
              <w:pStyle w:val="Tabellentext"/>
              <w:ind w:left="453" w:hanging="340"/>
            </w:pPr>
            <w:r>
              <w:t>5 =</w:t>
            </w:r>
            <w:r>
              <w:tab/>
              <w:t>prophylaktische Mastektomie</w:t>
            </w:r>
          </w:p>
          <w:p w14:paraId="17B8C9D4" w14:textId="77777777" w:rsidR="000F0644" w:rsidRPr="00743DF3" w:rsidRDefault="00B26588" w:rsidP="00177070">
            <w:pPr>
              <w:pStyle w:val="Tabellentext"/>
              <w:ind w:left="453" w:hanging="340"/>
            </w:pPr>
            <w:r>
              <w:t>6 =</w:t>
            </w:r>
            <w:r>
              <w:tab/>
            </w:r>
            <w:r>
              <w:t>Fernmetastase</w:t>
            </w:r>
          </w:p>
        </w:tc>
        <w:tc>
          <w:tcPr>
            <w:tcW w:w="1328" w:type="pct"/>
          </w:tcPr>
          <w:p w14:paraId="27237780" w14:textId="77777777" w:rsidR="000F0644" w:rsidRPr="00743DF3" w:rsidRDefault="00B26588" w:rsidP="000361A4">
            <w:pPr>
              <w:pStyle w:val="Tabellentext"/>
            </w:pPr>
            <w:r>
              <w:t>ARTERKRANK</w:t>
            </w:r>
          </w:p>
        </w:tc>
      </w:tr>
      <w:tr w:rsidR="00275B01" w:rsidRPr="00743DF3" w14:paraId="430530D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559038C" w14:textId="77777777" w:rsidR="000F0644" w:rsidRPr="00743DF3" w:rsidRDefault="00B26588" w:rsidP="000361A4">
            <w:pPr>
              <w:pStyle w:val="Tabellentext"/>
            </w:pPr>
            <w:r>
              <w:t>13:BRUST</w:t>
            </w:r>
          </w:p>
        </w:tc>
        <w:tc>
          <w:tcPr>
            <w:tcW w:w="1075" w:type="pct"/>
          </w:tcPr>
          <w:p w14:paraId="22EA0ED8" w14:textId="77777777" w:rsidR="000F0644" w:rsidRPr="00743DF3" w:rsidRDefault="00B26588" w:rsidP="000361A4">
            <w:pPr>
              <w:pStyle w:val="Tabellentext"/>
            </w:pPr>
            <w:r>
              <w:t>Aufnahme zum ersten offenen Eingriff an Brust oder Axilla wegen Primärerkrankung an dieser Brust</w:t>
            </w:r>
          </w:p>
        </w:tc>
        <w:tc>
          <w:tcPr>
            <w:tcW w:w="326" w:type="pct"/>
          </w:tcPr>
          <w:p w14:paraId="0848270D" w14:textId="77777777" w:rsidR="000F0644" w:rsidRPr="00743DF3" w:rsidRDefault="00B26588" w:rsidP="000361A4">
            <w:pPr>
              <w:pStyle w:val="Tabellentext"/>
            </w:pPr>
            <w:r>
              <w:t>K</w:t>
            </w:r>
          </w:p>
        </w:tc>
        <w:tc>
          <w:tcPr>
            <w:tcW w:w="1646" w:type="pct"/>
          </w:tcPr>
          <w:p w14:paraId="530EC223" w14:textId="77777777" w:rsidR="000F0644" w:rsidRPr="00743DF3" w:rsidRDefault="00B26588" w:rsidP="00177070">
            <w:pPr>
              <w:pStyle w:val="Tabellentext"/>
              <w:ind w:left="453" w:hanging="340"/>
            </w:pPr>
            <w:r>
              <w:t>0 =</w:t>
            </w:r>
            <w:r>
              <w:tab/>
              <w:t>nein</w:t>
            </w:r>
          </w:p>
          <w:p w14:paraId="783A9D31" w14:textId="77777777" w:rsidR="000F0644" w:rsidRPr="00743DF3" w:rsidRDefault="00B26588" w:rsidP="00177070">
            <w:pPr>
              <w:pStyle w:val="Tabellentext"/>
              <w:ind w:left="453" w:hanging="340"/>
            </w:pPr>
            <w:r>
              <w:t>1 =</w:t>
            </w:r>
            <w:r>
              <w:tab/>
              <w:t>ja</w:t>
            </w:r>
          </w:p>
        </w:tc>
        <w:tc>
          <w:tcPr>
            <w:tcW w:w="1328" w:type="pct"/>
          </w:tcPr>
          <w:p w14:paraId="7BAD50E4" w14:textId="77777777" w:rsidR="000F0644" w:rsidRPr="00743DF3" w:rsidRDefault="00B26588" w:rsidP="000361A4">
            <w:pPr>
              <w:pStyle w:val="Tabellentext"/>
            </w:pPr>
            <w:r>
              <w:t>ERSTOFFEINGRIFF</w:t>
            </w:r>
          </w:p>
        </w:tc>
      </w:tr>
      <w:tr w:rsidR="00275B01" w:rsidRPr="00743DF3" w14:paraId="4EE919C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92F853E" w14:textId="77777777" w:rsidR="000F0644" w:rsidRPr="00743DF3" w:rsidRDefault="00B26588" w:rsidP="000361A4">
            <w:pPr>
              <w:pStyle w:val="Tabellentext"/>
            </w:pPr>
            <w:r>
              <w:t>17:BRUST</w:t>
            </w:r>
          </w:p>
        </w:tc>
        <w:tc>
          <w:tcPr>
            <w:tcW w:w="1075" w:type="pct"/>
          </w:tcPr>
          <w:p w14:paraId="6F176CE5" w14:textId="77777777" w:rsidR="000F0644" w:rsidRPr="00743DF3" w:rsidRDefault="00B26588" w:rsidP="000361A4">
            <w:pPr>
              <w:pStyle w:val="Tabellentext"/>
            </w:pPr>
            <w:r>
              <w:t>Prätherapeutische histologische Diagnosesicherung durch Stanz- oder Vakuumbiopsie</w:t>
            </w:r>
          </w:p>
        </w:tc>
        <w:tc>
          <w:tcPr>
            <w:tcW w:w="326" w:type="pct"/>
          </w:tcPr>
          <w:p w14:paraId="70B97111" w14:textId="77777777" w:rsidR="000F0644" w:rsidRPr="00743DF3" w:rsidRDefault="00B26588" w:rsidP="000361A4">
            <w:pPr>
              <w:pStyle w:val="Tabellentext"/>
            </w:pPr>
            <w:r>
              <w:t>K</w:t>
            </w:r>
          </w:p>
        </w:tc>
        <w:tc>
          <w:tcPr>
            <w:tcW w:w="1646" w:type="pct"/>
          </w:tcPr>
          <w:p w14:paraId="15339E54" w14:textId="77777777" w:rsidR="000F0644" w:rsidRPr="00743DF3" w:rsidRDefault="00B26588" w:rsidP="00177070">
            <w:pPr>
              <w:pStyle w:val="Tabellentext"/>
              <w:ind w:left="453" w:hanging="340"/>
            </w:pPr>
            <w:r>
              <w:t>0 =</w:t>
            </w:r>
            <w:r>
              <w:tab/>
              <w:t>nein</w:t>
            </w:r>
          </w:p>
          <w:p w14:paraId="784DA772" w14:textId="77777777" w:rsidR="000F0644" w:rsidRPr="00743DF3" w:rsidRDefault="00B26588" w:rsidP="00177070">
            <w:pPr>
              <w:pStyle w:val="Tabellentext"/>
              <w:ind w:left="453" w:hanging="340"/>
            </w:pPr>
            <w:r>
              <w:t>1 =</w:t>
            </w:r>
            <w:r>
              <w:tab/>
              <w:t>ja</w:t>
            </w:r>
          </w:p>
        </w:tc>
        <w:tc>
          <w:tcPr>
            <w:tcW w:w="1328" w:type="pct"/>
          </w:tcPr>
          <w:p w14:paraId="561DC3B0" w14:textId="77777777" w:rsidR="000F0644" w:rsidRPr="00743DF3" w:rsidRDefault="00B26588" w:rsidP="000361A4">
            <w:pPr>
              <w:pStyle w:val="Tabellentext"/>
            </w:pPr>
            <w:r>
              <w:t>PRAEHISTDIAGSICHERUNG</w:t>
            </w:r>
          </w:p>
        </w:tc>
      </w:tr>
      <w:tr w:rsidR="00275B01" w:rsidRPr="00743DF3" w14:paraId="3B546E3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F8E6472" w14:textId="77777777" w:rsidR="000F0644" w:rsidRPr="00743DF3" w:rsidRDefault="00B26588" w:rsidP="000361A4">
            <w:pPr>
              <w:pStyle w:val="Tabellentext"/>
            </w:pPr>
            <w:r>
              <w:t>30:BRUST</w:t>
            </w:r>
          </w:p>
        </w:tc>
        <w:tc>
          <w:tcPr>
            <w:tcW w:w="1075" w:type="pct"/>
          </w:tcPr>
          <w:p w14:paraId="74B046FF" w14:textId="77777777" w:rsidR="000F0644" w:rsidRPr="00743DF3" w:rsidRDefault="00B26588" w:rsidP="000361A4">
            <w:pPr>
              <w:pStyle w:val="Tabellentext"/>
            </w:pPr>
            <w:r>
              <w:t>maligne Neoplasie</w:t>
            </w:r>
          </w:p>
        </w:tc>
        <w:tc>
          <w:tcPr>
            <w:tcW w:w="326" w:type="pct"/>
          </w:tcPr>
          <w:p w14:paraId="29A09FD2" w14:textId="77777777" w:rsidR="000F0644" w:rsidRPr="00743DF3" w:rsidRDefault="00B26588" w:rsidP="000361A4">
            <w:pPr>
              <w:pStyle w:val="Tabellentext"/>
            </w:pPr>
            <w:r>
              <w:t>K</w:t>
            </w:r>
          </w:p>
        </w:tc>
        <w:tc>
          <w:tcPr>
            <w:tcW w:w="1646" w:type="pct"/>
          </w:tcPr>
          <w:p w14:paraId="12200672" w14:textId="77777777" w:rsidR="000F0644" w:rsidRPr="00743DF3" w:rsidRDefault="00B26588" w:rsidP="00177070">
            <w:pPr>
              <w:pStyle w:val="Tabellentext"/>
              <w:ind w:left="453" w:hanging="340"/>
            </w:pPr>
            <w:r>
              <w:t>s. Anhang: ICDO3Mamma</w:t>
            </w:r>
          </w:p>
        </w:tc>
        <w:tc>
          <w:tcPr>
            <w:tcW w:w="1328" w:type="pct"/>
          </w:tcPr>
          <w:p w14:paraId="71A3FE01" w14:textId="77777777" w:rsidR="000F0644" w:rsidRPr="00743DF3" w:rsidRDefault="00B26588" w:rsidP="000361A4">
            <w:pPr>
              <w:pStyle w:val="Tabellentext"/>
            </w:pPr>
            <w:r>
              <w:t>POSTICDO3</w:t>
            </w:r>
          </w:p>
        </w:tc>
      </w:tr>
    </w:tbl>
    <w:p w14:paraId="31150594" w14:textId="77777777" w:rsidR="00AA6540" w:rsidRDefault="00AA6540">
      <w:pPr>
        <w:sectPr w:rsidR="00AA6540" w:rsidSect="00163BAC">
          <w:headerReference w:type="even" r:id="rId29"/>
          <w:headerReference w:type="default" r:id="rId30"/>
          <w:footerReference w:type="even" r:id="rId31"/>
          <w:footerReference w:type="default" r:id="rId32"/>
          <w:headerReference w:type="first" r:id="rId33"/>
          <w:footerReference w:type="first" r:id="rId34"/>
          <w:pgSz w:w="11906" w:h="16838"/>
          <w:pgMar w:top="1418" w:right="1134" w:bottom="1418" w:left="1701" w:header="454" w:footer="737" w:gutter="0"/>
          <w:cols w:space="708"/>
          <w:docGrid w:linePitch="360"/>
        </w:sectPr>
      </w:pPr>
    </w:p>
    <w:p w14:paraId="0E83D131" w14:textId="77777777" w:rsidR="0094520C" w:rsidRDefault="00B26588"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25378AB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FCF0C8" w14:textId="77777777" w:rsidR="000517F0" w:rsidRPr="000517F0" w:rsidRDefault="00B26588" w:rsidP="009A4847">
            <w:pPr>
              <w:pStyle w:val="Tabellenkopf"/>
            </w:pPr>
            <w:r>
              <w:t>ID</w:t>
            </w:r>
          </w:p>
        </w:tc>
        <w:tc>
          <w:tcPr>
            <w:tcW w:w="5885" w:type="dxa"/>
          </w:tcPr>
          <w:p w14:paraId="0FAE1A67" w14:textId="77777777" w:rsidR="000517F0" w:rsidRDefault="00B26588" w:rsidP="000517F0">
            <w:pPr>
              <w:pStyle w:val="Tabellentext"/>
              <w:cnfStyle w:val="000000000000" w:firstRow="0" w:lastRow="0" w:firstColumn="0" w:lastColumn="0" w:oddVBand="0" w:evenVBand="0" w:oddHBand="0" w:evenHBand="0" w:firstRowFirstColumn="0" w:firstRowLastColumn="0" w:lastRowFirstColumn="0" w:lastRowLastColumn="0"/>
            </w:pPr>
            <w:r>
              <w:t>51846</w:t>
            </w:r>
          </w:p>
        </w:tc>
      </w:tr>
      <w:tr w:rsidR="000955B5" w14:paraId="30CA707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D0F873" w14:textId="77777777" w:rsidR="000955B5" w:rsidRDefault="00B26588" w:rsidP="009A4847">
            <w:pPr>
              <w:pStyle w:val="Tabellenkopf"/>
            </w:pPr>
            <w:r>
              <w:t>Bezeichnung</w:t>
            </w:r>
          </w:p>
        </w:tc>
        <w:tc>
          <w:tcPr>
            <w:tcW w:w="5885" w:type="dxa"/>
          </w:tcPr>
          <w:p w14:paraId="11D8448C" w14:textId="77777777" w:rsidR="000955B5" w:rsidRDefault="00B26588" w:rsidP="000517F0">
            <w:pPr>
              <w:pStyle w:val="Tabellentext"/>
              <w:cnfStyle w:val="000000000000" w:firstRow="0" w:lastRow="0" w:firstColumn="0" w:lastColumn="0" w:oddVBand="0" w:evenVBand="0" w:oddHBand="0" w:evenHBand="0" w:firstRowFirstColumn="0" w:firstRowLastColumn="0" w:lastRowFirstColumn="0" w:lastRowLastColumn="0"/>
            </w:pPr>
            <w:r>
              <w:t>Prätherapeutische histologische Diagnosesicherung</w:t>
            </w:r>
          </w:p>
        </w:tc>
      </w:tr>
      <w:tr w:rsidR="000955B5" w14:paraId="6B2D8D9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4A9678" w14:textId="77777777" w:rsidR="000955B5" w:rsidRDefault="00B26588" w:rsidP="009A4847">
            <w:pPr>
              <w:pStyle w:val="Tabellenkopf"/>
            </w:pPr>
            <w:r>
              <w:t>Indikatortyp</w:t>
            </w:r>
          </w:p>
        </w:tc>
        <w:tc>
          <w:tcPr>
            <w:tcW w:w="5885" w:type="dxa"/>
          </w:tcPr>
          <w:p w14:paraId="057B6DBD" w14:textId="77777777" w:rsidR="000955B5" w:rsidRDefault="00B26588" w:rsidP="000517F0">
            <w:pPr>
              <w:pStyle w:val="Tabellentext"/>
              <w:cnfStyle w:val="000000000000" w:firstRow="0" w:lastRow="0" w:firstColumn="0" w:lastColumn="0" w:oddVBand="0" w:evenVBand="0" w:oddHBand="0" w:evenHBand="0" w:firstRowFirstColumn="0" w:firstRowLastColumn="0" w:lastRowFirstColumn="0" w:lastRowLastColumn="0"/>
            </w:pPr>
            <w:r>
              <w:t>Indikationsstellung</w:t>
            </w:r>
          </w:p>
        </w:tc>
      </w:tr>
      <w:tr w:rsidR="000955B5" w14:paraId="5C7C5FD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9E31A6" w14:textId="77777777" w:rsidR="000955B5" w:rsidRDefault="00B26588" w:rsidP="000955B5">
            <w:pPr>
              <w:pStyle w:val="Tabellenkopf"/>
            </w:pPr>
            <w:r>
              <w:t>Art des Wertes</w:t>
            </w:r>
          </w:p>
        </w:tc>
        <w:tc>
          <w:tcPr>
            <w:tcW w:w="5885" w:type="dxa"/>
          </w:tcPr>
          <w:p w14:paraId="48E38BF0"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44CB5E8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7572EE" w14:textId="77777777" w:rsidR="000955B5" w:rsidRDefault="00B26588" w:rsidP="000955B5">
            <w:pPr>
              <w:pStyle w:val="Tabellenkopf"/>
            </w:pPr>
            <w:r>
              <w:t>Bezug zum Verfahren</w:t>
            </w:r>
          </w:p>
        </w:tc>
        <w:tc>
          <w:tcPr>
            <w:tcW w:w="5885" w:type="dxa"/>
          </w:tcPr>
          <w:p w14:paraId="76C6D44C"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3D00536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F5F858" w14:textId="77777777" w:rsidR="000955B5" w:rsidRDefault="00B26588" w:rsidP="000955B5">
            <w:pPr>
              <w:pStyle w:val="Tabellenkopf"/>
            </w:pPr>
            <w:r>
              <w:t>Berechnun</w:t>
            </w:r>
            <w:r>
              <w:t>gsart</w:t>
            </w:r>
          </w:p>
        </w:tc>
        <w:tc>
          <w:tcPr>
            <w:tcW w:w="5885" w:type="dxa"/>
          </w:tcPr>
          <w:p w14:paraId="1F45349E"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01725B5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8CBDF5" w14:textId="77777777" w:rsidR="000955B5" w:rsidRDefault="00B26588" w:rsidP="000955B5">
            <w:pPr>
              <w:pStyle w:val="Tabellenkopf"/>
            </w:pPr>
            <w:r>
              <w:t>Referenzbereich 2019</w:t>
            </w:r>
          </w:p>
        </w:tc>
        <w:tc>
          <w:tcPr>
            <w:tcW w:w="5885" w:type="dxa"/>
          </w:tcPr>
          <w:p w14:paraId="42603F8A"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66E96B9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25DF29" w14:textId="77777777" w:rsidR="000955B5" w:rsidRDefault="00B26588" w:rsidP="00CA48E9">
            <w:pPr>
              <w:pStyle w:val="Tabellenkopf"/>
            </w:pPr>
            <w:r w:rsidRPr="00E37ACC">
              <w:t xml:space="preserve">Referenzbereich </w:t>
            </w:r>
            <w:r>
              <w:t>2018</w:t>
            </w:r>
          </w:p>
        </w:tc>
        <w:tc>
          <w:tcPr>
            <w:tcW w:w="5885" w:type="dxa"/>
          </w:tcPr>
          <w:p w14:paraId="16EEEC3C"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 90,00 %</w:t>
            </w:r>
          </w:p>
        </w:tc>
      </w:tr>
      <w:tr w:rsidR="000955B5" w14:paraId="0496917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D13B03" w14:textId="77777777" w:rsidR="000955B5" w:rsidRDefault="00B26588" w:rsidP="000955B5">
            <w:pPr>
              <w:pStyle w:val="Tabellenkopf"/>
            </w:pPr>
            <w:r>
              <w:t>Erläuterung zum Referenzbereich 2019</w:t>
            </w:r>
          </w:p>
        </w:tc>
        <w:tc>
          <w:tcPr>
            <w:tcW w:w="5885" w:type="dxa"/>
          </w:tcPr>
          <w:p w14:paraId="2CD1B842"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A2244E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578C1A" w14:textId="77777777" w:rsidR="000955B5" w:rsidRDefault="00B26588" w:rsidP="000955B5">
            <w:pPr>
              <w:pStyle w:val="Tabellenkopf"/>
            </w:pPr>
            <w:r>
              <w:t>Erläuterung zum Strukturierten Dialog bzw. Stellungnahmeverfahren 2019</w:t>
            </w:r>
          </w:p>
        </w:tc>
        <w:tc>
          <w:tcPr>
            <w:tcW w:w="5885" w:type="dxa"/>
          </w:tcPr>
          <w:p w14:paraId="7CA67D4F"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3AFC47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BAEA13" w14:textId="77777777" w:rsidR="000955B5" w:rsidRDefault="00B26588" w:rsidP="000955B5">
            <w:pPr>
              <w:pStyle w:val="Tabellenkopf"/>
            </w:pPr>
            <w:r w:rsidRPr="00E37ACC">
              <w:t>Methode der Risikoadjustierung</w:t>
            </w:r>
          </w:p>
        </w:tc>
        <w:tc>
          <w:tcPr>
            <w:tcW w:w="5885" w:type="dxa"/>
          </w:tcPr>
          <w:p w14:paraId="30B2BAA9"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1B54C5F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11696B" w14:textId="77777777" w:rsidR="000955B5" w:rsidRPr="00E37ACC" w:rsidRDefault="00B26588" w:rsidP="000955B5">
            <w:pPr>
              <w:pStyle w:val="Tabellenkopf"/>
            </w:pPr>
            <w:r>
              <w:t>Erläuterung der Risikoadjustierung</w:t>
            </w:r>
          </w:p>
        </w:tc>
        <w:tc>
          <w:tcPr>
            <w:tcW w:w="5885" w:type="dxa"/>
          </w:tcPr>
          <w:p w14:paraId="4C05F354"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32DFDF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3B7684" w14:textId="77777777" w:rsidR="000955B5" w:rsidRPr="00E37ACC" w:rsidRDefault="00B26588" w:rsidP="000955B5">
            <w:pPr>
              <w:pStyle w:val="Tabellenkopf"/>
            </w:pPr>
            <w:r w:rsidRPr="00E37ACC">
              <w:t>Rechenregeln</w:t>
            </w:r>
          </w:p>
        </w:tc>
        <w:tc>
          <w:tcPr>
            <w:tcW w:w="5885" w:type="dxa"/>
          </w:tcPr>
          <w:p w14:paraId="6A3E5B00" w14:textId="77777777" w:rsidR="000955B5" w:rsidRPr="00897EAC" w:rsidRDefault="00B2658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535FFEA"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w:t>
            </w:r>
            <w:r>
              <w:t>tienten mit prätherapeutischer histologischer Diagnosesicherung durch Stanz- oder Vakuumbiopsie</w:t>
            </w:r>
          </w:p>
          <w:p w14:paraId="33A7A9F2" w14:textId="77777777" w:rsidR="000955B5" w:rsidRPr="00897EAC" w:rsidRDefault="00B2658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22F7F28"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mit Ersteingriff bei Primärerkrankung und Histologie „invasives Mammakarzinom (Primärtumor)“ oder „DCIS“</w:t>
            </w:r>
          </w:p>
        </w:tc>
      </w:tr>
      <w:tr w:rsidR="000955B5" w14:paraId="5931538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75D8A9" w14:textId="77777777" w:rsidR="000955B5" w:rsidRPr="00E37ACC" w:rsidRDefault="00B26588" w:rsidP="000955B5">
            <w:pPr>
              <w:pStyle w:val="Tabellenkopf"/>
            </w:pPr>
            <w:r w:rsidRPr="00E37ACC">
              <w:t>Erläuterung der</w:t>
            </w:r>
            <w:r w:rsidRPr="00E37ACC">
              <w:t xml:space="preserve"> Rechenregel</w:t>
            </w:r>
          </w:p>
        </w:tc>
        <w:tc>
          <w:tcPr>
            <w:tcW w:w="5885" w:type="dxa"/>
          </w:tcPr>
          <w:p w14:paraId="720587A2"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60573D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5F323F" w14:textId="77777777" w:rsidR="000955B5" w:rsidRPr="00E37ACC" w:rsidRDefault="00B26588" w:rsidP="000955B5">
            <w:pPr>
              <w:pStyle w:val="Tabellenkopf"/>
            </w:pPr>
            <w:r w:rsidRPr="00E37ACC">
              <w:t>Teildatensatzbezug</w:t>
            </w:r>
          </w:p>
        </w:tc>
        <w:tc>
          <w:tcPr>
            <w:tcW w:w="5885" w:type="dxa"/>
          </w:tcPr>
          <w:p w14:paraId="6317758C"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18/1:BRUST</w:t>
            </w:r>
          </w:p>
        </w:tc>
      </w:tr>
      <w:tr w:rsidR="000955B5" w14:paraId="239AB19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3911B5" w14:textId="77777777" w:rsidR="000955B5" w:rsidRPr="00E37ACC" w:rsidRDefault="00B26588" w:rsidP="000955B5">
            <w:pPr>
              <w:pStyle w:val="Tabellenkopf"/>
            </w:pPr>
            <w:r w:rsidRPr="00E37ACC">
              <w:t>Zähler (Formel)</w:t>
            </w:r>
          </w:p>
        </w:tc>
        <w:tc>
          <w:tcPr>
            <w:tcW w:w="5885" w:type="dxa"/>
          </w:tcPr>
          <w:p w14:paraId="2A694577" w14:textId="77777777" w:rsidR="000955B5" w:rsidRPr="00955893" w:rsidRDefault="00B2658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PRAEHISTDIAGSICHERUNG %==% 1</w:t>
            </w:r>
          </w:p>
        </w:tc>
      </w:tr>
      <w:tr w:rsidR="00CA3AE5" w14:paraId="188E94D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9C7D2D" w14:textId="77777777" w:rsidR="00CA3AE5" w:rsidRPr="00E37ACC" w:rsidRDefault="00B26588" w:rsidP="00CA3AE5">
            <w:pPr>
              <w:pStyle w:val="Tabellenkopf"/>
            </w:pPr>
            <w:r w:rsidRPr="00E37ACC">
              <w:t>Nenner (Formel)</w:t>
            </w:r>
          </w:p>
        </w:tc>
        <w:tc>
          <w:tcPr>
            <w:tcW w:w="5885" w:type="dxa"/>
          </w:tcPr>
          <w:p w14:paraId="0E7AD01D" w14:textId="77777777" w:rsidR="00CA3AE5" w:rsidRPr="00955893" w:rsidRDefault="00B2658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ARTERKRANK %==% 1 &amp; </w:t>
            </w:r>
            <w:r>
              <w:rPr>
                <w:rStyle w:val="Code"/>
              </w:rPr>
              <w:br/>
              <w:t xml:space="preserve">ERSTOFFEINGRIFF %==% 1 &amp; </w:t>
            </w:r>
            <w:r>
              <w:rPr>
                <w:rStyle w:val="Code"/>
              </w:rPr>
              <w:br/>
              <w:t>(fn_invasivesMammaCaPrimaer | fn_DCIS)</w:t>
            </w:r>
          </w:p>
        </w:tc>
      </w:tr>
      <w:tr w:rsidR="00CA3AE5" w14:paraId="57EC0A6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F008AE" w14:textId="77777777" w:rsidR="00CA3AE5" w:rsidRPr="00E37ACC" w:rsidRDefault="00B26588" w:rsidP="00CA3AE5">
            <w:pPr>
              <w:pStyle w:val="Tabellenkopf"/>
            </w:pPr>
            <w:r w:rsidRPr="00E37ACC">
              <w:t>Verwendete Funktionen</w:t>
            </w:r>
          </w:p>
        </w:tc>
        <w:tc>
          <w:tcPr>
            <w:tcW w:w="5885" w:type="dxa"/>
          </w:tcPr>
          <w:p w14:paraId="0389C8E1" w14:textId="77777777" w:rsidR="00926BD3" w:rsidRPr="00926BD3" w:rsidRDefault="00B26588"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fn_DCIS</w:t>
            </w:r>
            <w:r>
              <w:rPr>
                <w:rStyle w:val="Code"/>
                <w:rFonts w:cs="Arial"/>
                <w:szCs w:val="21"/>
              </w:rPr>
              <w:br/>
              <w:t>fn_invasivesMammaCaPrimaer</w:t>
            </w:r>
          </w:p>
        </w:tc>
      </w:tr>
      <w:tr w:rsidR="00CA3AE5" w14:paraId="239C33C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5835DA" w14:textId="77777777" w:rsidR="00CA3AE5" w:rsidRPr="00E37ACC" w:rsidRDefault="00B26588" w:rsidP="00CA3AE5">
            <w:pPr>
              <w:pStyle w:val="Tabellenkopf"/>
            </w:pPr>
            <w:r w:rsidRPr="00E37ACC">
              <w:t>Verwendete Listen</w:t>
            </w:r>
          </w:p>
        </w:tc>
        <w:tc>
          <w:tcPr>
            <w:tcW w:w="5885" w:type="dxa"/>
          </w:tcPr>
          <w:p w14:paraId="7416A3F0" w14:textId="77777777" w:rsidR="00CA3AE5" w:rsidRPr="00926BD3" w:rsidRDefault="00B26588" w:rsidP="00AA7D5D">
            <w:pPr>
              <w:pStyle w:val="CodeOhneSilbentrennung"/>
              <w:cnfStyle w:val="000000000000" w:firstRow="0" w:lastRow="0" w:firstColumn="0" w:lastColumn="0" w:oddVBand="0" w:evenVBand="0" w:oddHBand="0" w:evenHBand="0" w:firstRowFirstColumn="0" w:firstRowLastColumn="0" w:lastRowFirstColumn="0" w:lastRowLastColumn="0"/>
            </w:pPr>
            <w:r>
              <w:t>ICD_O_3_DCIS</w:t>
            </w:r>
            <w:r>
              <w:br/>
              <w:t>ICD_O_3_InvasivesMammaCaPrimaer</w:t>
            </w:r>
          </w:p>
        </w:tc>
      </w:tr>
      <w:tr w:rsidR="00CA3AE5" w14:paraId="54A13C0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7B7AC4" w14:textId="77777777" w:rsidR="00CA3AE5" w:rsidRPr="00E37ACC" w:rsidRDefault="00B26588" w:rsidP="00CA3AE5">
            <w:pPr>
              <w:pStyle w:val="Tabellenkopf"/>
            </w:pPr>
            <w:r>
              <w:t>Darstellung</w:t>
            </w:r>
          </w:p>
        </w:tc>
        <w:tc>
          <w:tcPr>
            <w:tcW w:w="5885" w:type="dxa"/>
          </w:tcPr>
          <w:p w14:paraId="2E217564" w14:textId="77777777" w:rsidR="00CA3AE5" w:rsidRPr="00DD70A1" w:rsidRDefault="00B2658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BF51E0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894D1C" w14:textId="77777777" w:rsidR="00CA3AE5" w:rsidRPr="00E37ACC" w:rsidRDefault="00B26588" w:rsidP="00CA3AE5">
            <w:pPr>
              <w:pStyle w:val="Tabellenkopf"/>
            </w:pPr>
            <w:r>
              <w:t>Grafik</w:t>
            </w:r>
          </w:p>
        </w:tc>
        <w:tc>
          <w:tcPr>
            <w:tcW w:w="5885" w:type="dxa"/>
          </w:tcPr>
          <w:p w14:paraId="56600037" w14:textId="77777777" w:rsidR="00CA3AE5" w:rsidRPr="00DD70A1" w:rsidRDefault="00B2658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866C38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8E3A3A" w14:textId="77777777" w:rsidR="00CA3AE5" w:rsidRPr="00E37ACC" w:rsidRDefault="00B26588" w:rsidP="00CA3AE5">
            <w:pPr>
              <w:pStyle w:val="Tabellenkopf"/>
            </w:pPr>
            <w:r>
              <w:t>Vergleichbarkeit mit Vorjahresergebnissen</w:t>
            </w:r>
          </w:p>
        </w:tc>
        <w:tc>
          <w:tcPr>
            <w:tcW w:w="5885" w:type="dxa"/>
          </w:tcPr>
          <w:p w14:paraId="7C5C9FAE" w14:textId="77777777" w:rsidR="00CA3AE5" w:rsidRDefault="00B26588"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696812D8" w14:textId="77777777" w:rsidR="009E1781" w:rsidRDefault="00B26588" w:rsidP="00AA7E2B">
      <w:pPr>
        <w:pStyle w:val="Tabellentext"/>
        <w:spacing w:before="0" w:after="0" w:line="20" w:lineRule="exact"/>
        <w:ind w:left="0" w:right="0"/>
      </w:pPr>
    </w:p>
    <w:p w14:paraId="58A7CB86" w14:textId="77777777" w:rsidR="00AA6540" w:rsidRDefault="00AA6540">
      <w:pPr>
        <w:sectPr w:rsidR="00AA6540" w:rsidSect="00AD6E6F">
          <w:pgSz w:w="11906" w:h="16838"/>
          <w:pgMar w:top="1418" w:right="1134" w:bottom="1418" w:left="1701" w:header="454" w:footer="737" w:gutter="0"/>
          <w:cols w:space="708"/>
          <w:docGrid w:linePitch="360"/>
        </w:sectPr>
      </w:pPr>
    </w:p>
    <w:p w14:paraId="3837B277" w14:textId="77777777" w:rsidR="00D40AF7" w:rsidRDefault="00B26588" w:rsidP="00CC206C">
      <w:pPr>
        <w:pStyle w:val="Absatzberschriftebene2nurinNavigation"/>
      </w:pPr>
      <w:r>
        <w:lastRenderedPageBreak/>
        <w:t>Literatur</w:t>
      </w:r>
    </w:p>
    <w:p w14:paraId="4BC65074" w14:textId="77777777" w:rsidR="00370A14" w:rsidRPr="00370A14" w:rsidRDefault="00B26588" w:rsidP="00B749F9">
      <w:pPr>
        <w:pStyle w:val="Literatur"/>
      </w:pPr>
      <w:r>
        <w:t>Bruening, W; Fontanarosa, J; Tipton, K; Treadwell, JR; Launders, J; Schoelles, K (2010): Systematic Review: Comparative Effectiveness of Core-Needle and Open Surgical Biopsy to Diagnose Breast Lesions. Annals of Internal Medicine 152(4): 238-246. DOI: 10.7</w:t>
      </w:r>
      <w:r>
        <w:t>326/0003-4819-152-1-201001050-00190.</w:t>
      </w:r>
    </w:p>
    <w:p w14:paraId="12094816" w14:textId="77777777" w:rsidR="00370A14" w:rsidRPr="00370A14" w:rsidRDefault="00B26588" w:rsidP="00B749F9">
      <w:pPr>
        <w:pStyle w:val="Literatur"/>
      </w:pPr>
    </w:p>
    <w:p w14:paraId="091F3496" w14:textId="77777777" w:rsidR="00370A14" w:rsidRPr="00370A14" w:rsidRDefault="00B26588" w:rsidP="00B749F9">
      <w:pPr>
        <w:pStyle w:val="Literatur"/>
      </w:pPr>
      <w:r>
        <w:t>Leitlinienprogramm Onkologie der AWMF [Arbeitsgemeinschaft der Wissenschaftlichen Medizinischen Fachgesellschaften], DKG [Deutsche Krebsgesellschaft] und DKH [Deutschen Krebshilfe] (2019): AWMF-Registernummer 032-045OL</w:t>
      </w:r>
      <w:r>
        <w:t>. S3-Leitlinie: Früherkennung, Diagnostik, Therapie und Nachsorge des Mammakarzinoms. Langversion 4.2. Stand: August 2019. Berlin: AWMF [Arbeitsgemeinschaft der Wissenschaftlichen Medizinischen Fachgesellschaften]. URL: https://www.awmf.org/uploads/tx_szle</w:t>
      </w:r>
      <w:r>
        <w:t>itlinien/032-045OLl_S3_Mammakarzinom_2019-08.pdf (abgerufen am: 14.10.2019).</w:t>
      </w:r>
    </w:p>
    <w:p w14:paraId="0D3101A3" w14:textId="77777777" w:rsidR="00370A14" w:rsidRPr="00370A14" w:rsidRDefault="00B26588" w:rsidP="00B749F9">
      <w:pPr>
        <w:pStyle w:val="Literatur"/>
      </w:pPr>
    </w:p>
    <w:p w14:paraId="2C1884F6" w14:textId="77777777" w:rsidR="00370A14" w:rsidRPr="00370A14" w:rsidRDefault="00B26588" w:rsidP="00B749F9">
      <w:pPr>
        <w:pStyle w:val="Literatur"/>
      </w:pPr>
      <w:r>
        <w:t>NICE [National Institute for Clinical Excellence] (2002 [2014]): NICE Cancer Service Guideline CSG1. Guidance on Cancer Services Improving Outcomes in Breast Cancer. Manual Updat</w:t>
      </w:r>
      <w:r>
        <w:t>e [Full Guideline]. [Letzte Überprüfung:] December 2014. London: NICE. ISBN: 1-84257-188-5. URL: https://www.nice.org.uk/guidance/csg1/evidence/full-guideline-pdf-2183832541 (abgerufen am: 10.01.2019).</w:t>
      </w:r>
    </w:p>
    <w:p w14:paraId="43B1946E" w14:textId="77777777" w:rsidR="00370A14" w:rsidRPr="00370A14" w:rsidRDefault="00B26588" w:rsidP="00B749F9">
      <w:pPr>
        <w:pStyle w:val="Literatur"/>
      </w:pPr>
    </w:p>
    <w:p w14:paraId="0E98093F" w14:textId="77777777" w:rsidR="00370A14" w:rsidRPr="00370A14" w:rsidRDefault="00B26588" w:rsidP="00B749F9">
      <w:pPr>
        <w:pStyle w:val="Literatur"/>
      </w:pPr>
      <w:r>
        <w:t>Spring, L; Greenup, R; Reynolds, K; Smith, BL; Moy, B</w:t>
      </w:r>
      <w:r>
        <w:t>; Bardia, A (2016): Abstract 1439: Pathological complete response after neoadjuvant chemotherapy predicts improved survival in all major subtypes of breast cancer: systematic review and meta-analyses of over 18,000 patients [Abstract]. AACR 107th Annual Me</w:t>
      </w:r>
      <w:r>
        <w:t>eting 2016; April 16-20, 2016; New Orleans, US-LA. Cancer Research 76(14 Suppl.): 1439. DOI: 10.1158/1538-7445.AM2016-1439.</w:t>
      </w:r>
    </w:p>
    <w:p w14:paraId="79A75BB9" w14:textId="77777777" w:rsidR="00370A14" w:rsidRPr="00370A14" w:rsidRDefault="00B26588" w:rsidP="00B749F9">
      <w:pPr>
        <w:pStyle w:val="Literatur"/>
      </w:pPr>
    </w:p>
    <w:p w14:paraId="2476BDFF" w14:textId="77777777" w:rsidR="00370A14" w:rsidRPr="00370A14" w:rsidRDefault="00B26588" w:rsidP="00B749F9">
      <w:pPr>
        <w:pStyle w:val="Literatur"/>
      </w:pPr>
      <w:r>
        <w:t>Spring, LM; Fell, G; Arfe, A; Trippa, L; Greenup, R; Reynolds, K; et al. (2018): Pathological complete response after neoadjuvant c</w:t>
      </w:r>
      <w:r>
        <w:t xml:space="preserve">hemotherapy and impact on breast cancer recurrence and mortality, stratified by breast cancer subtypes and adjuvant chemotherapy usage: Individual patient-level meta-analyses of over 27,000 patients [Abstract]. SABCS [San Antonio Breast Cancer Symposium]. </w:t>
      </w:r>
      <w:r>
        <w:t>04.-08.12.2018. San Antionia, US-TX. URL: https://www.abstracts2view.com/sabcs/view.php?nu=SABCS18L_1698 (abgerufen am: 26.02.2019).</w:t>
      </w:r>
    </w:p>
    <w:p w14:paraId="7A63A7CA" w14:textId="77777777" w:rsidR="00AA6540" w:rsidRDefault="00AA6540">
      <w:pPr>
        <w:sectPr w:rsidR="00AA6540" w:rsidSect="00AA7698">
          <w:headerReference w:type="even" r:id="rId35"/>
          <w:headerReference w:type="default" r:id="rId36"/>
          <w:footerReference w:type="even" r:id="rId37"/>
          <w:footerReference w:type="default" r:id="rId38"/>
          <w:headerReference w:type="first" r:id="rId39"/>
          <w:footerReference w:type="first" r:id="rId40"/>
          <w:pgSz w:w="11906" w:h="16838"/>
          <w:pgMar w:top="1418" w:right="1134" w:bottom="1418" w:left="1701" w:header="454" w:footer="737" w:gutter="0"/>
          <w:cols w:space="708"/>
          <w:docGrid w:linePitch="360"/>
        </w:sectPr>
      </w:pPr>
    </w:p>
    <w:p w14:paraId="5C28ED83" w14:textId="77777777" w:rsidR="006D1B0D" w:rsidRDefault="00B26588" w:rsidP="0004540C">
      <w:pPr>
        <w:pStyle w:val="berschrift1ohneGliederung"/>
      </w:pPr>
      <w:bookmarkStart w:id="16" w:name="_Toc38892868"/>
      <w:r>
        <w:lastRenderedPageBreak/>
        <w:t>Gruppe: HER2-Positivitätsrate</w:t>
      </w:r>
      <w:bookmarkEnd w:id="16"/>
    </w:p>
    <w:tbl>
      <w:tblPr>
        <w:tblStyle w:val="IQTIGStandard"/>
        <w:tblW w:w="5000" w:type="pct"/>
        <w:tblLook w:val="0480" w:firstRow="0" w:lastRow="0" w:firstColumn="1" w:lastColumn="0" w:noHBand="0" w:noVBand="1"/>
      </w:tblPr>
      <w:tblGrid>
        <w:gridCol w:w="1985"/>
        <w:gridCol w:w="7086"/>
      </w:tblGrid>
      <w:tr w:rsidR="00C8258D" w:rsidRPr="00743DF3" w14:paraId="47E519FF"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tcBorders>
            <w:shd w:val="clear" w:color="auto" w:fill="E7E6E6"/>
          </w:tcPr>
          <w:p w14:paraId="292CA19E" w14:textId="77777777" w:rsidR="00C8258D" w:rsidRDefault="00B26588" w:rsidP="002E7D86">
            <w:pPr>
              <w:pStyle w:val="Tabellenkopf"/>
            </w:pPr>
            <w:r>
              <w:t>Bezeichnung Gruppe</w:t>
            </w:r>
          </w:p>
        </w:tc>
        <w:tc>
          <w:tcPr>
            <w:tcW w:w="3906" w:type="pct"/>
            <w:tcBorders>
              <w:bottom w:val="single" w:sz="8" w:space="0" w:color="005051"/>
            </w:tcBorders>
          </w:tcPr>
          <w:p w14:paraId="3040FADF" w14:textId="77777777" w:rsidR="00C8258D" w:rsidRDefault="00B26588" w:rsidP="00152136">
            <w:pPr>
              <w:pStyle w:val="Tabellentext"/>
            </w:pPr>
            <w:r>
              <w:t>HER2-Positivitätsrate</w:t>
            </w:r>
          </w:p>
        </w:tc>
      </w:tr>
      <w:tr w:rsidR="00AF0AAF" w:rsidRPr="00743DF3" w14:paraId="4FB42660"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3B233570" w14:textId="77777777" w:rsidR="00AF0AAF" w:rsidRPr="00743DF3" w:rsidRDefault="00B26588" w:rsidP="002E7D86">
            <w:pPr>
              <w:pStyle w:val="Tabellenkopf"/>
            </w:pPr>
            <w:r>
              <w:t>Qualitätsz</w:t>
            </w:r>
            <w:r>
              <w:t>iel</w:t>
            </w:r>
          </w:p>
        </w:tc>
        <w:tc>
          <w:tcPr>
            <w:tcW w:w="3906" w:type="pct"/>
            <w:tcBorders>
              <w:top w:val="single" w:sz="8" w:space="0" w:color="005051"/>
              <w:left w:val="nil"/>
              <w:bottom w:val="single" w:sz="4" w:space="0" w:color="auto"/>
            </w:tcBorders>
            <w:shd w:val="clear" w:color="auto" w:fill="FFFFFF" w:themeFill="background1"/>
          </w:tcPr>
          <w:p w14:paraId="50C5CF72" w14:textId="77777777" w:rsidR="00AF0AAF" w:rsidRPr="00743DF3" w:rsidRDefault="00B26588" w:rsidP="00152136">
            <w:pPr>
              <w:pStyle w:val="Tabellentext"/>
            </w:pPr>
            <w:r>
              <w:t>Angemessene Rate an HER2-positiven Befunden bei invasivem Mammakarzinom</w:t>
            </w:r>
          </w:p>
        </w:tc>
      </w:tr>
    </w:tbl>
    <w:p w14:paraId="4D31022C" w14:textId="77777777" w:rsidR="00AF0AAF" w:rsidRDefault="00B26588" w:rsidP="00E40CDC">
      <w:pPr>
        <w:pStyle w:val="Absatzberschriftebene2nurinNavigation"/>
      </w:pPr>
      <w:r>
        <w:t>Hintergrund</w:t>
      </w:r>
    </w:p>
    <w:p w14:paraId="6C2D2EE5" w14:textId="77777777" w:rsidR="00370A14" w:rsidRPr="00370A14" w:rsidRDefault="00B26588" w:rsidP="00A64D53">
      <w:pPr>
        <w:pStyle w:val="Standardlinksbndig"/>
      </w:pPr>
      <w:r>
        <w:t>Der HER2-Status gilt als prädiktiver Faktor beim invasiven Mammakarzinom (Houssami et al. 2012, von Minckwitz et al. 2011, NICE 2018 Empfehlung 1.6.4). Studienergebnisse b</w:t>
      </w:r>
      <w:r>
        <w:t>elegen die hohe Effektivität einer adjuvanten Therapie mit Trastuzumab bei HER2 überexprimierenden Tumoren (Petrelli und Barni 2012, Gianni et al. 2011, Perez et al. 2011, Dahabreh et al. 2008, Madarnas et al. 2008, Viani et al. 2007, Yin et al. 2011, Fehr</w:t>
      </w:r>
      <w:r>
        <w:t>enbacher et al. 2014, Gonzalez-Angulo et al. 2009, Park et al. 2010). Durch die adjuvante Behandlung mit Trastuzumab in Sequenz oder Kombination mit einer Chemotherapie werden die Rezidivrate bei HER2 überexprimierenden Tumoren um relativ 45 % bis 50 % und</w:t>
      </w:r>
      <w:r>
        <w:t xml:space="preserve"> die Mortalität um ca. 30 % im Vergleich zur adjuvanten Standardtherapie gesenkt (Moja et al. 2012, Leitlinienprogramm Onkologie der AWMF, DKG und DKH 2019: 178). </w:t>
      </w:r>
      <w:r>
        <w:br/>
        <w:t xml:space="preserve"> </w:t>
      </w:r>
      <w:r>
        <w:br/>
        <w:t xml:space="preserve">Der Nachweis der HER2-Positivität ist definiert als eine immunhistochemisch nachgewiesene </w:t>
      </w:r>
      <w:r>
        <w:t>Proteinüberexpression mit einem Score 3+ oder einer mittels Fluoreszenz-in-situ-Hybridisierung (FISH) oder Chromogene-in-situ-Hybridisierung (CISH) nachgewiesenen Genamplifikation. Die in der interdisziplinären S3-Leitlinie für die Früherkennung, Diagnosti</w:t>
      </w:r>
      <w:r>
        <w:t>k, Therapie und Nachsorge des Mammakarzinoms formulierten Empfehlungen zu Testalgorithmus und Bewertung der Ergebnisse orientieren sich an den Empfehlungen der ASCO/CAP-Leitlinien (Wolff et al. 2013, Wolff et al. 2015, Wolff et al. 2018, Nothacker et al. 2</w:t>
      </w:r>
      <w:r>
        <w:t xml:space="preserve">007: 194-209). Die interdisziplinäre S3-Leitlinie für die Früherkennung, Diagnostik, Therapie und Nachsorge des Mammakarzinoms führt dazu aus: „Die Qualität der eingesetzten Nachweisverfahren einschließlich Präanalytik und Auswertung soll durch Verwendung </w:t>
      </w:r>
      <w:r>
        <w:t>von SOPs sowie regelmäßige interne und externe Qualitätskontrollen sichergestellt werden. Zur externen Qualitätskontrolle wird die regelmäßige, jährliche erfolgreiche Teilnahme an Ringversuchen empfohlen, die beispielsweise von der „Qualitätssicherungs-Ini</w:t>
      </w:r>
      <w:r>
        <w:t xml:space="preserve">tiative Pathologie“ (QuIP), einer gemeinsamen Unternehmung der Deutschen Gesellschaft für Pathologie (DGP) und des Bundesverbandes Deutscher Pathologen (BDP), angeboten wird“ (Leitlinienprogramm Onkologie der AWMF, DKG und DKH 2019: 107 f.). </w:t>
      </w:r>
      <w:r>
        <w:br/>
        <w:t xml:space="preserve"> </w:t>
      </w:r>
      <w:r>
        <w:br/>
        <w:t>Die Auswert</w:t>
      </w:r>
      <w:r>
        <w:t>ungen der Daten der externen stationären Qualitätssicherung zeigen eine hohe Variabilität der Positivitätsraten zwischen den Krankenhausstandorten. Die Ergebnisse lassen vermuten, dass die Variabilität zum Teil möglicherweise durch systematische Fehler bed</w:t>
      </w:r>
      <w:r>
        <w:t>ingt sein könnte. Vor dem Hintergrund, dass bei positivem HER2-Status eine spezifische und hoch prognosewirksame Therapie möglich ist, und Fehlbestimmungen zu Unter- oder Überversorgung der betroffenen Patientinnen und Patienten führen, kann die Rückspiege</w:t>
      </w:r>
      <w:r>
        <w:t>lung der HER2-Positivitätsrate den Krankenhäusern wichtige Hinweise auf mögliche Qualitätsprobleme geben. Voraussetzung für die Trastuzumab-Therapie ist die qualitätsgesicherte Bestimmung des HER2-Status. Ein aktuell publizierter Algorithmus kann helfen, d</w:t>
      </w:r>
      <w:r>
        <w:t>ie eigenen Ergebnisse kritisch zu hinterfragen und eine Qualitätsinitiative zu starten (Rüschoff et al. 2017). Die beteiligten Labore müssen sich einer Qualitätssicherung mittels Ringversuchen unterziehen (Choritz et al. 2011, Perry et al. 2006, DKG/DGS 20</w:t>
      </w:r>
      <w:r>
        <w:t xml:space="preserve">19). </w:t>
      </w:r>
      <w:r>
        <w:br/>
        <w:t xml:space="preserve"> </w:t>
      </w:r>
      <w:r>
        <w:br/>
        <w:t>Für den Indikator wird eine Risikoadjustierung vorgenommen. Als Regressionsgewichte wurden Variablen gewählt, die in der QS-Dokumentation erfasst wurden und für die im statistischen Schätzmodell relevante Effekte auf die HER2-Positivitätsrate nachg</w:t>
      </w:r>
      <w:r>
        <w:t xml:space="preserve">ewiesen wurden. Zusätzlich wird die HER2-Positivitätsrate als Indikator ohne weitere Risikoadjustierung ausgewiesen. </w:t>
      </w:r>
      <w:r>
        <w:br/>
        <w:t xml:space="preserve"> </w:t>
      </w:r>
      <w:r>
        <w:br/>
      </w:r>
      <w:r>
        <w:lastRenderedPageBreak/>
        <w:t>Der Indikatorengruppe liegen folgende Statements der interdisziplinären S3-Leitlinie für die Früherkennung, Diagnostik, Therapie und Nac</w:t>
      </w:r>
      <w:r>
        <w:t>hsorge des Mammakarzinoms zugrunde: 4.28. a, d, e, 4.32. b, 4.33.</w:t>
      </w:r>
    </w:p>
    <w:p w14:paraId="1C6CEA06" w14:textId="77777777" w:rsidR="00AA6540" w:rsidRDefault="00AA6540">
      <w:pPr>
        <w:sectPr w:rsidR="00AA6540" w:rsidSect="000A3778">
          <w:headerReference w:type="even" r:id="rId41"/>
          <w:headerReference w:type="default" r:id="rId42"/>
          <w:footerReference w:type="even" r:id="rId43"/>
          <w:footerReference w:type="default" r:id="rId44"/>
          <w:headerReference w:type="first" r:id="rId45"/>
          <w:footerReference w:type="first" r:id="rId46"/>
          <w:pgSz w:w="11906" w:h="16838"/>
          <w:pgMar w:top="1418" w:right="1134" w:bottom="1418" w:left="1701" w:header="454" w:footer="737" w:gutter="0"/>
          <w:cols w:space="708"/>
          <w:docGrid w:linePitch="360"/>
        </w:sectPr>
      </w:pPr>
    </w:p>
    <w:p w14:paraId="195AB223" w14:textId="77777777" w:rsidR="00293DEF" w:rsidRDefault="00B26588" w:rsidP="000361A4">
      <w:pPr>
        <w:pStyle w:val="berschrift2ohneGliederung"/>
      </w:pPr>
      <w:bookmarkStart w:id="17" w:name="_Toc38892869"/>
      <w:r>
        <w:lastRenderedPageBreak/>
        <w:t>52268: HER2-Positivitätsrate</w:t>
      </w:r>
      <w:bookmarkEnd w:id="17"/>
    </w:p>
    <w:p w14:paraId="4770A6E8" w14:textId="77777777" w:rsidR="005037D0" w:rsidRPr="005037D0" w:rsidRDefault="00B26588" w:rsidP="00447106">
      <w:pPr>
        <w:pStyle w:val="Absatzberschriftebene3nurinNavigation"/>
      </w:pPr>
      <w:r>
        <w:t>Verwendete Datenfelder</w:t>
      </w:r>
    </w:p>
    <w:p w14:paraId="47BFE2FB" w14:textId="77777777" w:rsidR="001046CA" w:rsidRPr="00840C92" w:rsidRDefault="00B26588"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55A1B46E"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277382B7" w14:textId="77777777" w:rsidR="000F0644" w:rsidRPr="009E2B0C" w:rsidRDefault="00B26588" w:rsidP="000361A4">
            <w:pPr>
              <w:pStyle w:val="Tabellenkopf"/>
            </w:pPr>
            <w:r>
              <w:t>Item</w:t>
            </w:r>
          </w:p>
        </w:tc>
        <w:tc>
          <w:tcPr>
            <w:tcW w:w="1075" w:type="pct"/>
          </w:tcPr>
          <w:p w14:paraId="156A5D8E" w14:textId="77777777" w:rsidR="000F0644" w:rsidRPr="009E2B0C" w:rsidRDefault="00B26588" w:rsidP="000361A4">
            <w:pPr>
              <w:pStyle w:val="Tabellenkopf"/>
            </w:pPr>
            <w:r>
              <w:t>Bezeichnung</w:t>
            </w:r>
          </w:p>
        </w:tc>
        <w:tc>
          <w:tcPr>
            <w:tcW w:w="326" w:type="pct"/>
          </w:tcPr>
          <w:p w14:paraId="2C93D778" w14:textId="77777777" w:rsidR="000F0644" w:rsidRPr="009E2B0C" w:rsidRDefault="00B26588" w:rsidP="000361A4">
            <w:pPr>
              <w:pStyle w:val="Tabellenkopf"/>
            </w:pPr>
            <w:r>
              <w:t>M/K</w:t>
            </w:r>
          </w:p>
        </w:tc>
        <w:tc>
          <w:tcPr>
            <w:tcW w:w="1646" w:type="pct"/>
          </w:tcPr>
          <w:p w14:paraId="3EBDE9FD" w14:textId="77777777" w:rsidR="000F0644" w:rsidRPr="009E2B0C" w:rsidRDefault="00B26588" w:rsidP="000361A4">
            <w:pPr>
              <w:pStyle w:val="Tabellenkopf"/>
            </w:pPr>
            <w:r>
              <w:t>Schlüssel/Formel</w:t>
            </w:r>
          </w:p>
        </w:tc>
        <w:tc>
          <w:tcPr>
            <w:tcW w:w="1328" w:type="pct"/>
          </w:tcPr>
          <w:p w14:paraId="16C66F1F" w14:textId="77777777" w:rsidR="000F0644" w:rsidRPr="009E2B0C" w:rsidRDefault="00B26588" w:rsidP="000361A4">
            <w:pPr>
              <w:pStyle w:val="Tabellenkopf"/>
            </w:pPr>
            <w:r>
              <w:t>Feldname</w:t>
            </w:r>
            <w:r>
              <w:t xml:space="preserve">  </w:t>
            </w:r>
          </w:p>
        </w:tc>
      </w:tr>
      <w:tr w:rsidR="00275B01" w:rsidRPr="00743DF3" w14:paraId="7EF21F8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793B455" w14:textId="77777777" w:rsidR="000F0644" w:rsidRPr="00743DF3" w:rsidRDefault="00B26588" w:rsidP="000361A4">
            <w:pPr>
              <w:pStyle w:val="Tabellentext"/>
            </w:pPr>
            <w:r>
              <w:t>12:BRUST</w:t>
            </w:r>
          </w:p>
        </w:tc>
        <w:tc>
          <w:tcPr>
            <w:tcW w:w="1075" w:type="pct"/>
          </w:tcPr>
          <w:p w14:paraId="3879E896" w14:textId="77777777" w:rsidR="000F0644" w:rsidRPr="00743DF3" w:rsidRDefault="00B26588" w:rsidP="000361A4">
            <w:pPr>
              <w:pStyle w:val="Tabellentext"/>
            </w:pPr>
            <w:r>
              <w:t>Erkrankung an dieser Brust</w:t>
            </w:r>
          </w:p>
        </w:tc>
        <w:tc>
          <w:tcPr>
            <w:tcW w:w="326" w:type="pct"/>
          </w:tcPr>
          <w:p w14:paraId="37DC95D0" w14:textId="77777777" w:rsidR="000F0644" w:rsidRPr="00743DF3" w:rsidRDefault="00B26588" w:rsidP="000361A4">
            <w:pPr>
              <w:pStyle w:val="Tabellentext"/>
            </w:pPr>
            <w:r>
              <w:t>M</w:t>
            </w:r>
          </w:p>
        </w:tc>
        <w:tc>
          <w:tcPr>
            <w:tcW w:w="1646" w:type="pct"/>
          </w:tcPr>
          <w:p w14:paraId="246C25CE" w14:textId="77777777" w:rsidR="000F0644" w:rsidRPr="00743DF3" w:rsidRDefault="00B26588" w:rsidP="00177070">
            <w:pPr>
              <w:pStyle w:val="Tabellentext"/>
              <w:ind w:left="453" w:hanging="340"/>
            </w:pPr>
            <w:r>
              <w:t>1 =</w:t>
            </w:r>
            <w:r>
              <w:tab/>
              <w:t>Primärerkrankung</w:t>
            </w:r>
          </w:p>
          <w:p w14:paraId="63F3101F" w14:textId="77777777" w:rsidR="000F0644" w:rsidRPr="00743DF3" w:rsidRDefault="00B26588" w:rsidP="00177070">
            <w:pPr>
              <w:pStyle w:val="Tabellentext"/>
              <w:ind w:left="453" w:hanging="340"/>
            </w:pPr>
            <w:r>
              <w:t>2 =</w:t>
            </w:r>
            <w:r>
              <w:tab/>
              <w:t xml:space="preserve">lokoregionäres Rezidiv nach </w:t>
            </w:r>
            <w:r>
              <w:t>BET</w:t>
            </w:r>
          </w:p>
          <w:p w14:paraId="7EBE6F9E" w14:textId="77777777" w:rsidR="000F0644" w:rsidRPr="00743DF3" w:rsidRDefault="00B26588" w:rsidP="00177070">
            <w:pPr>
              <w:pStyle w:val="Tabellentext"/>
              <w:ind w:left="453" w:hanging="340"/>
            </w:pPr>
            <w:r>
              <w:t>3 =</w:t>
            </w:r>
            <w:r>
              <w:tab/>
              <w:t>lokoregionäres Rezidiv nach Mastektomie</w:t>
            </w:r>
          </w:p>
          <w:p w14:paraId="6ACCF1FD" w14:textId="77777777" w:rsidR="000F0644" w:rsidRPr="00743DF3" w:rsidRDefault="00B26588" w:rsidP="00177070">
            <w:pPr>
              <w:pStyle w:val="Tabellentext"/>
              <w:ind w:left="453" w:hanging="340"/>
            </w:pPr>
            <w:r>
              <w:t>4 =</w:t>
            </w:r>
            <w:r>
              <w:tab/>
              <w:t>ausschließlich sekundäre plastische Rekonstruktion</w:t>
            </w:r>
          </w:p>
          <w:p w14:paraId="536C5ED6" w14:textId="77777777" w:rsidR="000F0644" w:rsidRPr="00743DF3" w:rsidRDefault="00B26588" w:rsidP="00177070">
            <w:pPr>
              <w:pStyle w:val="Tabellentext"/>
              <w:ind w:left="453" w:hanging="340"/>
            </w:pPr>
            <w:r>
              <w:t>5 =</w:t>
            </w:r>
            <w:r>
              <w:tab/>
              <w:t>prophylaktische Mastektomie</w:t>
            </w:r>
          </w:p>
          <w:p w14:paraId="7F7F0F2E" w14:textId="77777777" w:rsidR="000F0644" w:rsidRPr="00743DF3" w:rsidRDefault="00B26588" w:rsidP="00177070">
            <w:pPr>
              <w:pStyle w:val="Tabellentext"/>
              <w:ind w:left="453" w:hanging="340"/>
            </w:pPr>
            <w:r>
              <w:t>6 =</w:t>
            </w:r>
            <w:r>
              <w:tab/>
              <w:t>Fernmetastase</w:t>
            </w:r>
          </w:p>
        </w:tc>
        <w:tc>
          <w:tcPr>
            <w:tcW w:w="1328" w:type="pct"/>
          </w:tcPr>
          <w:p w14:paraId="487656F0" w14:textId="77777777" w:rsidR="000F0644" w:rsidRPr="00743DF3" w:rsidRDefault="00B26588" w:rsidP="000361A4">
            <w:pPr>
              <w:pStyle w:val="Tabellentext"/>
            </w:pPr>
            <w:r>
              <w:t>ARTERKRANK</w:t>
            </w:r>
          </w:p>
        </w:tc>
      </w:tr>
      <w:tr w:rsidR="00275B01" w:rsidRPr="00743DF3" w14:paraId="7368E08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9AFB4C4" w14:textId="77777777" w:rsidR="000F0644" w:rsidRPr="00743DF3" w:rsidRDefault="00B26588" w:rsidP="000361A4">
            <w:pPr>
              <w:pStyle w:val="Tabellentext"/>
            </w:pPr>
            <w:r>
              <w:t>30:BRUST</w:t>
            </w:r>
          </w:p>
        </w:tc>
        <w:tc>
          <w:tcPr>
            <w:tcW w:w="1075" w:type="pct"/>
          </w:tcPr>
          <w:p w14:paraId="54B68477" w14:textId="77777777" w:rsidR="000F0644" w:rsidRPr="00743DF3" w:rsidRDefault="00B26588" w:rsidP="000361A4">
            <w:pPr>
              <w:pStyle w:val="Tabellentext"/>
            </w:pPr>
            <w:r>
              <w:t>maligne Neoplasie</w:t>
            </w:r>
          </w:p>
        </w:tc>
        <w:tc>
          <w:tcPr>
            <w:tcW w:w="326" w:type="pct"/>
          </w:tcPr>
          <w:p w14:paraId="7904AB15" w14:textId="77777777" w:rsidR="000F0644" w:rsidRPr="00743DF3" w:rsidRDefault="00B26588" w:rsidP="000361A4">
            <w:pPr>
              <w:pStyle w:val="Tabellentext"/>
            </w:pPr>
            <w:r>
              <w:t>K</w:t>
            </w:r>
          </w:p>
        </w:tc>
        <w:tc>
          <w:tcPr>
            <w:tcW w:w="1646" w:type="pct"/>
          </w:tcPr>
          <w:p w14:paraId="43244D60" w14:textId="77777777" w:rsidR="000F0644" w:rsidRPr="00743DF3" w:rsidRDefault="00B26588" w:rsidP="00177070">
            <w:pPr>
              <w:pStyle w:val="Tabellentext"/>
              <w:ind w:left="453" w:hanging="340"/>
            </w:pPr>
            <w:r>
              <w:t>s. Anhang: ICDO3Mamma</w:t>
            </w:r>
          </w:p>
        </w:tc>
        <w:tc>
          <w:tcPr>
            <w:tcW w:w="1328" w:type="pct"/>
          </w:tcPr>
          <w:p w14:paraId="62B92261" w14:textId="77777777" w:rsidR="000F0644" w:rsidRPr="00743DF3" w:rsidRDefault="00B26588" w:rsidP="000361A4">
            <w:pPr>
              <w:pStyle w:val="Tabellentext"/>
            </w:pPr>
            <w:r>
              <w:t>POSTICDO3</w:t>
            </w:r>
          </w:p>
        </w:tc>
      </w:tr>
      <w:tr w:rsidR="00275B01" w:rsidRPr="00743DF3" w14:paraId="60D63FF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97A1CC5" w14:textId="77777777" w:rsidR="000F0644" w:rsidRPr="00743DF3" w:rsidRDefault="00B26588" w:rsidP="000361A4">
            <w:pPr>
              <w:pStyle w:val="Tabellentext"/>
            </w:pPr>
            <w:r>
              <w:t>31:BRUST</w:t>
            </w:r>
          </w:p>
        </w:tc>
        <w:tc>
          <w:tcPr>
            <w:tcW w:w="1075" w:type="pct"/>
          </w:tcPr>
          <w:p w14:paraId="7CAE6BEF" w14:textId="77777777" w:rsidR="000F0644" w:rsidRPr="00743DF3" w:rsidRDefault="00B26588" w:rsidP="000361A4">
            <w:pPr>
              <w:pStyle w:val="Tabellentext"/>
            </w:pPr>
            <w:r>
              <w:t>primär-operative Therapie abgeschlossen</w:t>
            </w:r>
          </w:p>
        </w:tc>
        <w:tc>
          <w:tcPr>
            <w:tcW w:w="326" w:type="pct"/>
          </w:tcPr>
          <w:p w14:paraId="4A6F9CC5" w14:textId="77777777" w:rsidR="000F0644" w:rsidRPr="00743DF3" w:rsidRDefault="00B26588" w:rsidP="000361A4">
            <w:pPr>
              <w:pStyle w:val="Tabellentext"/>
            </w:pPr>
            <w:r>
              <w:t>K</w:t>
            </w:r>
          </w:p>
        </w:tc>
        <w:tc>
          <w:tcPr>
            <w:tcW w:w="1646" w:type="pct"/>
          </w:tcPr>
          <w:p w14:paraId="36DE0F9A" w14:textId="77777777" w:rsidR="000F0644" w:rsidRPr="00743DF3" w:rsidRDefault="00B26588" w:rsidP="00177070">
            <w:pPr>
              <w:pStyle w:val="Tabellentext"/>
              <w:ind w:left="453" w:hanging="340"/>
            </w:pPr>
            <w:r>
              <w:t>0 =</w:t>
            </w:r>
            <w:r>
              <w:tab/>
              <w:t>nein</w:t>
            </w:r>
          </w:p>
          <w:p w14:paraId="00095F37" w14:textId="77777777" w:rsidR="000F0644" w:rsidRPr="00743DF3" w:rsidRDefault="00B26588" w:rsidP="00177070">
            <w:pPr>
              <w:pStyle w:val="Tabellentext"/>
              <w:ind w:left="453" w:hanging="340"/>
            </w:pPr>
            <w:r>
              <w:t>1 =</w:t>
            </w:r>
            <w:r>
              <w:tab/>
              <w:t>ja</w:t>
            </w:r>
          </w:p>
        </w:tc>
        <w:tc>
          <w:tcPr>
            <w:tcW w:w="1328" w:type="pct"/>
          </w:tcPr>
          <w:p w14:paraId="02967369" w14:textId="77777777" w:rsidR="000F0644" w:rsidRPr="00743DF3" w:rsidRDefault="00B26588" w:rsidP="000361A4">
            <w:pPr>
              <w:pStyle w:val="Tabellentext"/>
            </w:pPr>
            <w:r>
              <w:t>OPTHERAPIEENDE</w:t>
            </w:r>
          </w:p>
        </w:tc>
      </w:tr>
      <w:tr w:rsidR="00275B01" w:rsidRPr="00743DF3" w14:paraId="67A0265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661A0ED" w14:textId="77777777" w:rsidR="000F0644" w:rsidRPr="00743DF3" w:rsidRDefault="00B26588" w:rsidP="000361A4">
            <w:pPr>
              <w:pStyle w:val="Tabellentext"/>
            </w:pPr>
            <w:r>
              <w:t>38:BRUST</w:t>
            </w:r>
          </w:p>
        </w:tc>
        <w:tc>
          <w:tcPr>
            <w:tcW w:w="1075" w:type="pct"/>
          </w:tcPr>
          <w:p w14:paraId="3A676775" w14:textId="77777777" w:rsidR="000F0644" w:rsidRPr="00743DF3" w:rsidRDefault="00B26588" w:rsidP="000361A4">
            <w:pPr>
              <w:pStyle w:val="Tabellentext"/>
            </w:pPr>
            <w:r>
              <w:t>immunhistochemischer Hormonrezeptorstatus</w:t>
            </w:r>
          </w:p>
        </w:tc>
        <w:tc>
          <w:tcPr>
            <w:tcW w:w="326" w:type="pct"/>
          </w:tcPr>
          <w:p w14:paraId="2BF8D8A9" w14:textId="77777777" w:rsidR="000F0644" w:rsidRPr="00743DF3" w:rsidRDefault="00B26588" w:rsidP="000361A4">
            <w:pPr>
              <w:pStyle w:val="Tabellentext"/>
            </w:pPr>
            <w:r>
              <w:t>K</w:t>
            </w:r>
          </w:p>
        </w:tc>
        <w:tc>
          <w:tcPr>
            <w:tcW w:w="1646" w:type="pct"/>
          </w:tcPr>
          <w:p w14:paraId="049C871E" w14:textId="77777777" w:rsidR="000F0644" w:rsidRPr="00743DF3" w:rsidRDefault="00B26588" w:rsidP="00177070">
            <w:pPr>
              <w:pStyle w:val="Tabellentext"/>
              <w:ind w:left="453" w:hanging="340"/>
            </w:pPr>
            <w:r>
              <w:t>0 =</w:t>
            </w:r>
            <w:r>
              <w:tab/>
              <w:t>negativ</w:t>
            </w:r>
          </w:p>
          <w:p w14:paraId="03F83476" w14:textId="77777777" w:rsidR="000F0644" w:rsidRPr="00743DF3" w:rsidRDefault="00B26588" w:rsidP="00177070">
            <w:pPr>
              <w:pStyle w:val="Tabellentext"/>
              <w:ind w:left="453" w:hanging="340"/>
            </w:pPr>
            <w:r>
              <w:t>1 =</w:t>
            </w:r>
            <w:r>
              <w:tab/>
              <w:t>positiv</w:t>
            </w:r>
          </w:p>
          <w:p w14:paraId="64014CEF" w14:textId="77777777" w:rsidR="000F0644" w:rsidRPr="00743DF3" w:rsidRDefault="00B26588" w:rsidP="00177070">
            <w:pPr>
              <w:pStyle w:val="Tabellentext"/>
              <w:ind w:left="453" w:hanging="340"/>
            </w:pPr>
            <w:r>
              <w:t>9 =</w:t>
            </w:r>
            <w:r>
              <w:tab/>
              <w:t>unbekannt</w:t>
            </w:r>
          </w:p>
        </w:tc>
        <w:tc>
          <w:tcPr>
            <w:tcW w:w="1328" w:type="pct"/>
          </w:tcPr>
          <w:p w14:paraId="20F16443" w14:textId="77777777" w:rsidR="000F0644" w:rsidRPr="00743DF3" w:rsidRDefault="00B26588" w:rsidP="000361A4">
            <w:pPr>
              <w:pStyle w:val="Tabellentext"/>
            </w:pPr>
            <w:r>
              <w:t>REZEPTORSTATUS</w:t>
            </w:r>
          </w:p>
        </w:tc>
      </w:tr>
      <w:tr w:rsidR="00275B01" w:rsidRPr="00743DF3" w14:paraId="66C4218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5EBED2B" w14:textId="77777777" w:rsidR="000F0644" w:rsidRPr="00743DF3" w:rsidRDefault="00B26588" w:rsidP="000361A4">
            <w:pPr>
              <w:pStyle w:val="Tabellentext"/>
            </w:pPr>
            <w:r>
              <w:t>39:BRUST</w:t>
            </w:r>
          </w:p>
        </w:tc>
        <w:tc>
          <w:tcPr>
            <w:tcW w:w="1075" w:type="pct"/>
          </w:tcPr>
          <w:p w14:paraId="46F62D03" w14:textId="77777777" w:rsidR="000F0644" w:rsidRPr="00743DF3" w:rsidRDefault="00B26588" w:rsidP="000361A4">
            <w:pPr>
              <w:pStyle w:val="Tabellentext"/>
            </w:pPr>
            <w:r>
              <w:t>HER2-Status</w:t>
            </w:r>
          </w:p>
        </w:tc>
        <w:tc>
          <w:tcPr>
            <w:tcW w:w="326" w:type="pct"/>
          </w:tcPr>
          <w:p w14:paraId="6D29B43D" w14:textId="77777777" w:rsidR="000F0644" w:rsidRPr="00743DF3" w:rsidRDefault="00B26588" w:rsidP="000361A4">
            <w:pPr>
              <w:pStyle w:val="Tabellentext"/>
            </w:pPr>
            <w:r>
              <w:t>K</w:t>
            </w:r>
          </w:p>
        </w:tc>
        <w:tc>
          <w:tcPr>
            <w:tcW w:w="1646" w:type="pct"/>
          </w:tcPr>
          <w:p w14:paraId="73F4746E" w14:textId="77777777" w:rsidR="000F0644" w:rsidRPr="00743DF3" w:rsidRDefault="00B26588" w:rsidP="00177070">
            <w:pPr>
              <w:pStyle w:val="Tabellentext"/>
              <w:ind w:left="453" w:hanging="340"/>
            </w:pPr>
            <w:r>
              <w:t>0 =</w:t>
            </w:r>
            <w:r>
              <w:tab/>
              <w:t xml:space="preserve">negativ (IHC 0 ODER IHC 1+ ODER ISH negativ) </w:t>
            </w:r>
            <w:r>
              <w:t>oder (IHC 2+ UND ISH negativ)</w:t>
            </w:r>
          </w:p>
          <w:p w14:paraId="04238BF0" w14:textId="77777777" w:rsidR="000F0644" w:rsidRPr="00743DF3" w:rsidRDefault="00B26588" w:rsidP="00177070">
            <w:pPr>
              <w:pStyle w:val="Tabellentext"/>
              <w:ind w:left="453" w:hanging="340"/>
            </w:pPr>
            <w:r>
              <w:t>1 =</w:t>
            </w:r>
            <w:r>
              <w:tab/>
              <w:t>positiv (IHC 3+ ODER ISH positiv) oder (IHC 2+ UND ISH positiv)</w:t>
            </w:r>
          </w:p>
          <w:p w14:paraId="62BC1FEC" w14:textId="77777777" w:rsidR="000F0644" w:rsidRPr="00743DF3" w:rsidRDefault="00B26588" w:rsidP="00177070">
            <w:pPr>
              <w:pStyle w:val="Tabellentext"/>
              <w:ind w:left="453" w:hanging="340"/>
            </w:pPr>
            <w:r>
              <w:t>2 =</w:t>
            </w:r>
            <w:r>
              <w:tab/>
              <w:t>zweifelhaft/​Borderline-Kategorie</w:t>
            </w:r>
          </w:p>
          <w:p w14:paraId="6621813D" w14:textId="77777777" w:rsidR="000F0644" w:rsidRPr="00743DF3" w:rsidRDefault="00B26588" w:rsidP="00177070">
            <w:pPr>
              <w:pStyle w:val="Tabellentext"/>
              <w:ind w:left="453" w:hanging="340"/>
            </w:pPr>
            <w:r>
              <w:t>9 =</w:t>
            </w:r>
            <w:r>
              <w:tab/>
              <w:t>unbekannt</w:t>
            </w:r>
          </w:p>
        </w:tc>
        <w:tc>
          <w:tcPr>
            <w:tcW w:w="1328" w:type="pct"/>
          </w:tcPr>
          <w:p w14:paraId="2E67FF91" w14:textId="77777777" w:rsidR="000F0644" w:rsidRPr="00743DF3" w:rsidRDefault="00B26588" w:rsidP="000361A4">
            <w:pPr>
              <w:pStyle w:val="Tabellentext"/>
            </w:pPr>
            <w:r>
              <w:t>HER2NEUSTATUS</w:t>
            </w:r>
          </w:p>
        </w:tc>
      </w:tr>
    </w:tbl>
    <w:p w14:paraId="0D485A85" w14:textId="77777777" w:rsidR="00AA6540" w:rsidRDefault="00AA6540">
      <w:pPr>
        <w:sectPr w:rsidR="00AA6540" w:rsidSect="00163BAC">
          <w:headerReference w:type="even" r:id="rId47"/>
          <w:headerReference w:type="default" r:id="rId48"/>
          <w:footerReference w:type="even" r:id="rId49"/>
          <w:footerReference w:type="default" r:id="rId50"/>
          <w:headerReference w:type="first" r:id="rId51"/>
          <w:footerReference w:type="first" r:id="rId52"/>
          <w:pgSz w:w="11906" w:h="16838"/>
          <w:pgMar w:top="1418" w:right="1134" w:bottom="1418" w:left="1701" w:header="454" w:footer="737" w:gutter="0"/>
          <w:cols w:space="708"/>
          <w:docGrid w:linePitch="360"/>
        </w:sectPr>
      </w:pPr>
    </w:p>
    <w:p w14:paraId="2BC5658D" w14:textId="77777777" w:rsidR="00DD27F7" w:rsidRPr="00DD27F7" w:rsidRDefault="00B26588" w:rsidP="0094520C">
      <w:pPr>
        <w:pStyle w:val="Absatzberschriftebene3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85"/>
      </w:tblGrid>
      <w:tr w:rsidR="000517F0" w14:paraId="7C75B69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D5A5C4" w14:textId="77777777" w:rsidR="000517F0" w:rsidRPr="000517F0" w:rsidRDefault="00B26588" w:rsidP="009A4847">
            <w:pPr>
              <w:pStyle w:val="Tabellenkopf"/>
            </w:pPr>
            <w:r>
              <w:t>ID</w:t>
            </w:r>
          </w:p>
        </w:tc>
        <w:tc>
          <w:tcPr>
            <w:tcW w:w="5885" w:type="dxa"/>
          </w:tcPr>
          <w:p w14:paraId="75453E58" w14:textId="77777777" w:rsidR="000517F0" w:rsidRDefault="00B26588" w:rsidP="000517F0">
            <w:pPr>
              <w:pStyle w:val="Tabellentext"/>
              <w:cnfStyle w:val="000000000000" w:firstRow="0" w:lastRow="0" w:firstColumn="0" w:lastColumn="0" w:oddVBand="0" w:evenVBand="0" w:oddHBand="0" w:evenHBand="0" w:firstRowFirstColumn="0" w:firstRowLastColumn="0" w:lastRowFirstColumn="0" w:lastRowLastColumn="0"/>
            </w:pPr>
            <w:r>
              <w:t>52268</w:t>
            </w:r>
          </w:p>
        </w:tc>
      </w:tr>
      <w:tr w:rsidR="000955B5" w14:paraId="7323556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EBC6F4" w14:textId="77777777" w:rsidR="000955B5" w:rsidRDefault="00B26588" w:rsidP="009A4847">
            <w:pPr>
              <w:pStyle w:val="Tabellenkopf"/>
            </w:pPr>
            <w:r>
              <w:t>Bezeichnung</w:t>
            </w:r>
          </w:p>
        </w:tc>
        <w:tc>
          <w:tcPr>
            <w:tcW w:w="5885" w:type="dxa"/>
          </w:tcPr>
          <w:p w14:paraId="523C6CB6" w14:textId="77777777" w:rsidR="000955B5" w:rsidRDefault="00B26588" w:rsidP="000517F0">
            <w:pPr>
              <w:pStyle w:val="Tabellentext"/>
              <w:cnfStyle w:val="000000000000" w:firstRow="0" w:lastRow="0" w:firstColumn="0" w:lastColumn="0" w:oddVBand="0" w:evenVBand="0" w:oddHBand="0" w:evenHBand="0" w:firstRowFirstColumn="0" w:firstRowLastColumn="0" w:lastRowFirstColumn="0" w:lastRowLastColumn="0"/>
            </w:pPr>
            <w:r>
              <w:t>HER2-Positivitätsrate</w:t>
            </w:r>
          </w:p>
        </w:tc>
      </w:tr>
      <w:tr w:rsidR="000955B5" w14:paraId="5DB80D9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9182EE" w14:textId="77777777" w:rsidR="000955B5" w:rsidRDefault="00B26588" w:rsidP="009A4847">
            <w:pPr>
              <w:pStyle w:val="Tabellenkopf"/>
            </w:pPr>
            <w:r>
              <w:t>Indikatortyp</w:t>
            </w:r>
          </w:p>
        </w:tc>
        <w:tc>
          <w:tcPr>
            <w:tcW w:w="5885" w:type="dxa"/>
          </w:tcPr>
          <w:p w14:paraId="4258A4D3" w14:textId="77777777" w:rsidR="000955B5" w:rsidRDefault="00B26588"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59DA9D1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EF2D81" w14:textId="77777777" w:rsidR="000955B5" w:rsidRDefault="00B26588" w:rsidP="000955B5">
            <w:pPr>
              <w:pStyle w:val="Tabellenkopf"/>
            </w:pPr>
            <w:r>
              <w:t>Art des</w:t>
            </w:r>
            <w:r>
              <w:t xml:space="preserve"> Wertes</w:t>
            </w:r>
          </w:p>
        </w:tc>
        <w:tc>
          <w:tcPr>
            <w:tcW w:w="5885" w:type="dxa"/>
          </w:tcPr>
          <w:p w14:paraId="0AB1962B"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789FE2D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C9D21A" w14:textId="77777777" w:rsidR="000955B5" w:rsidRDefault="00B26588" w:rsidP="000955B5">
            <w:pPr>
              <w:pStyle w:val="Tabellenkopf"/>
            </w:pPr>
            <w:r>
              <w:t>Bezug zum Verfahren</w:t>
            </w:r>
          </w:p>
        </w:tc>
        <w:tc>
          <w:tcPr>
            <w:tcW w:w="5885" w:type="dxa"/>
          </w:tcPr>
          <w:p w14:paraId="038DF941"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4835193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CF3797" w14:textId="77777777" w:rsidR="000955B5" w:rsidRDefault="00B26588" w:rsidP="000955B5">
            <w:pPr>
              <w:pStyle w:val="Tabellenkopf"/>
            </w:pPr>
            <w:r>
              <w:t>Berechnun</w:t>
            </w:r>
            <w:r>
              <w:t>gsart</w:t>
            </w:r>
          </w:p>
        </w:tc>
        <w:tc>
          <w:tcPr>
            <w:tcW w:w="5885" w:type="dxa"/>
          </w:tcPr>
          <w:p w14:paraId="309466B6"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167AC13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14A580" w14:textId="77777777" w:rsidR="000955B5" w:rsidRDefault="00B26588" w:rsidP="000955B5">
            <w:pPr>
              <w:pStyle w:val="Tabellenkopf"/>
            </w:pPr>
            <w:r>
              <w:t>Referenzbereich 2019</w:t>
            </w:r>
          </w:p>
        </w:tc>
        <w:tc>
          <w:tcPr>
            <w:tcW w:w="5885" w:type="dxa"/>
          </w:tcPr>
          <w:p w14:paraId="0B1DEF87"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Nicht definiert</w:t>
            </w:r>
          </w:p>
        </w:tc>
      </w:tr>
      <w:tr w:rsidR="000955B5" w14:paraId="5D30AA7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535D81" w14:textId="77777777" w:rsidR="000955B5" w:rsidRDefault="00B26588" w:rsidP="00CA48E9">
            <w:pPr>
              <w:pStyle w:val="Tabellenkopf"/>
            </w:pPr>
            <w:r w:rsidRPr="00E37ACC">
              <w:t xml:space="preserve">Referenzbereich </w:t>
            </w:r>
            <w:r>
              <w:t>2018</w:t>
            </w:r>
          </w:p>
        </w:tc>
        <w:tc>
          <w:tcPr>
            <w:tcW w:w="5885" w:type="dxa"/>
          </w:tcPr>
          <w:p w14:paraId="5F3707BC"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Nicht definiert</w:t>
            </w:r>
          </w:p>
        </w:tc>
      </w:tr>
      <w:tr w:rsidR="000955B5" w14:paraId="381E4DD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0851AD" w14:textId="77777777" w:rsidR="000955B5" w:rsidRDefault="00B26588" w:rsidP="000955B5">
            <w:pPr>
              <w:pStyle w:val="Tabellenkopf"/>
            </w:pPr>
            <w:r>
              <w:t>Erläuterung zum Referenzbereich 2019</w:t>
            </w:r>
          </w:p>
        </w:tc>
        <w:tc>
          <w:tcPr>
            <w:tcW w:w="5885" w:type="dxa"/>
          </w:tcPr>
          <w:p w14:paraId="6D322765"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Für den QI gilt die Sondersituation einer prolongierten Erprobungsphase.</w:t>
            </w:r>
          </w:p>
        </w:tc>
      </w:tr>
      <w:tr w:rsidR="000955B5" w14:paraId="649F2CC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9C3C24" w14:textId="77777777" w:rsidR="000955B5" w:rsidRDefault="00B26588" w:rsidP="000955B5">
            <w:pPr>
              <w:pStyle w:val="Tabellenkopf"/>
            </w:pPr>
            <w:r>
              <w:t>Erläuterung zum Strukturierten Dialog bzw. Stellungnahmeverfahren 2019</w:t>
            </w:r>
          </w:p>
        </w:tc>
        <w:tc>
          <w:tcPr>
            <w:tcW w:w="5885" w:type="dxa"/>
          </w:tcPr>
          <w:p w14:paraId="6DBC1C86"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4A2839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869282" w14:textId="77777777" w:rsidR="000955B5" w:rsidRDefault="00B26588" w:rsidP="000955B5">
            <w:pPr>
              <w:pStyle w:val="Tabellenkopf"/>
            </w:pPr>
            <w:r w:rsidRPr="00E37ACC">
              <w:t>Methode der Risikoadjustierung</w:t>
            </w:r>
          </w:p>
        </w:tc>
        <w:tc>
          <w:tcPr>
            <w:tcW w:w="5885" w:type="dxa"/>
          </w:tcPr>
          <w:p w14:paraId="4AAF5D7E"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202F17D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9E0E85" w14:textId="77777777" w:rsidR="000955B5" w:rsidRPr="00E37ACC" w:rsidRDefault="00B26588" w:rsidP="000955B5">
            <w:pPr>
              <w:pStyle w:val="Tabellenkopf"/>
            </w:pPr>
            <w:r>
              <w:t>Erläuterung der Risikoadjustierung</w:t>
            </w:r>
          </w:p>
        </w:tc>
        <w:tc>
          <w:tcPr>
            <w:tcW w:w="5885" w:type="dxa"/>
          </w:tcPr>
          <w:p w14:paraId="2F9FCAAD"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7B01EC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B1F6B5" w14:textId="77777777" w:rsidR="000955B5" w:rsidRPr="00E37ACC" w:rsidRDefault="00B26588" w:rsidP="000955B5">
            <w:pPr>
              <w:pStyle w:val="Tabellenkopf"/>
            </w:pPr>
            <w:r w:rsidRPr="00E37ACC">
              <w:t>Reche</w:t>
            </w:r>
            <w:r w:rsidRPr="00E37ACC">
              <w:t>nregeln</w:t>
            </w:r>
          </w:p>
        </w:tc>
        <w:tc>
          <w:tcPr>
            <w:tcW w:w="5885" w:type="dxa"/>
          </w:tcPr>
          <w:p w14:paraId="4B525DA9" w14:textId="77777777" w:rsidR="000955B5" w:rsidRPr="00897EAC" w:rsidRDefault="00B2658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1E0096B"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mit positivem HER2-Status</w:t>
            </w:r>
          </w:p>
          <w:p w14:paraId="7AD60C5C" w14:textId="77777777" w:rsidR="000955B5" w:rsidRPr="00897EAC" w:rsidRDefault="00B2658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0A511FF"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mit Primärerkrankung und Histologie „invasives Mammakarzinom (Primärtumor)“ und abgeschlossener operativer Therapie und bekanntem HER2-Status und bekanntem immunhistochemischem Hormonrezeptorstatus</w:t>
            </w:r>
          </w:p>
        </w:tc>
      </w:tr>
      <w:tr w:rsidR="000955B5" w14:paraId="59B3181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98B805" w14:textId="77777777" w:rsidR="000955B5" w:rsidRPr="00E37ACC" w:rsidRDefault="00B26588" w:rsidP="000955B5">
            <w:pPr>
              <w:pStyle w:val="Tabellenkopf"/>
            </w:pPr>
            <w:r w:rsidRPr="00E37ACC">
              <w:t>Erläuterung der Rechenreg</w:t>
            </w:r>
            <w:r w:rsidRPr="00E37ACC">
              <w:t>el</w:t>
            </w:r>
          </w:p>
        </w:tc>
        <w:tc>
          <w:tcPr>
            <w:tcW w:w="5885" w:type="dxa"/>
          </w:tcPr>
          <w:p w14:paraId="6FD857F4"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Der QI ist zur Streichung vorgesehen.</w:t>
            </w:r>
          </w:p>
        </w:tc>
      </w:tr>
      <w:tr w:rsidR="000955B5" w14:paraId="5B898B2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AEF15C" w14:textId="77777777" w:rsidR="000955B5" w:rsidRPr="00E37ACC" w:rsidRDefault="00B26588" w:rsidP="000955B5">
            <w:pPr>
              <w:pStyle w:val="Tabellenkopf"/>
            </w:pPr>
            <w:r w:rsidRPr="00E37ACC">
              <w:t>Teildatensatzbezug</w:t>
            </w:r>
          </w:p>
        </w:tc>
        <w:tc>
          <w:tcPr>
            <w:tcW w:w="5885" w:type="dxa"/>
          </w:tcPr>
          <w:p w14:paraId="406E1E34"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18/1:BRUST</w:t>
            </w:r>
          </w:p>
        </w:tc>
      </w:tr>
      <w:tr w:rsidR="000955B5" w14:paraId="4429EA7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AD38D4" w14:textId="77777777" w:rsidR="000955B5" w:rsidRPr="00E37ACC" w:rsidRDefault="00B26588" w:rsidP="000955B5">
            <w:pPr>
              <w:pStyle w:val="Tabellenkopf"/>
            </w:pPr>
            <w:r w:rsidRPr="00E37ACC">
              <w:t>Zähler (Formel)</w:t>
            </w:r>
          </w:p>
        </w:tc>
        <w:tc>
          <w:tcPr>
            <w:tcW w:w="5885" w:type="dxa"/>
          </w:tcPr>
          <w:p w14:paraId="7E6A040A" w14:textId="77777777" w:rsidR="000955B5" w:rsidRPr="00955893" w:rsidRDefault="00B2658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HER2NEUSTATUS %==% 1</w:t>
            </w:r>
          </w:p>
        </w:tc>
      </w:tr>
      <w:tr w:rsidR="00CA3AE5" w14:paraId="3329D93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14DABC" w14:textId="77777777" w:rsidR="00CA3AE5" w:rsidRPr="00E37ACC" w:rsidRDefault="00B26588" w:rsidP="00CA3AE5">
            <w:pPr>
              <w:pStyle w:val="Tabellenkopf"/>
            </w:pPr>
            <w:r w:rsidRPr="00E37ACC">
              <w:t>Nenner (Formel)</w:t>
            </w:r>
          </w:p>
        </w:tc>
        <w:tc>
          <w:tcPr>
            <w:tcW w:w="5885" w:type="dxa"/>
          </w:tcPr>
          <w:p w14:paraId="1618094F" w14:textId="77777777" w:rsidR="00CA3AE5" w:rsidRPr="00955893" w:rsidRDefault="00B2658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ARTERKRANK %==% 1 &amp; OPTHERAPIEENDE %==% 1 &amp;  </w:t>
            </w:r>
            <w:r>
              <w:rPr>
                <w:rStyle w:val="Code"/>
              </w:rPr>
              <w:br/>
              <w:t xml:space="preserve">fn_invasivesMammaCaPrimaer &amp; </w:t>
            </w:r>
            <w:r>
              <w:rPr>
                <w:rStyle w:val="Code"/>
              </w:rPr>
              <w:br/>
              <w:t xml:space="preserve">HER2NEUSTATUS %in% c(0,1) &amp;  </w:t>
            </w:r>
            <w:r>
              <w:rPr>
                <w:rStyle w:val="Code"/>
              </w:rPr>
              <w:br/>
              <w:t>REZEPTORSTATUS %in% c(0</w:t>
            </w:r>
            <w:r>
              <w:rPr>
                <w:rStyle w:val="Code"/>
              </w:rPr>
              <w:t>,1)</w:t>
            </w:r>
          </w:p>
        </w:tc>
      </w:tr>
      <w:tr w:rsidR="00CA3AE5" w14:paraId="17E26AA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7EF1B0" w14:textId="77777777" w:rsidR="00CA3AE5" w:rsidRPr="00E37ACC" w:rsidRDefault="00B26588" w:rsidP="00CA3AE5">
            <w:pPr>
              <w:pStyle w:val="Tabellenkopf"/>
            </w:pPr>
            <w:r w:rsidRPr="00E37ACC">
              <w:t>Verwendete Funktionen</w:t>
            </w:r>
          </w:p>
        </w:tc>
        <w:tc>
          <w:tcPr>
            <w:tcW w:w="5885" w:type="dxa"/>
          </w:tcPr>
          <w:p w14:paraId="0C0ADD8F" w14:textId="77777777" w:rsidR="00926BD3" w:rsidRPr="00926BD3" w:rsidRDefault="00B26588"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fn_invasivesMammaCaPrimaer</w:t>
            </w:r>
          </w:p>
        </w:tc>
      </w:tr>
      <w:tr w:rsidR="00CA3AE5" w14:paraId="0E7A685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2248E1" w14:textId="77777777" w:rsidR="00CA3AE5" w:rsidRPr="00E37ACC" w:rsidRDefault="00B26588" w:rsidP="00CA3AE5">
            <w:pPr>
              <w:pStyle w:val="Tabellenkopf"/>
            </w:pPr>
            <w:r w:rsidRPr="00E37ACC">
              <w:t>Verwendete Listen</w:t>
            </w:r>
          </w:p>
        </w:tc>
        <w:tc>
          <w:tcPr>
            <w:tcW w:w="5885" w:type="dxa"/>
          </w:tcPr>
          <w:p w14:paraId="1252D322" w14:textId="77777777" w:rsidR="00CA3AE5" w:rsidRPr="00926BD3" w:rsidRDefault="00B26588" w:rsidP="00AA7D5D">
            <w:pPr>
              <w:pStyle w:val="CodeOhneSilbentrennung"/>
              <w:cnfStyle w:val="000000000000" w:firstRow="0" w:lastRow="0" w:firstColumn="0" w:lastColumn="0" w:oddVBand="0" w:evenVBand="0" w:oddHBand="0" w:evenHBand="0" w:firstRowFirstColumn="0" w:firstRowLastColumn="0" w:lastRowFirstColumn="0" w:lastRowLastColumn="0"/>
            </w:pPr>
            <w:r>
              <w:t>ICD_O_3_InvasivesMammaCaPrimaer</w:t>
            </w:r>
          </w:p>
        </w:tc>
      </w:tr>
      <w:tr w:rsidR="00CA3AE5" w14:paraId="0F473D5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0192CC" w14:textId="77777777" w:rsidR="00CA3AE5" w:rsidRPr="00E37ACC" w:rsidRDefault="00B26588" w:rsidP="00CA3AE5">
            <w:pPr>
              <w:pStyle w:val="Tabellenkopf"/>
            </w:pPr>
            <w:r>
              <w:t>Darstellung</w:t>
            </w:r>
          </w:p>
        </w:tc>
        <w:tc>
          <w:tcPr>
            <w:tcW w:w="5885" w:type="dxa"/>
          </w:tcPr>
          <w:p w14:paraId="1C6950A3" w14:textId="77777777" w:rsidR="00CA3AE5" w:rsidRPr="00DD70A1" w:rsidRDefault="00B2658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BDF695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09921E" w14:textId="77777777" w:rsidR="00CA3AE5" w:rsidRPr="00E37ACC" w:rsidRDefault="00B26588" w:rsidP="00CA3AE5">
            <w:pPr>
              <w:pStyle w:val="Tabellenkopf"/>
            </w:pPr>
            <w:r>
              <w:t>Grafik</w:t>
            </w:r>
          </w:p>
        </w:tc>
        <w:tc>
          <w:tcPr>
            <w:tcW w:w="5885" w:type="dxa"/>
          </w:tcPr>
          <w:p w14:paraId="79375C5E" w14:textId="77777777" w:rsidR="00CA3AE5" w:rsidRPr="00DD70A1" w:rsidRDefault="00B2658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844DD8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D873A4" w14:textId="77777777" w:rsidR="00CA3AE5" w:rsidRPr="00E37ACC" w:rsidRDefault="00B26588" w:rsidP="00CA3AE5">
            <w:pPr>
              <w:pStyle w:val="Tabellenkopf"/>
            </w:pPr>
            <w:r>
              <w:t>Vergleichbarkeit mit Vorjahresergebnissen</w:t>
            </w:r>
          </w:p>
        </w:tc>
        <w:tc>
          <w:tcPr>
            <w:tcW w:w="5885" w:type="dxa"/>
          </w:tcPr>
          <w:p w14:paraId="1ED90FEE" w14:textId="77777777" w:rsidR="00CA3AE5" w:rsidRDefault="00B26588"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54F34322" w14:textId="77777777" w:rsidR="009E1781" w:rsidRDefault="00B26588" w:rsidP="00AA7E2B">
      <w:pPr>
        <w:pStyle w:val="Tabellentext"/>
        <w:spacing w:before="0" w:after="0" w:line="20" w:lineRule="exact"/>
        <w:ind w:left="0" w:right="0"/>
      </w:pPr>
    </w:p>
    <w:p w14:paraId="136346F2" w14:textId="77777777" w:rsidR="00AA6540" w:rsidRDefault="00AA6540">
      <w:pPr>
        <w:sectPr w:rsidR="00AA6540" w:rsidSect="00AD6E6F">
          <w:pgSz w:w="11906" w:h="16838"/>
          <w:pgMar w:top="1418" w:right="1134" w:bottom="1418" w:left="1701" w:header="454" w:footer="737" w:gutter="0"/>
          <w:cols w:space="708"/>
          <w:docGrid w:linePitch="360"/>
        </w:sectPr>
      </w:pPr>
    </w:p>
    <w:p w14:paraId="62A5725A" w14:textId="77777777" w:rsidR="00293DEF" w:rsidRDefault="00B26588" w:rsidP="000361A4">
      <w:pPr>
        <w:pStyle w:val="berschrift2ohneGliederung"/>
      </w:pPr>
      <w:bookmarkStart w:id="18" w:name="_Toc38892870"/>
      <w:r>
        <w:lastRenderedPageBreak/>
        <w:t>52267: Verhältnis der beobachteten zur erwarteten Rate (O/E) an HER2-positiven Befunden: niedrige HER2-Positivitätsrate</w:t>
      </w:r>
      <w:bookmarkEnd w:id="18"/>
    </w:p>
    <w:p w14:paraId="0020C8A1" w14:textId="77777777" w:rsidR="005037D0" w:rsidRPr="005037D0" w:rsidRDefault="00B26588" w:rsidP="00447106">
      <w:pPr>
        <w:pStyle w:val="Absatzberschriftebene3nurinNavigation"/>
      </w:pPr>
      <w:r>
        <w:t>Verwendete Datenfelder</w:t>
      </w:r>
    </w:p>
    <w:p w14:paraId="04BD8B7A" w14:textId="77777777" w:rsidR="001046CA" w:rsidRPr="00840C92" w:rsidRDefault="00B26588"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A8EAEFE"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769C89A1" w14:textId="77777777" w:rsidR="000F0644" w:rsidRPr="009E2B0C" w:rsidRDefault="00B26588" w:rsidP="000361A4">
            <w:pPr>
              <w:pStyle w:val="Tabellenkopf"/>
            </w:pPr>
            <w:r>
              <w:t>Item</w:t>
            </w:r>
          </w:p>
        </w:tc>
        <w:tc>
          <w:tcPr>
            <w:tcW w:w="1075" w:type="pct"/>
          </w:tcPr>
          <w:p w14:paraId="6E58EA8B" w14:textId="77777777" w:rsidR="000F0644" w:rsidRPr="009E2B0C" w:rsidRDefault="00B26588" w:rsidP="000361A4">
            <w:pPr>
              <w:pStyle w:val="Tabellenkopf"/>
            </w:pPr>
            <w:r>
              <w:t>Bezeichnung</w:t>
            </w:r>
          </w:p>
        </w:tc>
        <w:tc>
          <w:tcPr>
            <w:tcW w:w="326" w:type="pct"/>
          </w:tcPr>
          <w:p w14:paraId="642AD6B2" w14:textId="77777777" w:rsidR="000F0644" w:rsidRPr="009E2B0C" w:rsidRDefault="00B26588" w:rsidP="000361A4">
            <w:pPr>
              <w:pStyle w:val="Tabellenkopf"/>
            </w:pPr>
            <w:r>
              <w:t>M/K</w:t>
            </w:r>
          </w:p>
        </w:tc>
        <w:tc>
          <w:tcPr>
            <w:tcW w:w="1646" w:type="pct"/>
          </w:tcPr>
          <w:p w14:paraId="5A7B62C6" w14:textId="77777777" w:rsidR="000F0644" w:rsidRPr="009E2B0C" w:rsidRDefault="00B26588" w:rsidP="000361A4">
            <w:pPr>
              <w:pStyle w:val="Tabellenkopf"/>
            </w:pPr>
            <w:r>
              <w:t>Schlüssel/Formel</w:t>
            </w:r>
          </w:p>
        </w:tc>
        <w:tc>
          <w:tcPr>
            <w:tcW w:w="1328" w:type="pct"/>
          </w:tcPr>
          <w:p w14:paraId="4A89264A" w14:textId="77777777" w:rsidR="000F0644" w:rsidRPr="009E2B0C" w:rsidRDefault="00B26588" w:rsidP="000361A4">
            <w:pPr>
              <w:pStyle w:val="Tabellenkopf"/>
            </w:pPr>
            <w:r>
              <w:t>Feldname</w:t>
            </w:r>
            <w:r>
              <w:t xml:space="preserve">  </w:t>
            </w:r>
          </w:p>
        </w:tc>
      </w:tr>
      <w:tr w:rsidR="00275B01" w:rsidRPr="00743DF3" w14:paraId="6D58B44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EDBEC0A" w14:textId="77777777" w:rsidR="000F0644" w:rsidRPr="00743DF3" w:rsidRDefault="00B26588" w:rsidP="000361A4">
            <w:pPr>
              <w:pStyle w:val="Tabellentext"/>
            </w:pPr>
            <w:r>
              <w:t>12:BRUST</w:t>
            </w:r>
          </w:p>
        </w:tc>
        <w:tc>
          <w:tcPr>
            <w:tcW w:w="1075" w:type="pct"/>
          </w:tcPr>
          <w:p w14:paraId="75FB0416" w14:textId="77777777" w:rsidR="000F0644" w:rsidRPr="00743DF3" w:rsidRDefault="00B26588" w:rsidP="000361A4">
            <w:pPr>
              <w:pStyle w:val="Tabellentext"/>
            </w:pPr>
            <w:r>
              <w:t>Erkrankung an dieser Brust</w:t>
            </w:r>
          </w:p>
        </w:tc>
        <w:tc>
          <w:tcPr>
            <w:tcW w:w="326" w:type="pct"/>
          </w:tcPr>
          <w:p w14:paraId="39D8B2A2" w14:textId="77777777" w:rsidR="000F0644" w:rsidRPr="00743DF3" w:rsidRDefault="00B26588" w:rsidP="000361A4">
            <w:pPr>
              <w:pStyle w:val="Tabellentext"/>
            </w:pPr>
            <w:r>
              <w:t>M</w:t>
            </w:r>
          </w:p>
        </w:tc>
        <w:tc>
          <w:tcPr>
            <w:tcW w:w="1646" w:type="pct"/>
          </w:tcPr>
          <w:p w14:paraId="4949C765" w14:textId="77777777" w:rsidR="000F0644" w:rsidRPr="00743DF3" w:rsidRDefault="00B26588" w:rsidP="00177070">
            <w:pPr>
              <w:pStyle w:val="Tabellentext"/>
              <w:ind w:left="453" w:hanging="340"/>
            </w:pPr>
            <w:r>
              <w:t>1 =</w:t>
            </w:r>
            <w:r>
              <w:tab/>
              <w:t>Primärerkrankung</w:t>
            </w:r>
          </w:p>
          <w:p w14:paraId="2E733FAA" w14:textId="77777777" w:rsidR="000F0644" w:rsidRPr="00743DF3" w:rsidRDefault="00B26588" w:rsidP="00177070">
            <w:pPr>
              <w:pStyle w:val="Tabellentext"/>
              <w:ind w:left="453" w:hanging="340"/>
            </w:pPr>
            <w:r>
              <w:t>2 =</w:t>
            </w:r>
            <w:r>
              <w:tab/>
              <w:t>lokoregionäres Rezidiv nach BET</w:t>
            </w:r>
          </w:p>
          <w:p w14:paraId="165E2BA9" w14:textId="77777777" w:rsidR="000F0644" w:rsidRPr="00743DF3" w:rsidRDefault="00B26588" w:rsidP="00177070">
            <w:pPr>
              <w:pStyle w:val="Tabellentext"/>
              <w:ind w:left="453" w:hanging="340"/>
            </w:pPr>
            <w:r>
              <w:t>3 =</w:t>
            </w:r>
            <w:r>
              <w:tab/>
              <w:t>lokoregionäres Rezidiv nach Mastektomie</w:t>
            </w:r>
          </w:p>
          <w:p w14:paraId="35BDB023" w14:textId="77777777" w:rsidR="000F0644" w:rsidRPr="00743DF3" w:rsidRDefault="00B26588" w:rsidP="00177070">
            <w:pPr>
              <w:pStyle w:val="Tabellentext"/>
              <w:ind w:left="453" w:hanging="340"/>
            </w:pPr>
            <w:r>
              <w:t>4 =</w:t>
            </w:r>
            <w:r>
              <w:tab/>
              <w:t>ausschließlich sekundäre plastische Rekonstruktion</w:t>
            </w:r>
          </w:p>
          <w:p w14:paraId="491AFBF7" w14:textId="77777777" w:rsidR="000F0644" w:rsidRPr="00743DF3" w:rsidRDefault="00B26588" w:rsidP="00177070">
            <w:pPr>
              <w:pStyle w:val="Tabellentext"/>
              <w:ind w:left="453" w:hanging="340"/>
            </w:pPr>
            <w:r>
              <w:t>5 =</w:t>
            </w:r>
            <w:r>
              <w:tab/>
              <w:t>prophylaktische Mastektomie</w:t>
            </w:r>
          </w:p>
          <w:p w14:paraId="2B4116FC" w14:textId="77777777" w:rsidR="000F0644" w:rsidRPr="00743DF3" w:rsidRDefault="00B26588" w:rsidP="00177070">
            <w:pPr>
              <w:pStyle w:val="Tabellentext"/>
              <w:ind w:left="453" w:hanging="340"/>
            </w:pPr>
            <w:r>
              <w:t>6 =</w:t>
            </w:r>
            <w:r>
              <w:tab/>
              <w:t>Fernmetastase</w:t>
            </w:r>
          </w:p>
        </w:tc>
        <w:tc>
          <w:tcPr>
            <w:tcW w:w="1328" w:type="pct"/>
          </w:tcPr>
          <w:p w14:paraId="7B1B9CBB" w14:textId="77777777" w:rsidR="000F0644" w:rsidRPr="00743DF3" w:rsidRDefault="00B26588" w:rsidP="000361A4">
            <w:pPr>
              <w:pStyle w:val="Tabellentext"/>
            </w:pPr>
            <w:r>
              <w:t>ARTERKRANK</w:t>
            </w:r>
          </w:p>
        </w:tc>
      </w:tr>
      <w:tr w:rsidR="00275B01" w:rsidRPr="00743DF3" w14:paraId="3A4C5FA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F0A16A2" w14:textId="77777777" w:rsidR="000F0644" w:rsidRPr="00743DF3" w:rsidRDefault="00B26588" w:rsidP="000361A4">
            <w:pPr>
              <w:pStyle w:val="Tabellentext"/>
            </w:pPr>
            <w:r>
              <w:t>16:BRUST</w:t>
            </w:r>
          </w:p>
        </w:tc>
        <w:tc>
          <w:tcPr>
            <w:tcW w:w="1075" w:type="pct"/>
          </w:tcPr>
          <w:p w14:paraId="41134042" w14:textId="77777777" w:rsidR="000F0644" w:rsidRPr="00743DF3" w:rsidRDefault="00B26588" w:rsidP="000361A4">
            <w:pPr>
              <w:pStyle w:val="Tabellentext"/>
            </w:pPr>
            <w:r>
              <w:t>Diagnosestellung im Rahmen des Mammographie-Screening-Programms</w:t>
            </w:r>
          </w:p>
        </w:tc>
        <w:tc>
          <w:tcPr>
            <w:tcW w:w="326" w:type="pct"/>
          </w:tcPr>
          <w:p w14:paraId="1A95041D" w14:textId="77777777" w:rsidR="000F0644" w:rsidRPr="00743DF3" w:rsidRDefault="00B26588" w:rsidP="000361A4">
            <w:pPr>
              <w:pStyle w:val="Tabellentext"/>
            </w:pPr>
            <w:r>
              <w:t>K</w:t>
            </w:r>
          </w:p>
        </w:tc>
        <w:tc>
          <w:tcPr>
            <w:tcW w:w="1646" w:type="pct"/>
          </w:tcPr>
          <w:p w14:paraId="61CB81BC" w14:textId="77777777" w:rsidR="000F0644" w:rsidRPr="00743DF3" w:rsidRDefault="00B26588" w:rsidP="00177070">
            <w:pPr>
              <w:pStyle w:val="Tabellentext"/>
              <w:ind w:left="453" w:hanging="340"/>
            </w:pPr>
            <w:r>
              <w:t>0 =</w:t>
            </w:r>
            <w:r>
              <w:tab/>
              <w:t>nein</w:t>
            </w:r>
          </w:p>
          <w:p w14:paraId="573CE1C9" w14:textId="77777777" w:rsidR="000F0644" w:rsidRPr="00743DF3" w:rsidRDefault="00B26588" w:rsidP="00177070">
            <w:pPr>
              <w:pStyle w:val="Tabellentext"/>
              <w:ind w:left="453" w:hanging="340"/>
            </w:pPr>
            <w:r>
              <w:t>1 =</w:t>
            </w:r>
            <w:r>
              <w:tab/>
              <w:t>ja</w:t>
            </w:r>
          </w:p>
          <w:p w14:paraId="55AEC9B7" w14:textId="77777777" w:rsidR="000F0644" w:rsidRPr="00743DF3" w:rsidRDefault="00B26588" w:rsidP="00177070">
            <w:pPr>
              <w:pStyle w:val="Tabellentext"/>
              <w:ind w:left="453" w:hanging="340"/>
            </w:pPr>
            <w:r>
              <w:t>9 =</w:t>
            </w:r>
            <w:r>
              <w:tab/>
              <w:t>unbekannt</w:t>
            </w:r>
          </w:p>
        </w:tc>
        <w:tc>
          <w:tcPr>
            <w:tcW w:w="1328" w:type="pct"/>
          </w:tcPr>
          <w:p w14:paraId="2D7D4853" w14:textId="77777777" w:rsidR="000F0644" w:rsidRPr="00743DF3" w:rsidRDefault="00B26588" w:rsidP="000361A4">
            <w:pPr>
              <w:pStyle w:val="Tabellentext"/>
            </w:pPr>
            <w:r>
              <w:t>MAMMOGRAPHIESCREENDIAG</w:t>
            </w:r>
          </w:p>
        </w:tc>
      </w:tr>
      <w:tr w:rsidR="00275B01" w:rsidRPr="00743DF3" w14:paraId="5002A43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EFDAEA2" w14:textId="77777777" w:rsidR="000F0644" w:rsidRPr="00743DF3" w:rsidRDefault="00B26588" w:rsidP="000361A4">
            <w:pPr>
              <w:pStyle w:val="Tabellentext"/>
            </w:pPr>
            <w:r>
              <w:t>30:BRUST</w:t>
            </w:r>
          </w:p>
        </w:tc>
        <w:tc>
          <w:tcPr>
            <w:tcW w:w="1075" w:type="pct"/>
          </w:tcPr>
          <w:p w14:paraId="05213C18" w14:textId="77777777" w:rsidR="000F0644" w:rsidRPr="00743DF3" w:rsidRDefault="00B26588" w:rsidP="000361A4">
            <w:pPr>
              <w:pStyle w:val="Tabellentext"/>
            </w:pPr>
            <w:r>
              <w:t>maligne Neoplasie</w:t>
            </w:r>
          </w:p>
        </w:tc>
        <w:tc>
          <w:tcPr>
            <w:tcW w:w="326" w:type="pct"/>
          </w:tcPr>
          <w:p w14:paraId="670B23E2" w14:textId="77777777" w:rsidR="000F0644" w:rsidRPr="00743DF3" w:rsidRDefault="00B26588" w:rsidP="000361A4">
            <w:pPr>
              <w:pStyle w:val="Tabellentext"/>
            </w:pPr>
            <w:r>
              <w:t>K</w:t>
            </w:r>
          </w:p>
        </w:tc>
        <w:tc>
          <w:tcPr>
            <w:tcW w:w="1646" w:type="pct"/>
          </w:tcPr>
          <w:p w14:paraId="316C73AA" w14:textId="77777777" w:rsidR="000F0644" w:rsidRPr="00743DF3" w:rsidRDefault="00B26588" w:rsidP="00177070">
            <w:pPr>
              <w:pStyle w:val="Tabellentext"/>
              <w:ind w:left="453" w:hanging="340"/>
            </w:pPr>
            <w:r>
              <w:t>s. Anhang: ICDO3Mamma</w:t>
            </w:r>
          </w:p>
        </w:tc>
        <w:tc>
          <w:tcPr>
            <w:tcW w:w="1328" w:type="pct"/>
          </w:tcPr>
          <w:p w14:paraId="289DFD14" w14:textId="77777777" w:rsidR="000F0644" w:rsidRPr="00743DF3" w:rsidRDefault="00B26588" w:rsidP="000361A4">
            <w:pPr>
              <w:pStyle w:val="Tabellentext"/>
            </w:pPr>
            <w:r>
              <w:t>POSTICDO3</w:t>
            </w:r>
          </w:p>
        </w:tc>
      </w:tr>
      <w:tr w:rsidR="00275B01" w:rsidRPr="00743DF3" w14:paraId="2721EA4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0626B16" w14:textId="77777777" w:rsidR="000F0644" w:rsidRPr="00743DF3" w:rsidRDefault="00B26588" w:rsidP="000361A4">
            <w:pPr>
              <w:pStyle w:val="Tabellentext"/>
            </w:pPr>
            <w:r>
              <w:t>31:BRUST</w:t>
            </w:r>
          </w:p>
        </w:tc>
        <w:tc>
          <w:tcPr>
            <w:tcW w:w="1075" w:type="pct"/>
          </w:tcPr>
          <w:p w14:paraId="2AB2D8B3" w14:textId="77777777" w:rsidR="000F0644" w:rsidRPr="00743DF3" w:rsidRDefault="00B26588" w:rsidP="000361A4">
            <w:pPr>
              <w:pStyle w:val="Tabellentext"/>
            </w:pPr>
            <w:r>
              <w:t>primär-operative Therapie abgeschlossen</w:t>
            </w:r>
          </w:p>
        </w:tc>
        <w:tc>
          <w:tcPr>
            <w:tcW w:w="326" w:type="pct"/>
          </w:tcPr>
          <w:p w14:paraId="2A301D3A" w14:textId="77777777" w:rsidR="000F0644" w:rsidRPr="00743DF3" w:rsidRDefault="00B26588" w:rsidP="000361A4">
            <w:pPr>
              <w:pStyle w:val="Tabellentext"/>
            </w:pPr>
            <w:r>
              <w:t>K</w:t>
            </w:r>
          </w:p>
        </w:tc>
        <w:tc>
          <w:tcPr>
            <w:tcW w:w="1646" w:type="pct"/>
          </w:tcPr>
          <w:p w14:paraId="12DDF784" w14:textId="77777777" w:rsidR="000F0644" w:rsidRPr="00743DF3" w:rsidRDefault="00B26588" w:rsidP="00177070">
            <w:pPr>
              <w:pStyle w:val="Tabellentext"/>
              <w:ind w:left="453" w:hanging="340"/>
            </w:pPr>
            <w:r>
              <w:t>0 =</w:t>
            </w:r>
            <w:r>
              <w:tab/>
              <w:t>nein</w:t>
            </w:r>
          </w:p>
          <w:p w14:paraId="686D3454" w14:textId="77777777" w:rsidR="000F0644" w:rsidRPr="00743DF3" w:rsidRDefault="00B26588" w:rsidP="00177070">
            <w:pPr>
              <w:pStyle w:val="Tabellentext"/>
              <w:ind w:left="453" w:hanging="340"/>
            </w:pPr>
            <w:r>
              <w:t>1 =</w:t>
            </w:r>
            <w:r>
              <w:tab/>
              <w:t>ja</w:t>
            </w:r>
          </w:p>
        </w:tc>
        <w:tc>
          <w:tcPr>
            <w:tcW w:w="1328" w:type="pct"/>
          </w:tcPr>
          <w:p w14:paraId="407D6F41" w14:textId="77777777" w:rsidR="000F0644" w:rsidRPr="00743DF3" w:rsidRDefault="00B26588" w:rsidP="000361A4">
            <w:pPr>
              <w:pStyle w:val="Tabellentext"/>
            </w:pPr>
            <w:r>
              <w:t>OPTHERAPIEENDE</w:t>
            </w:r>
          </w:p>
        </w:tc>
      </w:tr>
      <w:tr w:rsidR="00275B01" w:rsidRPr="00743DF3" w14:paraId="3148810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B267612" w14:textId="77777777" w:rsidR="000F0644" w:rsidRPr="00743DF3" w:rsidRDefault="00B26588" w:rsidP="000361A4">
            <w:pPr>
              <w:pStyle w:val="Tabellentext"/>
            </w:pPr>
            <w:r>
              <w:t>34:BRUST</w:t>
            </w:r>
          </w:p>
        </w:tc>
        <w:tc>
          <w:tcPr>
            <w:tcW w:w="1075" w:type="pct"/>
          </w:tcPr>
          <w:p w14:paraId="6D8C722B" w14:textId="77777777" w:rsidR="000F0644" w:rsidRPr="00743DF3" w:rsidRDefault="00B26588" w:rsidP="000361A4">
            <w:pPr>
              <w:pStyle w:val="Tabellentext"/>
            </w:pPr>
            <w:r>
              <w:t>pN</w:t>
            </w:r>
          </w:p>
        </w:tc>
        <w:tc>
          <w:tcPr>
            <w:tcW w:w="326" w:type="pct"/>
          </w:tcPr>
          <w:p w14:paraId="4004CF76" w14:textId="77777777" w:rsidR="000F0644" w:rsidRPr="00743DF3" w:rsidRDefault="00B26588" w:rsidP="000361A4">
            <w:pPr>
              <w:pStyle w:val="Tabellentext"/>
            </w:pPr>
            <w:r>
              <w:t>K</w:t>
            </w:r>
          </w:p>
        </w:tc>
        <w:tc>
          <w:tcPr>
            <w:tcW w:w="1646" w:type="pct"/>
          </w:tcPr>
          <w:p w14:paraId="1397B4D1" w14:textId="77777777" w:rsidR="000F0644" w:rsidRPr="00743DF3" w:rsidRDefault="00B26588" w:rsidP="00177070">
            <w:pPr>
              <w:pStyle w:val="Tabellentext"/>
              <w:ind w:left="453" w:hanging="340"/>
            </w:pPr>
            <w:r>
              <w:t>s. Anhang: pNMamma</w:t>
            </w:r>
          </w:p>
        </w:tc>
        <w:tc>
          <w:tcPr>
            <w:tcW w:w="1328" w:type="pct"/>
          </w:tcPr>
          <w:p w14:paraId="3E006C53" w14:textId="77777777" w:rsidR="000F0644" w:rsidRPr="00743DF3" w:rsidRDefault="00B26588" w:rsidP="000361A4">
            <w:pPr>
              <w:pStyle w:val="Tabellentext"/>
            </w:pPr>
            <w:r>
              <w:t>TNMPNMAMMA</w:t>
            </w:r>
          </w:p>
        </w:tc>
      </w:tr>
      <w:tr w:rsidR="00275B01" w:rsidRPr="00743DF3" w14:paraId="6476B1B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58B7B7B" w14:textId="77777777" w:rsidR="000F0644" w:rsidRPr="00743DF3" w:rsidRDefault="00B26588" w:rsidP="000361A4">
            <w:pPr>
              <w:pStyle w:val="Tabellentext"/>
            </w:pPr>
            <w:r>
              <w:t>37:BRUST</w:t>
            </w:r>
          </w:p>
        </w:tc>
        <w:tc>
          <w:tcPr>
            <w:tcW w:w="1075" w:type="pct"/>
          </w:tcPr>
          <w:p w14:paraId="130CFA86" w14:textId="77777777" w:rsidR="000F0644" w:rsidRPr="00743DF3" w:rsidRDefault="00B26588" w:rsidP="000361A4">
            <w:pPr>
              <w:pStyle w:val="Tabellentext"/>
            </w:pPr>
            <w:r>
              <w:t>Grading (WHO)</w:t>
            </w:r>
          </w:p>
        </w:tc>
        <w:tc>
          <w:tcPr>
            <w:tcW w:w="326" w:type="pct"/>
          </w:tcPr>
          <w:p w14:paraId="73F39C2D" w14:textId="77777777" w:rsidR="000F0644" w:rsidRPr="00743DF3" w:rsidRDefault="00B26588" w:rsidP="000361A4">
            <w:pPr>
              <w:pStyle w:val="Tabellentext"/>
            </w:pPr>
            <w:r>
              <w:t>K</w:t>
            </w:r>
          </w:p>
        </w:tc>
        <w:tc>
          <w:tcPr>
            <w:tcW w:w="1646" w:type="pct"/>
          </w:tcPr>
          <w:p w14:paraId="63BB5EB6" w14:textId="77777777" w:rsidR="000F0644" w:rsidRPr="00743DF3" w:rsidRDefault="00B26588" w:rsidP="00177070">
            <w:pPr>
              <w:pStyle w:val="Tabellentext"/>
              <w:ind w:left="453" w:hanging="340"/>
            </w:pPr>
            <w:r>
              <w:t>1 =</w:t>
            </w:r>
            <w:r>
              <w:tab/>
              <w:t>gut differenziert</w:t>
            </w:r>
          </w:p>
          <w:p w14:paraId="262D4968" w14:textId="77777777" w:rsidR="000F0644" w:rsidRPr="00743DF3" w:rsidRDefault="00B26588" w:rsidP="00177070">
            <w:pPr>
              <w:pStyle w:val="Tabellentext"/>
              <w:ind w:left="453" w:hanging="340"/>
            </w:pPr>
            <w:r>
              <w:t>2 =</w:t>
            </w:r>
            <w:r>
              <w:tab/>
              <w:t>mäßig differenziert</w:t>
            </w:r>
          </w:p>
          <w:p w14:paraId="3265D3BA" w14:textId="77777777" w:rsidR="000F0644" w:rsidRPr="00743DF3" w:rsidRDefault="00B26588" w:rsidP="00177070">
            <w:pPr>
              <w:pStyle w:val="Tabellentext"/>
              <w:ind w:left="453" w:hanging="340"/>
            </w:pPr>
            <w:r>
              <w:t>3 =</w:t>
            </w:r>
            <w:r>
              <w:tab/>
              <w:t>schlecht differenziert</w:t>
            </w:r>
          </w:p>
          <w:p w14:paraId="07786236" w14:textId="77777777" w:rsidR="000F0644" w:rsidRPr="00743DF3" w:rsidRDefault="00B26588" w:rsidP="00177070">
            <w:pPr>
              <w:pStyle w:val="Tabellentext"/>
              <w:ind w:left="453" w:hanging="340"/>
            </w:pPr>
            <w:r>
              <w:t>X =</w:t>
            </w:r>
            <w:r>
              <w:tab/>
              <w:t>Differenzierungsgrad kann nicht beurteilt werden</w:t>
            </w:r>
          </w:p>
        </w:tc>
        <w:tc>
          <w:tcPr>
            <w:tcW w:w="1328" w:type="pct"/>
          </w:tcPr>
          <w:p w14:paraId="305C6AB7" w14:textId="77777777" w:rsidR="000F0644" w:rsidRPr="00743DF3" w:rsidRDefault="00B26588" w:rsidP="000361A4">
            <w:pPr>
              <w:pStyle w:val="Tabellentext"/>
            </w:pPr>
            <w:r>
              <w:t>TNMGMAMMA</w:t>
            </w:r>
          </w:p>
        </w:tc>
      </w:tr>
      <w:tr w:rsidR="00275B01" w:rsidRPr="00743DF3" w14:paraId="2C68152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88BAA85" w14:textId="77777777" w:rsidR="000F0644" w:rsidRPr="00743DF3" w:rsidRDefault="00B26588" w:rsidP="000361A4">
            <w:pPr>
              <w:pStyle w:val="Tabellentext"/>
            </w:pPr>
            <w:r>
              <w:t>38:BRUST</w:t>
            </w:r>
          </w:p>
        </w:tc>
        <w:tc>
          <w:tcPr>
            <w:tcW w:w="1075" w:type="pct"/>
          </w:tcPr>
          <w:p w14:paraId="61197446" w14:textId="77777777" w:rsidR="000F0644" w:rsidRPr="00743DF3" w:rsidRDefault="00B26588" w:rsidP="000361A4">
            <w:pPr>
              <w:pStyle w:val="Tabellentext"/>
            </w:pPr>
            <w:r>
              <w:t>immunhistochemischer Hormonrezeptorstatus</w:t>
            </w:r>
          </w:p>
        </w:tc>
        <w:tc>
          <w:tcPr>
            <w:tcW w:w="326" w:type="pct"/>
          </w:tcPr>
          <w:p w14:paraId="288E97F8" w14:textId="77777777" w:rsidR="000F0644" w:rsidRPr="00743DF3" w:rsidRDefault="00B26588" w:rsidP="000361A4">
            <w:pPr>
              <w:pStyle w:val="Tabellentext"/>
            </w:pPr>
            <w:r>
              <w:t>K</w:t>
            </w:r>
          </w:p>
        </w:tc>
        <w:tc>
          <w:tcPr>
            <w:tcW w:w="1646" w:type="pct"/>
          </w:tcPr>
          <w:p w14:paraId="0168C636" w14:textId="77777777" w:rsidR="000F0644" w:rsidRPr="00743DF3" w:rsidRDefault="00B26588" w:rsidP="00177070">
            <w:pPr>
              <w:pStyle w:val="Tabellentext"/>
              <w:ind w:left="453" w:hanging="340"/>
            </w:pPr>
            <w:r>
              <w:t>0 =</w:t>
            </w:r>
            <w:r>
              <w:tab/>
              <w:t>negativ</w:t>
            </w:r>
          </w:p>
          <w:p w14:paraId="2B88B32D" w14:textId="77777777" w:rsidR="000F0644" w:rsidRPr="00743DF3" w:rsidRDefault="00B26588" w:rsidP="00177070">
            <w:pPr>
              <w:pStyle w:val="Tabellentext"/>
              <w:ind w:left="453" w:hanging="340"/>
            </w:pPr>
            <w:r>
              <w:t>1 =</w:t>
            </w:r>
            <w:r>
              <w:tab/>
              <w:t>positiv</w:t>
            </w:r>
          </w:p>
          <w:p w14:paraId="364E899C" w14:textId="77777777" w:rsidR="000F0644" w:rsidRPr="00743DF3" w:rsidRDefault="00B26588" w:rsidP="00177070">
            <w:pPr>
              <w:pStyle w:val="Tabellentext"/>
              <w:ind w:left="453" w:hanging="340"/>
            </w:pPr>
            <w:r>
              <w:t>9 =</w:t>
            </w:r>
            <w:r>
              <w:tab/>
              <w:t>unbekannt</w:t>
            </w:r>
          </w:p>
        </w:tc>
        <w:tc>
          <w:tcPr>
            <w:tcW w:w="1328" w:type="pct"/>
          </w:tcPr>
          <w:p w14:paraId="7E01F6DA" w14:textId="77777777" w:rsidR="000F0644" w:rsidRPr="00743DF3" w:rsidRDefault="00B26588" w:rsidP="000361A4">
            <w:pPr>
              <w:pStyle w:val="Tabellentext"/>
            </w:pPr>
            <w:r>
              <w:t>REZEPTORSTATUS</w:t>
            </w:r>
          </w:p>
        </w:tc>
      </w:tr>
      <w:tr w:rsidR="00275B01" w:rsidRPr="00743DF3" w14:paraId="4A2DE21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000AB6C" w14:textId="77777777" w:rsidR="000F0644" w:rsidRPr="00743DF3" w:rsidRDefault="00B26588" w:rsidP="000361A4">
            <w:pPr>
              <w:pStyle w:val="Tabellentext"/>
            </w:pPr>
            <w:r>
              <w:t>39:BRUST</w:t>
            </w:r>
          </w:p>
        </w:tc>
        <w:tc>
          <w:tcPr>
            <w:tcW w:w="1075" w:type="pct"/>
          </w:tcPr>
          <w:p w14:paraId="24BD2CCC" w14:textId="77777777" w:rsidR="000F0644" w:rsidRPr="00743DF3" w:rsidRDefault="00B26588" w:rsidP="000361A4">
            <w:pPr>
              <w:pStyle w:val="Tabellentext"/>
            </w:pPr>
            <w:r>
              <w:t>HER2-Status</w:t>
            </w:r>
          </w:p>
        </w:tc>
        <w:tc>
          <w:tcPr>
            <w:tcW w:w="326" w:type="pct"/>
          </w:tcPr>
          <w:p w14:paraId="086C4A6E" w14:textId="77777777" w:rsidR="000F0644" w:rsidRPr="00743DF3" w:rsidRDefault="00B26588" w:rsidP="000361A4">
            <w:pPr>
              <w:pStyle w:val="Tabellentext"/>
            </w:pPr>
            <w:r>
              <w:t>K</w:t>
            </w:r>
          </w:p>
        </w:tc>
        <w:tc>
          <w:tcPr>
            <w:tcW w:w="1646" w:type="pct"/>
          </w:tcPr>
          <w:p w14:paraId="3D7019E7" w14:textId="77777777" w:rsidR="000F0644" w:rsidRPr="00743DF3" w:rsidRDefault="00B26588" w:rsidP="00177070">
            <w:pPr>
              <w:pStyle w:val="Tabellentext"/>
              <w:ind w:left="453" w:hanging="340"/>
            </w:pPr>
            <w:r>
              <w:t>0 =</w:t>
            </w:r>
            <w:r>
              <w:tab/>
              <w:t>negativ (IHC 0 ODER IHC 1+ ODER ISH negativ) oder (IHC 2+ UND ISH negativ)</w:t>
            </w:r>
          </w:p>
          <w:p w14:paraId="109E98C0" w14:textId="77777777" w:rsidR="000F0644" w:rsidRPr="00743DF3" w:rsidRDefault="00B26588" w:rsidP="00177070">
            <w:pPr>
              <w:pStyle w:val="Tabellentext"/>
              <w:ind w:left="453" w:hanging="340"/>
            </w:pPr>
            <w:r>
              <w:t>1 =</w:t>
            </w:r>
            <w:r>
              <w:tab/>
              <w:t>positiv (IHC 3+ ODER ISH positiv) oder (IHC 2+ UND I</w:t>
            </w:r>
            <w:r>
              <w:t>SH positiv)</w:t>
            </w:r>
          </w:p>
          <w:p w14:paraId="2F56AB75" w14:textId="77777777" w:rsidR="000F0644" w:rsidRPr="00743DF3" w:rsidRDefault="00B26588" w:rsidP="00177070">
            <w:pPr>
              <w:pStyle w:val="Tabellentext"/>
              <w:ind w:left="453" w:hanging="340"/>
            </w:pPr>
            <w:r>
              <w:t>2 =</w:t>
            </w:r>
            <w:r>
              <w:tab/>
              <w:t>zweifelhaft/​Borderline-Kategorie</w:t>
            </w:r>
          </w:p>
          <w:p w14:paraId="2AFC79B4" w14:textId="77777777" w:rsidR="000F0644" w:rsidRPr="00743DF3" w:rsidRDefault="00B26588" w:rsidP="00177070">
            <w:pPr>
              <w:pStyle w:val="Tabellentext"/>
              <w:ind w:left="453" w:hanging="340"/>
            </w:pPr>
            <w:r>
              <w:t>9 =</w:t>
            </w:r>
            <w:r>
              <w:tab/>
              <w:t>unbekannt</w:t>
            </w:r>
          </w:p>
        </w:tc>
        <w:tc>
          <w:tcPr>
            <w:tcW w:w="1328" w:type="pct"/>
          </w:tcPr>
          <w:p w14:paraId="32D5ABD5" w14:textId="77777777" w:rsidR="000F0644" w:rsidRPr="00743DF3" w:rsidRDefault="00B26588" w:rsidP="000361A4">
            <w:pPr>
              <w:pStyle w:val="Tabellentext"/>
            </w:pPr>
            <w:r>
              <w:t>HER2NEUSTATUS</w:t>
            </w:r>
          </w:p>
        </w:tc>
      </w:tr>
      <w:tr w:rsidR="00275B01" w:rsidRPr="00743DF3" w14:paraId="6E8ED8D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D488DA3" w14:textId="77777777" w:rsidR="000F0644" w:rsidRPr="00743DF3" w:rsidRDefault="00B26588" w:rsidP="000361A4">
            <w:pPr>
              <w:pStyle w:val="Tabellentext"/>
            </w:pPr>
            <w:r>
              <w:t>EF*</w:t>
            </w:r>
          </w:p>
        </w:tc>
        <w:tc>
          <w:tcPr>
            <w:tcW w:w="1075" w:type="pct"/>
          </w:tcPr>
          <w:p w14:paraId="436E7FE7" w14:textId="77777777" w:rsidR="000F0644" w:rsidRPr="00743DF3" w:rsidRDefault="00B26588" w:rsidP="000361A4">
            <w:pPr>
              <w:pStyle w:val="Tabellentext"/>
            </w:pPr>
            <w:r>
              <w:t>Patientenalter am Aufnahmetag in Jahren</w:t>
            </w:r>
          </w:p>
        </w:tc>
        <w:tc>
          <w:tcPr>
            <w:tcW w:w="326" w:type="pct"/>
          </w:tcPr>
          <w:p w14:paraId="012DAB05" w14:textId="77777777" w:rsidR="000F0644" w:rsidRPr="00743DF3" w:rsidRDefault="00B26588" w:rsidP="000361A4">
            <w:pPr>
              <w:pStyle w:val="Tabellentext"/>
            </w:pPr>
            <w:r>
              <w:t>-</w:t>
            </w:r>
          </w:p>
        </w:tc>
        <w:tc>
          <w:tcPr>
            <w:tcW w:w="1646" w:type="pct"/>
          </w:tcPr>
          <w:p w14:paraId="50069A16" w14:textId="77777777" w:rsidR="000F0644" w:rsidRPr="00743DF3" w:rsidRDefault="00B26588" w:rsidP="00177070">
            <w:pPr>
              <w:pStyle w:val="Tabellentext"/>
              <w:ind w:left="453" w:hanging="340"/>
            </w:pPr>
            <w:r>
              <w:t>alter(GEBDATUM;AUFNDATUM)</w:t>
            </w:r>
          </w:p>
        </w:tc>
        <w:tc>
          <w:tcPr>
            <w:tcW w:w="1328" w:type="pct"/>
          </w:tcPr>
          <w:p w14:paraId="28520B79" w14:textId="77777777" w:rsidR="000F0644" w:rsidRPr="00743DF3" w:rsidRDefault="00B26588" w:rsidP="000361A4">
            <w:pPr>
              <w:pStyle w:val="Tabellentext"/>
            </w:pPr>
            <w:r>
              <w:t>alter</w:t>
            </w:r>
          </w:p>
        </w:tc>
      </w:tr>
    </w:tbl>
    <w:p w14:paraId="7922105D" w14:textId="77777777" w:rsidR="00A53F02" w:rsidRDefault="00B26588" w:rsidP="00A53F02">
      <w:pPr>
        <w:spacing w:after="0"/>
        <w:rPr>
          <w:sz w:val="14"/>
          <w:szCs w:val="14"/>
        </w:rPr>
      </w:pPr>
      <w:r w:rsidRPr="003021AF">
        <w:rPr>
          <w:sz w:val="14"/>
          <w:szCs w:val="14"/>
        </w:rPr>
        <w:t>*Ersatzfeld im Exportformat</w:t>
      </w:r>
    </w:p>
    <w:p w14:paraId="2ADAB2A7" w14:textId="77777777" w:rsidR="00AA6540" w:rsidRDefault="00AA6540">
      <w:pPr>
        <w:sectPr w:rsidR="00AA6540" w:rsidSect="00163BAC">
          <w:headerReference w:type="even" r:id="rId53"/>
          <w:headerReference w:type="default" r:id="rId54"/>
          <w:footerReference w:type="even" r:id="rId55"/>
          <w:footerReference w:type="default" r:id="rId56"/>
          <w:headerReference w:type="first" r:id="rId57"/>
          <w:footerReference w:type="first" r:id="rId58"/>
          <w:pgSz w:w="11906" w:h="16838"/>
          <w:pgMar w:top="1418" w:right="1134" w:bottom="1418" w:left="1701" w:header="454" w:footer="737" w:gutter="0"/>
          <w:cols w:space="708"/>
          <w:docGrid w:linePitch="360"/>
        </w:sectPr>
      </w:pPr>
    </w:p>
    <w:p w14:paraId="230475AE" w14:textId="77777777" w:rsidR="00DD27F7" w:rsidRPr="00DD27F7" w:rsidRDefault="00B26588" w:rsidP="0094520C">
      <w:pPr>
        <w:pStyle w:val="Absatzberschriftebene3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85"/>
      </w:tblGrid>
      <w:tr w:rsidR="000517F0" w14:paraId="3DC067D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2352D9" w14:textId="77777777" w:rsidR="000517F0" w:rsidRPr="000517F0" w:rsidRDefault="00B26588" w:rsidP="009A4847">
            <w:pPr>
              <w:pStyle w:val="Tabellenkopf"/>
            </w:pPr>
            <w:r>
              <w:t>ID</w:t>
            </w:r>
          </w:p>
        </w:tc>
        <w:tc>
          <w:tcPr>
            <w:tcW w:w="5885" w:type="dxa"/>
          </w:tcPr>
          <w:p w14:paraId="4F2E4957" w14:textId="77777777" w:rsidR="000517F0" w:rsidRDefault="00B26588" w:rsidP="000517F0">
            <w:pPr>
              <w:pStyle w:val="Tabellentext"/>
              <w:cnfStyle w:val="000000000000" w:firstRow="0" w:lastRow="0" w:firstColumn="0" w:lastColumn="0" w:oddVBand="0" w:evenVBand="0" w:oddHBand="0" w:evenHBand="0" w:firstRowFirstColumn="0" w:firstRowLastColumn="0" w:lastRowFirstColumn="0" w:lastRowLastColumn="0"/>
            </w:pPr>
            <w:r>
              <w:t>52267</w:t>
            </w:r>
          </w:p>
        </w:tc>
      </w:tr>
      <w:tr w:rsidR="000955B5" w14:paraId="301BD43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5CB020" w14:textId="77777777" w:rsidR="000955B5" w:rsidRDefault="00B26588" w:rsidP="009A4847">
            <w:pPr>
              <w:pStyle w:val="Tabellenkopf"/>
            </w:pPr>
            <w:r>
              <w:t>Bezeichnung</w:t>
            </w:r>
          </w:p>
        </w:tc>
        <w:tc>
          <w:tcPr>
            <w:tcW w:w="5885" w:type="dxa"/>
          </w:tcPr>
          <w:p w14:paraId="13DD6942" w14:textId="77777777" w:rsidR="000955B5" w:rsidRDefault="00B26588"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HER2-positiven Befunden: niedrige HER2-Positivitätsrate</w:t>
            </w:r>
          </w:p>
        </w:tc>
      </w:tr>
      <w:tr w:rsidR="000955B5" w14:paraId="4B0DDA2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A8B6D1" w14:textId="77777777" w:rsidR="000955B5" w:rsidRDefault="00B26588" w:rsidP="009A4847">
            <w:pPr>
              <w:pStyle w:val="Tabellenkopf"/>
            </w:pPr>
            <w:r>
              <w:t>Indikatortyp</w:t>
            </w:r>
          </w:p>
        </w:tc>
        <w:tc>
          <w:tcPr>
            <w:tcW w:w="5885" w:type="dxa"/>
          </w:tcPr>
          <w:p w14:paraId="017A474C" w14:textId="77777777" w:rsidR="000955B5" w:rsidRDefault="00B26588"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2A546CC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76855F" w14:textId="77777777" w:rsidR="000955B5" w:rsidRDefault="00B26588" w:rsidP="000955B5">
            <w:pPr>
              <w:pStyle w:val="Tabellenkopf"/>
            </w:pPr>
            <w:r>
              <w:t>Art des Wertes</w:t>
            </w:r>
          </w:p>
        </w:tc>
        <w:tc>
          <w:tcPr>
            <w:tcW w:w="5885" w:type="dxa"/>
          </w:tcPr>
          <w:p w14:paraId="76E78133"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331D8D5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DCD8E5" w14:textId="77777777" w:rsidR="000955B5" w:rsidRDefault="00B26588" w:rsidP="000955B5">
            <w:pPr>
              <w:pStyle w:val="Tabellenkopf"/>
            </w:pPr>
            <w:r>
              <w:t>Bezug zum Verfahren</w:t>
            </w:r>
          </w:p>
        </w:tc>
        <w:tc>
          <w:tcPr>
            <w:tcW w:w="5885" w:type="dxa"/>
          </w:tcPr>
          <w:p w14:paraId="4A79862F"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0B56BB2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C53641" w14:textId="77777777" w:rsidR="000955B5" w:rsidRDefault="00B26588" w:rsidP="000955B5">
            <w:pPr>
              <w:pStyle w:val="Tabellenkopf"/>
            </w:pPr>
            <w:r>
              <w:t>Berechnun</w:t>
            </w:r>
            <w:r>
              <w:t>gsart</w:t>
            </w:r>
          </w:p>
        </w:tc>
        <w:tc>
          <w:tcPr>
            <w:tcW w:w="5885" w:type="dxa"/>
          </w:tcPr>
          <w:p w14:paraId="1BBF0CB2"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68A6F5A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57246F" w14:textId="77777777" w:rsidR="000955B5" w:rsidRDefault="00B26588" w:rsidP="000955B5">
            <w:pPr>
              <w:pStyle w:val="Tabellenkopf"/>
            </w:pPr>
            <w:r>
              <w:t>Referenzbereich 2019</w:t>
            </w:r>
          </w:p>
        </w:tc>
        <w:tc>
          <w:tcPr>
            <w:tcW w:w="5885" w:type="dxa"/>
          </w:tcPr>
          <w:p w14:paraId="3F1D7890" w14:textId="6C73E51C"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19" w:author="IQTIG" w:date="2020-04-27T15:03:00Z">
              <w:r w:rsidR="00B0196F">
                <w:delText>x</w:delText>
              </w:r>
            </w:del>
            <w:ins w:id="20" w:author="IQTIG" w:date="2020-04-27T15:03:00Z">
              <w:r>
                <w:t>0,48</w:t>
              </w:r>
            </w:ins>
            <w:r>
              <w:t xml:space="preserve"> (5. Perzentil)</w:t>
            </w:r>
          </w:p>
        </w:tc>
      </w:tr>
      <w:tr w:rsidR="000955B5" w14:paraId="6ECEE5C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2B744A" w14:textId="77777777" w:rsidR="000955B5" w:rsidRDefault="00B26588" w:rsidP="00CA48E9">
            <w:pPr>
              <w:pStyle w:val="Tabellenkopf"/>
            </w:pPr>
            <w:r w:rsidRPr="00E37ACC">
              <w:t xml:space="preserve">Referenzbereich </w:t>
            </w:r>
            <w:r>
              <w:t>2018</w:t>
            </w:r>
          </w:p>
        </w:tc>
        <w:tc>
          <w:tcPr>
            <w:tcW w:w="5885" w:type="dxa"/>
          </w:tcPr>
          <w:p w14:paraId="66192C8C"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 0,43 (5. Perzentil)</w:t>
            </w:r>
          </w:p>
        </w:tc>
      </w:tr>
      <w:tr w:rsidR="000955B5" w14:paraId="19930FF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250F05D" w14:textId="77777777" w:rsidR="000955B5" w:rsidRDefault="00B26588" w:rsidP="000955B5">
            <w:pPr>
              <w:pStyle w:val="Tabellenkopf"/>
            </w:pPr>
            <w:r>
              <w:t>Erläuterung zum Referenzbereich 2019</w:t>
            </w:r>
          </w:p>
        </w:tc>
        <w:tc>
          <w:tcPr>
            <w:tcW w:w="5885" w:type="dxa"/>
          </w:tcPr>
          <w:p w14:paraId="4621CBC5"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Für den QI gilt die Sondersituation einer prolongierten Erprobungsphase, in der ermi</w:t>
            </w:r>
            <w:r>
              <w:t>ttelt werden soll, wie relevante Qualitätsdefizite in der HER2-Diagnostik dargestellt und durch den Strukturierten Dialog konkret identifizierbar gemacht werden können. Dies wird als wichtiges Qualitätsziel in Fortführung der bisherigen Dokumentation geseh</w:t>
            </w:r>
            <w:r>
              <w:t>en.</w:t>
            </w:r>
          </w:p>
        </w:tc>
      </w:tr>
      <w:tr w:rsidR="000955B5" w14:paraId="38FD9C8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D7866A" w14:textId="77777777" w:rsidR="000955B5" w:rsidRDefault="00B26588" w:rsidP="000955B5">
            <w:pPr>
              <w:pStyle w:val="Tabellenkopf"/>
            </w:pPr>
            <w:r>
              <w:t>Erläuterung zum Strukturierten Dialog bzw. Stellungnahmeverfahren 2019</w:t>
            </w:r>
          </w:p>
        </w:tc>
        <w:tc>
          <w:tcPr>
            <w:tcW w:w="5885" w:type="dxa"/>
          </w:tcPr>
          <w:p w14:paraId="1C4C5FA2"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 xml:space="preserve">Der Strukturierte Dialog ist für das Erfassungsjahr 2019 für Einrichtungen ab 4 Fällen in der Grundgesamtheit des QI zu führen. </w:t>
            </w:r>
            <w:r>
              <w:br/>
              <w:t xml:space="preserve"> </w:t>
            </w:r>
            <w:r>
              <w:br/>
              <w:t xml:space="preserve">„Die Qualität der eingesetzten Nachweisverfahren </w:t>
            </w:r>
            <w:r>
              <w:t>einschließlich Präanalytik […] und Auswertung soll durch Verwendung von SOPs sowie regelmäßige interne und externe Qualitätskontrollen sichergestellt werden. Zur externen Qualitätskontrolle wird die regelmäßige, jährliche erfolgreiche Teilnahme an Ringvers</w:t>
            </w:r>
            <w:r>
              <w:t>uchen empfohlen, die beispielsweise von der „Qualitätssicherungs-Initiative Pathologie“ (QuIP), einer gemeinsamen Unternehmung der Deutschen Gesellschaft für Pathologie (DGP) und des Bundesverbandes Deutscher Pathologen (BDP), angeboten wird.“ (Leitlinienp</w:t>
            </w:r>
            <w:r>
              <w:t>rogramm Onkologie der AWMF, DKG und DKH 2019: 107 f.). Zusätzliche krankenhausinterne Aspekte umfassen u. a. Zeit bis zur Fixation und Fixierungsdauer. Diese werden bei Ringversuchen nicht alle überprüft (Qualitätsaspekte der HER2-Bestimmung - Informations</w:t>
            </w:r>
            <w:r>
              <w:t>schreiben zum Strukturierten Dialog, IQTIG 2019).</w:t>
            </w:r>
          </w:p>
        </w:tc>
      </w:tr>
      <w:tr w:rsidR="000955B5" w14:paraId="1548A2A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699B63" w14:textId="77777777" w:rsidR="000955B5" w:rsidRDefault="00B26588" w:rsidP="000955B5">
            <w:pPr>
              <w:pStyle w:val="Tabellenkopf"/>
            </w:pPr>
            <w:r w:rsidRPr="00E37ACC">
              <w:t>Methode der Risikoadjustierung</w:t>
            </w:r>
          </w:p>
        </w:tc>
        <w:tc>
          <w:tcPr>
            <w:tcW w:w="5885" w:type="dxa"/>
          </w:tcPr>
          <w:p w14:paraId="127B0A59"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441115E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9545A7" w14:textId="77777777" w:rsidR="000955B5" w:rsidRPr="00E37ACC" w:rsidRDefault="00B26588" w:rsidP="000955B5">
            <w:pPr>
              <w:pStyle w:val="Tabellenkopf"/>
            </w:pPr>
            <w:r>
              <w:t>Erläuterung der Risikoadjustierung</w:t>
            </w:r>
          </w:p>
        </w:tc>
        <w:tc>
          <w:tcPr>
            <w:tcW w:w="5885" w:type="dxa"/>
          </w:tcPr>
          <w:p w14:paraId="5F9DCEBD"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03647D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8238AD" w14:textId="77777777" w:rsidR="000955B5" w:rsidRPr="00E37ACC" w:rsidRDefault="00B26588" w:rsidP="000955B5">
            <w:pPr>
              <w:pStyle w:val="Tabellenkopf"/>
            </w:pPr>
            <w:r w:rsidRPr="00E37ACC">
              <w:t>Rechenregeln</w:t>
            </w:r>
          </w:p>
        </w:tc>
        <w:tc>
          <w:tcPr>
            <w:tcW w:w="5885" w:type="dxa"/>
          </w:tcPr>
          <w:p w14:paraId="44C5250E" w14:textId="77777777" w:rsidR="000955B5" w:rsidRPr="00897EAC" w:rsidRDefault="00B2658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A2B6C9E"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mit positivem HER2-Status</w:t>
            </w:r>
          </w:p>
          <w:p w14:paraId="4EF2BDC4" w14:textId="77777777" w:rsidR="000955B5" w:rsidRPr="00897EAC" w:rsidRDefault="00B2658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166F646"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mit Primärerkrankung und Histologie „invasives Mammakarzinom (Primärtumor)“ und abgeschlossener operativer Therapie und bekanntem HER2-Status und bekanntem immunhistochemischem Hormonrezeptorstatus aus Standorten mit mind. 4</w:t>
            </w:r>
            <w:r>
              <w:t xml:space="preserve"> indikatorrelevanten Fällen</w:t>
            </w:r>
          </w:p>
          <w:p w14:paraId="7602AEBF" w14:textId="77777777" w:rsidR="000955B5" w:rsidRPr="00897EAC" w:rsidRDefault="00B2658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5FF6D4FD"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Patientinnen und Patienten mit positivem HER2-Status</w:t>
            </w:r>
          </w:p>
          <w:p w14:paraId="1B55D4A4" w14:textId="77777777" w:rsidR="000955B5" w:rsidRPr="00897EAC" w:rsidRDefault="00B2658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46CB4C2D" w14:textId="3529476D" w:rsidR="000955B5" w:rsidRPr="00715CCE" w:rsidRDefault="00B26588"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Patientinnen und Patienten mit positivem HER2-Status, risikoadjustiert nach logistischem MAMMA-Score für </w:t>
            </w:r>
            <w:del w:id="21" w:author="IQTIG" w:date="2020-04-27T15:03:00Z">
              <w:r w:rsidR="00B0196F">
                <w:rPr>
                  <w:rStyle w:val="Fett"/>
                  <w:b w:val="0"/>
                  <w:bCs w:val="0"/>
                </w:rPr>
                <w:delText>QI-</w:delText>
              </w:r>
            </w:del>
            <w:r>
              <w:rPr>
                <w:rStyle w:val="Fett"/>
                <w:b w:val="0"/>
                <w:bCs w:val="0"/>
              </w:rPr>
              <w:t>ID 52267_52278</w:t>
            </w:r>
          </w:p>
        </w:tc>
      </w:tr>
      <w:tr w:rsidR="000955B5" w14:paraId="53ABE40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6E053A" w14:textId="77777777" w:rsidR="000955B5" w:rsidRPr="00E37ACC" w:rsidRDefault="00B26588" w:rsidP="000955B5">
            <w:pPr>
              <w:pStyle w:val="Tabellenkopf"/>
            </w:pPr>
            <w:r w:rsidRPr="00E37ACC">
              <w:t>Erläuterung der Rechenregel</w:t>
            </w:r>
          </w:p>
        </w:tc>
        <w:tc>
          <w:tcPr>
            <w:tcW w:w="5885" w:type="dxa"/>
          </w:tcPr>
          <w:p w14:paraId="40CB55EB"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Durch die zufallsbedingten Schwankungen des diskreten tumorbiologischen HER2-Merkmals ist</w:t>
            </w:r>
            <w:r>
              <w:t xml:space="preserve"> in Krankenhäusern mit 1, 2 oder 3 Fällen in der Grundgesamtheit des QI die Variabilität der HER2-positiven Fälle sehr groß. Dadurch </w:t>
            </w:r>
            <w:r>
              <w:lastRenderedPageBreak/>
              <w:t>ist das Auftreten von Werten außerhalb des Referenzbereichs in den genannten Einrichtungen mit 1, 2 oder 3 Fällen allein zu</w:t>
            </w:r>
            <w:r>
              <w:t>fallsbedingt sehr wahrscheinlich. Die Rechenregel berücksichtigt dementsprechend Einrichtungen mit ≥ 4 Fällen in der Grundgesamtheit des QI.</w:t>
            </w:r>
          </w:p>
        </w:tc>
      </w:tr>
      <w:tr w:rsidR="000955B5" w14:paraId="08EDF05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588BBC" w14:textId="77777777" w:rsidR="000955B5" w:rsidRPr="00E37ACC" w:rsidRDefault="00B26588" w:rsidP="000955B5">
            <w:pPr>
              <w:pStyle w:val="Tabellenkopf"/>
            </w:pPr>
            <w:r w:rsidRPr="00E37ACC">
              <w:lastRenderedPageBreak/>
              <w:t>Teildatensatzbezug</w:t>
            </w:r>
          </w:p>
        </w:tc>
        <w:tc>
          <w:tcPr>
            <w:tcW w:w="5885" w:type="dxa"/>
          </w:tcPr>
          <w:p w14:paraId="53F569F0"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18/1:BRUST</w:t>
            </w:r>
          </w:p>
        </w:tc>
      </w:tr>
      <w:tr w:rsidR="000955B5" w14:paraId="0C25B25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29C60C" w14:textId="77777777" w:rsidR="000955B5" w:rsidRPr="00E37ACC" w:rsidRDefault="00B26588" w:rsidP="000955B5">
            <w:pPr>
              <w:pStyle w:val="Tabellenkopf"/>
            </w:pPr>
            <w:r w:rsidRPr="00E37ACC">
              <w:t>Zähler (Formel)</w:t>
            </w:r>
          </w:p>
        </w:tc>
        <w:tc>
          <w:tcPr>
            <w:tcW w:w="5885" w:type="dxa"/>
          </w:tcPr>
          <w:p w14:paraId="7C9F73AD" w14:textId="77777777" w:rsidR="000955B5" w:rsidRPr="00955893" w:rsidRDefault="00B2658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O_52267</w:t>
            </w:r>
          </w:p>
        </w:tc>
      </w:tr>
      <w:tr w:rsidR="00CA3AE5" w14:paraId="3E6FB33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370B5F" w14:textId="77777777" w:rsidR="00CA3AE5" w:rsidRPr="00E37ACC" w:rsidRDefault="00B26588" w:rsidP="00CA3AE5">
            <w:pPr>
              <w:pStyle w:val="Tabellenkopf"/>
            </w:pPr>
            <w:r w:rsidRPr="00E37ACC">
              <w:t>Nenner (Formel)</w:t>
            </w:r>
          </w:p>
        </w:tc>
        <w:tc>
          <w:tcPr>
            <w:tcW w:w="5885" w:type="dxa"/>
          </w:tcPr>
          <w:p w14:paraId="63BC0098" w14:textId="77777777" w:rsidR="00CA3AE5" w:rsidRPr="00955893" w:rsidRDefault="00B2658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E_52267</w:t>
            </w:r>
          </w:p>
        </w:tc>
      </w:tr>
      <w:tr w:rsidR="00CA3AE5" w14:paraId="4D5DC81E"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5E3A2ED3" w14:textId="77777777" w:rsidR="00CA3AE5" w:rsidRPr="00E37ACC" w:rsidRDefault="00B26588"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55AFE9F6"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79232E30" w14:textId="77777777" w:rsidR="00CA3AE5" w:rsidRPr="00A20477" w:rsidRDefault="00B26588" w:rsidP="00CA3AE5">
                  <w:pPr>
                    <w:pStyle w:val="Tabellenkopf"/>
                    <w:rPr>
                      <w:szCs w:val="18"/>
                    </w:rPr>
                  </w:pPr>
                  <w:r>
                    <w:rPr>
                      <w:szCs w:val="18"/>
                    </w:rPr>
                    <w:t>O (observed)</w:t>
                  </w:r>
                </w:p>
              </w:tc>
            </w:tr>
            <w:tr w:rsidR="00CA3AE5" w:rsidRPr="00743DF3" w14:paraId="4E8B6BDF" w14:textId="77777777" w:rsidTr="00D34D7F">
              <w:tc>
                <w:tcPr>
                  <w:tcW w:w="2125" w:type="dxa"/>
                  <w:tcBorders>
                    <w:top w:val="single" w:sz="4" w:space="0" w:color="BFBFBF" w:themeColor="background1" w:themeShade="BF"/>
                  </w:tcBorders>
                  <w:vAlign w:val="center"/>
                </w:tcPr>
                <w:p w14:paraId="58AF6C64" w14:textId="77777777" w:rsidR="00CA3AE5" w:rsidRDefault="00B26588"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5CDE12FD" w14:textId="77777777" w:rsidR="00CA3AE5" w:rsidRPr="00CD53BC" w:rsidRDefault="00B26588" w:rsidP="004217A9">
                  <w:pPr>
                    <w:pStyle w:val="Tabellentext"/>
                    <w:rPr>
                      <w:szCs w:val="18"/>
                    </w:rPr>
                  </w:pPr>
                  <w:r>
                    <w:rPr>
                      <w:szCs w:val="18"/>
                    </w:rPr>
                    <w:t>Kalkulatorische Kennzahl</w:t>
                  </w:r>
                </w:p>
              </w:tc>
            </w:tr>
            <w:tr w:rsidR="00CA3AE5" w:rsidRPr="00743DF3" w14:paraId="76B9B1DC" w14:textId="77777777" w:rsidTr="00D34D7F">
              <w:tc>
                <w:tcPr>
                  <w:tcW w:w="2125" w:type="dxa"/>
                  <w:vAlign w:val="center"/>
                </w:tcPr>
                <w:p w14:paraId="55B61C6F" w14:textId="0BA5FBF0" w:rsidR="00CA3AE5" w:rsidRPr="00A20477" w:rsidRDefault="00B0196F" w:rsidP="00CA3AE5">
                  <w:pPr>
                    <w:pStyle w:val="Tabellentext"/>
                    <w:rPr>
                      <w:szCs w:val="18"/>
                    </w:rPr>
                  </w:pPr>
                  <w:del w:id="22" w:author="IQTIG" w:date="2020-04-27T15:03:00Z">
                    <w:r>
                      <w:rPr>
                        <w:szCs w:val="18"/>
                      </w:rPr>
                      <w:delText>Kennzahl-</w:delText>
                    </w:r>
                  </w:del>
                  <w:r w:rsidR="00B26588">
                    <w:rPr>
                      <w:szCs w:val="18"/>
                    </w:rPr>
                    <w:t>ID</w:t>
                  </w:r>
                </w:p>
              </w:tc>
              <w:tc>
                <w:tcPr>
                  <w:tcW w:w="3755" w:type="dxa"/>
                  <w:vAlign w:val="center"/>
                </w:tcPr>
                <w:p w14:paraId="466DA0AC" w14:textId="77777777" w:rsidR="00CA3AE5" w:rsidRPr="001258DD" w:rsidRDefault="00B26588" w:rsidP="004217A9">
                  <w:pPr>
                    <w:pStyle w:val="Tabellentext"/>
                    <w:rPr>
                      <w:color w:val="000000"/>
                      <w:szCs w:val="18"/>
                      <w:lang w:eastAsia="de-DE"/>
                    </w:rPr>
                  </w:pPr>
                  <w:r>
                    <w:rPr>
                      <w:color w:val="000000"/>
                      <w:szCs w:val="18"/>
                    </w:rPr>
                    <w:t>O_52267</w:t>
                  </w:r>
                </w:p>
              </w:tc>
            </w:tr>
            <w:tr w:rsidR="00CA3AE5" w:rsidRPr="00743DF3" w14:paraId="31F23DF6" w14:textId="77777777" w:rsidTr="00D34D7F">
              <w:tc>
                <w:tcPr>
                  <w:tcW w:w="2125" w:type="dxa"/>
                  <w:vAlign w:val="center"/>
                </w:tcPr>
                <w:p w14:paraId="4CE93AC9" w14:textId="77777777" w:rsidR="00CA3AE5" w:rsidRDefault="00B26588" w:rsidP="00CA3AE5">
                  <w:pPr>
                    <w:pStyle w:val="Tabellentext"/>
                    <w:rPr>
                      <w:szCs w:val="18"/>
                    </w:rPr>
                  </w:pPr>
                  <w:r>
                    <w:rPr>
                      <w:szCs w:val="18"/>
                    </w:rPr>
                    <w:t>Bezug zu QS-Ergebnissen</w:t>
                  </w:r>
                </w:p>
              </w:tc>
              <w:tc>
                <w:tcPr>
                  <w:tcW w:w="3755" w:type="dxa"/>
                  <w:vAlign w:val="center"/>
                </w:tcPr>
                <w:p w14:paraId="2A810038" w14:textId="77777777" w:rsidR="00CA3AE5" w:rsidRDefault="00B26588" w:rsidP="004217A9">
                  <w:pPr>
                    <w:pStyle w:val="Tabellentext"/>
                    <w:rPr>
                      <w:szCs w:val="18"/>
                    </w:rPr>
                  </w:pPr>
                  <w:r>
                    <w:rPr>
                      <w:szCs w:val="18"/>
                    </w:rPr>
                    <w:t>52267</w:t>
                  </w:r>
                </w:p>
              </w:tc>
            </w:tr>
            <w:tr w:rsidR="00CA3AE5" w:rsidRPr="00743DF3" w14:paraId="7B5539E8" w14:textId="77777777" w:rsidTr="00D34D7F">
              <w:tc>
                <w:tcPr>
                  <w:tcW w:w="2125" w:type="dxa"/>
                  <w:vAlign w:val="center"/>
                </w:tcPr>
                <w:p w14:paraId="353FC323" w14:textId="77777777" w:rsidR="00CA3AE5" w:rsidRDefault="00B26588" w:rsidP="00CA3AE5">
                  <w:pPr>
                    <w:pStyle w:val="Tabellentext"/>
                    <w:rPr>
                      <w:szCs w:val="18"/>
                    </w:rPr>
                  </w:pPr>
                  <w:r>
                    <w:rPr>
                      <w:szCs w:val="18"/>
                    </w:rPr>
                    <w:t>Bezug zum Verfahren</w:t>
                  </w:r>
                </w:p>
              </w:tc>
              <w:tc>
                <w:tcPr>
                  <w:tcW w:w="3755" w:type="dxa"/>
                  <w:vAlign w:val="center"/>
                </w:tcPr>
                <w:p w14:paraId="6A2DD51A" w14:textId="77777777" w:rsidR="00CA3AE5" w:rsidRDefault="00B26588" w:rsidP="004217A9">
                  <w:pPr>
                    <w:pStyle w:val="Tabellentext"/>
                    <w:rPr>
                      <w:szCs w:val="18"/>
                    </w:rPr>
                  </w:pPr>
                  <w:r>
                    <w:rPr>
                      <w:szCs w:val="18"/>
                    </w:rPr>
                    <w:t>DeQS</w:t>
                  </w:r>
                </w:p>
              </w:tc>
            </w:tr>
            <w:tr w:rsidR="00CA3AE5" w:rsidRPr="00743DF3" w14:paraId="302E0A60" w14:textId="77777777" w:rsidTr="00D34D7F">
              <w:tc>
                <w:tcPr>
                  <w:tcW w:w="2125" w:type="dxa"/>
                  <w:tcBorders>
                    <w:bottom w:val="single" w:sz="4" w:space="0" w:color="BFBFBF" w:themeColor="background1" w:themeShade="BF"/>
                  </w:tcBorders>
                  <w:vAlign w:val="center"/>
                </w:tcPr>
                <w:p w14:paraId="0F9B75F7" w14:textId="77777777" w:rsidR="00CA3AE5" w:rsidRDefault="00B26588" w:rsidP="00CA3AE5">
                  <w:pPr>
                    <w:pStyle w:val="Tabellentext"/>
                    <w:rPr>
                      <w:szCs w:val="18"/>
                    </w:rPr>
                  </w:pPr>
                  <w:r>
                    <w:rPr>
                      <w:szCs w:val="18"/>
                    </w:rPr>
                    <w:t>Sortierung</w:t>
                  </w:r>
                </w:p>
              </w:tc>
              <w:tc>
                <w:tcPr>
                  <w:tcW w:w="3755" w:type="dxa"/>
                  <w:vAlign w:val="center"/>
                </w:tcPr>
                <w:p w14:paraId="5A0941CC" w14:textId="77777777" w:rsidR="00CA3AE5" w:rsidRDefault="00B26588" w:rsidP="004217A9">
                  <w:pPr>
                    <w:pStyle w:val="Tabellentext"/>
                    <w:rPr>
                      <w:szCs w:val="18"/>
                    </w:rPr>
                  </w:pPr>
                  <w:r>
                    <w:rPr>
                      <w:szCs w:val="18"/>
                    </w:rPr>
                    <w:t>-</w:t>
                  </w:r>
                </w:p>
              </w:tc>
            </w:tr>
            <w:tr w:rsidR="00CA3AE5" w:rsidRPr="00743DF3" w14:paraId="41043433" w14:textId="77777777" w:rsidTr="00D34D7F">
              <w:tc>
                <w:tcPr>
                  <w:tcW w:w="2125" w:type="dxa"/>
                  <w:tcBorders>
                    <w:top w:val="single" w:sz="4" w:space="0" w:color="BFBFBF" w:themeColor="background1" w:themeShade="BF"/>
                  </w:tcBorders>
                  <w:vAlign w:val="center"/>
                </w:tcPr>
                <w:p w14:paraId="7150C17D" w14:textId="77777777" w:rsidR="00CA3AE5" w:rsidRDefault="00B26588" w:rsidP="00CA3AE5">
                  <w:pPr>
                    <w:pStyle w:val="Tabellentext"/>
                    <w:rPr>
                      <w:szCs w:val="18"/>
                    </w:rPr>
                  </w:pPr>
                  <w:r>
                    <w:rPr>
                      <w:szCs w:val="18"/>
                    </w:rPr>
                    <w:t>Rechenregel</w:t>
                  </w:r>
                </w:p>
              </w:tc>
              <w:tc>
                <w:tcPr>
                  <w:tcW w:w="3755" w:type="dxa"/>
                  <w:vAlign w:val="center"/>
                </w:tcPr>
                <w:p w14:paraId="421BD697" w14:textId="77777777" w:rsidR="00CA3AE5" w:rsidRDefault="00B26588" w:rsidP="004217A9">
                  <w:pPr>
                    <w:pStyle w:val="Tabellentext"/>
                    <w:rPr>
                      <w:szCs w:val="18"/>
                    </w:rPr>
                  </w:pPr>
                  <w:r>
                    <w:rPr>
                      <w:szCs w:val="18"/>
                    </w:rPr>
                    <w:t>Beobachtete Rate an Patientinnen und Patienten mit positivem HER2-Status</w:t>
                  </w:r>
                </w:p>
              </w:tc>
            </w:tr>
            <w:tr w:rsidR="00CA3AE5" w:rsidRPr="00743DF3" w14:paraId="34609AE9" w14:textId="77777777" w:rsidTr="00D34D7F">
              <w:tc>
                <w:tcPr>
                  <w:tcW w:w="2125" w:type="dxa"/>
                  <w:tcBorders>
                    <w:top w:val="single" w:sz="4" w:space="0" w:color="BFBFBF" w:themeColor="background1" w:themeShade="BF"/>
                  </w:tcBorders>
                  <w:vAlign w:val="center"/>
                </w:tcPr>
                <w:p w14:paraId="59535E18" w14:textId="77777777" w:rsidR="00CA3AE5" w:rsidRPr="00A20477" w:rsidRDefault="00B26588"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6E4DA930" w14:textId="77777777" w:rsidR="00CA3AE5" w:rsidRPr="00CD53BC" w:rsidRDefault="00B26588" w:rsidP="004217A9">
                  <w:pPr>
                    <w:pStyle w:val="Tabellentext"/>
                    <w:rPr>
                      <w:szCs w:val="18"/>
                    </w:rPr>
                  </w:pPr>
                  <w:r>
                    <w:rPr>
                      <w:szCs w:val="18"/>
                    </w:rPr>
                    <w:t>Anteil</w:t>
                  </w:r>
                </w:p>
              </w:tc>
            </w:tr>
            <w:tr w:rsidR="00CA3AE5" w:rsidRPr="00743DF3" w14:paraId="66EA2882" w14:textId="77777777" w:rsidTr="00D34D7F">
              <w:tc>
                <w:tcPr>
                  <w:tcW w:w="2125" w:type="dxa"/>
                  <w:vAlign w:val="center"/>
                </w:tcPr>
                <w:p w14:paraId="7923BBE0" w14:textId="77777777" w:rsidR="00CA3AE5" w:rsidRDefault="00B26588" w:rsidP="00CA3AE5">
                  <w:pPr>
                    <w:pStyle w:val="Tabellentext"/>
                    <w:rPr>
                      <w:szCs w:val="18"/>
                    </w:rPr>
                  </w:pPr>
                  <w:r>
                    <w:rPr>
                      <w:szCs w:val="18"/>
                    </w:rPr>
                    <w:t>Teildatensatz</w:t>
                  </w:r>
                  <w:r>
                    <w:rPr>
                      <w:szCs w:val="18"/>
                    </w:rPr>
                    <w:t>bezug</w:t>
                  </w:r>
                </w:p>
              </w:tc>
              <w:tc>
                <w:tcPr>
                  <w:tcW w:w="3755" w:type="dxa"/>
                  <w:vAlign w:val="center"/>
                </w:tcPr>
                <w:p w14:paraId="6AEB7B68" w14:textId="77777777" w:rsidR="00CA3AE5" w:rsidRPr="001C3626" w:rsidRDefault="00B26588" w:rsidP="004217A9">
                  <w:pPr>
                    <w:pStyle w:val="Tabellentext"/>
                    <w:rPr>
                      <w:szCs w:val="18"/>
                    </w:rPr>
                  </w:pPr>
                  <w:r>
                    <w:rPr>
                      <w:szCs w:val="18"/>
                    </w:rPr>
                    <w:t>18/1:BRUST</w:t>
                  </w:r>
                </w:p>
              </w:tc>
            </w:tr>
            <w:tr w:rsidR="00CA3AE5" w:rsidRPr="00743DF3" w14:paraId="1358D15D" w14:textId="77777777" w:rsidTr="00D34D7F">
              <w:tc>
                <w:tcPr>
                  <w:tcW w:w="2125" w:type="dxa"/>
                  <w:vAlign w:val="center"/>
                </w:tcPr>
                <w:p w14:paraId="4020FA70" w14:textId="77777777" w:rsidR="00CA3AE5" w:rsidRDefault="00B26588" w:rsidP="00CA3AE5">
                  <w:pPr>
                    <w:pStyle w:val="Tabellentext"/>
                    <w:rPr>
                      <w:szCs w:val="18"/>
                    </w:rPr>
                  </w:pPr>
                  <w:r>
                    <w:rPr>
                      <w:szCs w:val="18"/>
                    </w:rPr>
                    <w:t>Zähler</w:t>
                  </w:r>
                </w:p>
              </w:tc>
              <w:tc>
                <w:tcPr>
                  <w:tcW w:w="3755" w:type="dxa"/>
                </w:tcPr>
                <w:p w14:paraId="4C347427" w14:textId="77777777" w:rsidR="00CA3AE5" w:rsidRPr="00955893" w:rsidRDefault="00B26588" w:rsidP="004217A9">
                  <w:pPr>
                    <w:pStyle w:val="CodeOhneSilbentrennung"/>
                    <w:rPr>
                      <w:rStyle w:val="Code"/>
                    </w:rPr>
                  </w:pPr>
                  <w:r>
                    <w:rPr>
                      <w:rStyle w:val="Code"/>
                    </w:rPr>
                    <w:t>HER2NEUSTATUS %==% 1</w:t>
                  </w:r>
                </w:p>
              </w:tc>
            </w:tr>
            <w:tr w:rsidR="00CA3AE5" w:rsidRPr="00743DF3" w14:paraId="4D458D11" w14:textId="77777777" w:rsidTr="00D34D7F">
              <w:tc>
                <w:tcPr>
                  <w:tcW w:w="2125" w:type="dxa"/>
                  <w:vAlign w:val="center"/>
                </w:tcPr>
                <w:p w14:paraId="5164A46A" w14:textId="77777777" w:rsidR="00CA3AE5" w:rsidRDefault="00B26588" w:rsidP="00CA3AE5">
                  <w:pPr>
                    <w:pStyle w:val="Tabellentext"/>
                    <w:rPr>
                      <w:szCs w:val="18"/>
                    </w:rPr>
                  </w:pPr>
                  <w:r>
                    <w:rPr>
                      <w:szCs w:val="18"/>
                    </w:rPr>
                    <w:t>Nenner</w:t>
                  </w:r>
                </w:p>
              </w:tc>
              <w:tc>
                <w:tcPr>
                  <w:tcW w:w="3755" w:type="dxa"/>
                </w:tcPr>
                <w:p w14:paraId="1D04693A" w14:textId="77777777" w:rsidR="00CA3AE5" w:rsidRPr="00955893" w:rsidRDefault="00B26588" w:rsidP="004217A9">
                  <w:pPr>
                    <w:pStyle w:val="CodeOhneSilbentrennung"/>
                    <w:rPr>
                      <w:rStyle w:val="Code"/>
                    </w:rPr>
                  </w:pPr>
                  <w:r>
                    <w:rPr>
                      <w:rStyle w:val="Code"/>
                    </w:rPr>
                    <w:t xml:space="preserve">ARTERKRANK %==% 1 &amp; </w:t>
                  </w:r>
                  <w:r>
                    <w:rPr>
                      <w:rStyle w:val="Code"/>
                    </w:rPr>
                    <w:br/>
                    <w:t xml:space="preserve">OPTHERAPIEENDE %==% 1 &amp; </w:t>
                  </w:r>
                  <w:r>
                    <w:rPr>
                      <w:rStyle w:val="Code"/>
                    </w:rPr>
                    <w:br/>
                    <w:t xml:space="preserve">fn_invasivesMammaCaPrimaer &amp; </w:t>
                  </w:r>
                  <w:r>
                    <w:rPr>
                      <w:rStyle w:val="Code"/>
                    </w:rPr>
                    <w:br/>
                    <w:t xml:space="preserve">HER2NEUSTATUS %in% c(0,1) &amp; </w:t>
                  </w:r>
                  <w:r>
                    <w:rPr>
                      <w:rStyle w:val="Code"/>
                    </w:rPr>
                    <w:br/>
                    <w:t xml:space="preserve">REZEPTORSTATUS %in% c(0,1) &amp; </w:t>
                  </w:r>
                  <w:r>
                    <w:rPr>
                      <w:rStyle w:val="Code"/>
                    </w:rPr>
                    <w:br/>
                    <w:t>VB$KH_ANZAHLFAELLE_HER2 %&gt;% 3</w:t>
                  </w:r>
                </w:p>
              </w:tc>
            </w:tr>
            <w:tr w:rsidR="00CA3AE5" w:rsidRPr="00AC590F" w14:paraId="356504DE" w14:textId="77777777" w:rsidTr="00D34D7F">
              <w:tc>
                <w:tcPr>
                  <w:tcW w:w="2125" w:type="dxa"/>
                  <w:vAlign w:val="center"/>
                </w:tcPr>
                <w:p w14:paraId="0041AB75" w14:textId="77777777" w:rsidR="00CA3AE5" w:rsidRPr="00AC590F" w:rsidRDefault="00B26588" w:rsidP="00CA3AE5">
                  <w:pPr>
                    <w:pStyle w:val="Tabellentext"/>
                    <w:rPr>
                      <w:rFonts w:cstheme="minorHAnsi"/>
                      <w:szCs w:val="18"/>
                    </w:rPr>
                  </w:pPr>
                  <w:r w:rsidRPr="00AC590F">
                    <w:rPr>
                      <w:rFonts w:cs="Calibri"/>
                      <w:szCs w:val="18"/>
                    </w:rPr>
                    <w:t>Darstellung</w:t>
                  </w:r>
                </w:p>
              </w:tc>
              <w:tc>
                <w:tcPr>
                  <w:tcW w:w="3755" w:type="dxa"/>
                  <w:vAlign w:val="center"/>
                </w:tcPr>
                <w:p w14:paraId="725B58A7" w14:textId="77777777" w:rsidR="00CA3AE5" w:rsidRPr="00AC590F" w:rsidRDefault="00B26588"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79005339" w14:textId="77777777" w:rsidTr="00D34D7F">
              <w:tc>
                <w:tcPr>
                  <w:tcW w:w="2125" w:type="dxa"/>
                  <w:tcBorders>
                    <w:bottom w:val="single" w:sz="4" w:space="0" w:color="BFBFBF" w:themeColor="background1" w:themeShade="BF"/>
                  </w:tcBorders>
                  <w:vAlign w:val="center"/>
                </w:tcPr>
                <w:p w14:paraId="7F7886CC" w14:textId="77777777" w:rsidR="00CA3AE5" w:rsidRPr="00AC590F" w:rsidRDefault="00B26588"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4DD82B42" w14:textId="77777777" w:rsidR="00CA3AE5" w:rsidRPr="00AC590F" w:rsidRDefault="00B26588" w:rsidP="004217A9">
                  <w:pPr>
                    <w:pStyle w:val="Tabellentext"/>
                    <w:rPr>
                      <w:rFonts w:cstheme="minorHAnsi"/>
                      <w:szCs w:val="18"/>
                    </w:rPr>
                  </w:pPr>
                  <w:r>
                    <w:rPr>
                      <w:rFonts w:cs="Calibri"/>
                      <w:szCs w:val="18"/>
                    </w:rPr>
                    <w:t>-</w:t>
                  </w:r>
                </w:p>
              </w:tc>
            </w:tr>
          </w:tbl>
          <w:p w14:paraId="1C85A027" w14:textId="77777777" w:rsidR="00CA3AE5" w:rsidRPr="00E3098F" w:rsidRDefault="00B26588"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2C4FD826"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21D2F979" w14:textId="77777777" w:rsidR="00CA3AE5" w:rsidRPr="00E37ACC" w:rsidRDefault="00B26588"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21608AE0"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35B950E1" w14:textId="77777777" w:rsidR="00CA3AE5" w:rsidRPr="00A20477" w:rsidRDefault="00B26588" w:rsidP="00CA3AE5">
                  <w:pPr>
                    <w:pStyle w:val="Tabellenkopf"/>
                    <w:rPr>
                      <w:szCs w:val="18"/>
                    </w:rPr>
                  </w:pPr>
                  <w:r>
                    <w:rPr>
                      <w:szCs w:val="18"/>
                    </w:rPr>
                    <w:t>E (expected)</w:t>
                  </w:r>
                </w:p>
              </w:tc>
            </w:tr>
            <w:tr w:rsidR="00CA3AE5" w:rsidRPr="00743DF3" w14:paraId="30F5160E" w14:textId="77777777" w:rsidTr="00D34D7F">
              <w:tc>
                <w:tcPr>
                  <w:tcW w:w="2125" w:type="dxa"/>
                  <w:tcBorders>
                    <w:top w:val="single" w:sz="4" w:space="0" w:color="BFBFBF" w:themeColor="background1" w:themeShade="BF"/>
                  </w:tcBorders>
                  <w:vAlign w:val="center"/>
                </w:tcPr>
                <w:p w14:paraId="0FBC83A0" w14:textId="77777777" w:rsidR="00CA3AE5" w:rsidRDefault="00B26588"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4E125935" w14:textId="77777777" w:rsidR="00CA3AE5" w:rsidRPr="00CD53BC" w:rsidRDefault="00B26588" w:rsidP="004217A9">
                  <w:pPr>
                    <w:pStyle w:val="Tabellentext"/>
                    <w:rPr>
                      <w:szCs w:val="18"/>
                    </w:rPr>
                  </w:pPr>
                  <w:r>
                    <w:rPr>
                      <w:szCs w:val="18"/>
                    </w:rPr>
                    <w:t>Kalkulatorische Kennzahl</w:t>
                  </w:r>
                </w:p>
              </w:tc>
            </w:tr>
            <w:tr w:rsidR="00CA3AE5" w:rsidRPr="00743DF3" w14:paraId="25DFA0E6" w14:textId="77777777" w:rsidTr="00D34D7F">
              <w:tc>
                <w:tcPr>
                  <w:tcW w:w="2125" w:type="dxa"/>
                  <w:vAlign w:val="center"/>
                </w:tcPr>
                <w:p w14:paraId="455BDBB8" w14:textId="79BEE9C5" w:rsidR="00CA3AE5" w:rsidRPr="00A20477" w:rsidRDefault="00B0196F" w:rsidP="00CA3AE5">
                  <w:pPr>
                    <w:pStyle w:val="Tabellentext"/>
                    <w:rPr>
                      <w:szCs w:val="18"/>
                    </w:rPr>
                  </w:pPr>
                  <w:del w:id="23" w:author="IQTIG" w:date="2020-04-27T15:03:00Z">
                    <w:r>
                      <w:rPr>
                        <w:szCs w:val="18"/>
                      </w:rPr>
                      <w:delText>Kennzahl-</w:delText>
                    </w:r>
                  </w:del>
                  <w:r w:rsidR="00B26588">
                    <w:rPr>
                      <w:szCs w:val="18"/>
                    </w:rPr>
                    <w:t>ID</w:t>
                  </w:r>
                </w:p>
              </w:tc>
              <w:tc>
                <w:tcPr>
                  <w:tcW w:w="3755" w:type="dxa"/>
                  <w:vAlign w:val="center"/>
                </w:tcPr>
                <w:p w14:paraId="70090A5E" w14:textId="77777777" w:rsidR="00CA3AE5" w:rsidRPr="001258DD" w:rsidRDefault="00B26588" w:rsidP="004217A9">
                  <w:pPr>
                    <w:pStyle w:val="Tabellentext"/>
                    <w:rPr>
                      <w:color w:val="000000"/>
                      <w:szCs w:val="18"/>
                      <w:lang w:eastAsia="de-DE"/>
                    </w:rPr>
                  </w:pPr>
                  <w:r>
                    <w:rPr>
                      <w:color w:val="000000"/>
                      <w:szCs w:val="18"/>
                    </w:rPr>
                    <w:t>E_52267</w:t>
                  </w:r>
                </w:p>
              </w:tc>
            </w:tr>
            <w:tr w:rsidR="00CA3AE5" w:rsidRPr="00743DF3" w14:paraId="59FEE9AC" w14:textId="77777777" w:rsidTr="00D34D7F">
              <w:tc>
                <w:tcPr>
                  <w:tcW w:w="2125" w:type="dxa"/>
                  <w:vAlign w:val="center"/>
                </w:tcPr>
                <w:p w14:paraId="0F2C6F00" w14:textId="77777777" w:rsidR="00CA3AE5" w:rsidRDefault="00B26588" w:rsidP="00CA3AE5">
                  <w:pPr>
                    <w:pStyle w:val="Tabellentext"/>
                    <w:rPr>
                      <w:szCs w:val="18"/>
                    </w:rPr>
                  </w:pPr>
                  <w:r>
                    <w:rPr>
                      <w:szCs w:val="18"/>
                    </w:rPr>
                    <w:t>Bezug zu QS-Ergebnissen</w:t>
                  </w:r>
                </w:p>
              </w:tc>
              <w:tc>
                <w:tcPr>
                  <w:tcW w:w="3755" w:type="dxa"/>
                  <w:vAlign w:val="center"/>
                </w:tcPr>
                <w:p w14:paraId="36AB0581" w14:textId="77777777" w:rsidR="00CA3AE5" w:rsidRDefault="00B26588" w:rsidP="004217A9">
                  <w:pPr>
                    <w:pStyle w:val="Tabellentext"/>
                    <w:rPr>
                      <w:szCs w:val="18"/>
                    </w:rPr>
                  </w:pPr>
                  <w:r>
                    <w:rPr>
                      <w:szCs w:val="18"/>
                    </w:rPr>
                    <w:t>52267</w:t>
                  </w:r>
                </w:p>
              </w:tc>
            </w:tr>
            <w:tr w:rsidR="00CA3AE5" w:rsidRPr="00743DF3" w14:paraId="37A4BE81" w14:textId="77777777" w:rsidTr="00D34D7F">
              <w:tc>
                <w:tcPr>
                  <w:tcW w:w="2125" w:type="dxa"/>
                  <w:vAlign w:val="center"/>
                </w:tcPr>
                <w:p w14:paraId="23575416" w14:textId="77777777" w:rsidR="00CA3AE5" w:rsidRDefault="00B26588" w:rsidP="00CA3AE5">
                  <w:pPr>
                    <w:pStyle w:val="Tabellentext"/>
                    <w:rPr>
                      <w:szCs w:val="18"/>
                    </w:rPr>
                  </w:pPr>
                  <w:r>
                    <w:rPr>
                      <w:szCs w:val="18"/>
                    </w:rPr>
                    <w:t>Bezug zum Verfahren</w:t>
                  </w:r>
                </w:p>
              </w:tc>
              <w:tc>
                <w:tcPr>
                  <w:tcW w:w="3755" w:type="dxa"/>
                  <w:vAlign w:val="center"/>
                </w:tcPr>
                <w:p w14:paraId="68419958" w14:textId="77777777" w:rsidR="00CA3AE5" w:rsidRDefault="00B26588" w:rsidP="004217A9">
                  <w:pPr>
                    <w:pStyle w:val="Tabellentext"/>
                    <w:rPr>
                      <w:szCs w:val="18"/>
                    </w:rPr>
                  </w:pPr>
                  <w:r>
                    <w:rPr>
                      <w:szCs w:val="18"/>
                    </w:rPr>
                    <w:t>DeQS</w:t>
                  </w:r>
                </w:p>
              </w:tc>
            </w:tr>
            <w:tr w:rsidR="00CA3AE5" w:rsidRPr="00743DF3" w14:paraId="142B936B" w14:textId="77777777" w:rsidTr="00D34D7F">
              <w:tc>
                <w:tcPr>
                  <w:tcW w:w="2125" w:type="dxa"/>
                  <w:tcBorders>
                    <w:bottom w:val="single" w:sz="4" w:space="0" w:color="BFBFBF" w:themeColor="background1" w:themeShade="BF"/>
                  </w:tcBorders>
                  <w:vAlign w:val="center"/>
                </w:tcPr>
                <w:p w14:paraId="462D262B" w14:textId="77777777" w:rsidR="00CA3AE5" w:rsidRDefault="00B26588" w:rsidP="00CA3AE5">
                  <w:pPr>
                    <w:pStyle w:val="Tabellentext"/>
                    <w:rPr>
                      <w:szCs w:val="18"/>
                    </w:rPr>
                  </w:pPr>
                  <w:r>
                    <w:rPr>
                      <w:szCs w:val="18"/>
                    </w:rPr>
                    <w:t>Sortierung</w:t>
                  </w:r>
                </w:p>
              </w:tc>
              <w:tc>
                <w:tcPr>
                  <w:tcW w:w="3755" w:type="dxa"/>
                  <w:vAlign w:val="center"/>
                </w:tcPr>
                <w:p w14:paraId="4D1E0827" w14:textId="77777777" w:rsidR="00CA3AE5" w:rsidRDefault="00B26588" w:rsidP="004217A9">
                  <w:pPr>
                    <w:pStyle w:val="Tabellentext"/>
                    <w:rPr>
                      <w:szCs w:val="18"/>
                    </w:rPr>
                  </w:pPr>
                  <w:r>
                    <w:rPr>
                      <w:szCs w:val="18"/>
                    </w:rPr>
                    <w:t>-</w:t>
                  </w:r>
                </w:p>
              </w:tc>
            </w:tr>
            <w:tr w:rsidR="00CA3AE5" w:rsidRPr="00743DF3" w14:paraId="30C33BCC" w14:textId="77777777" w:rsidTr="00D34D7F">
              <w:tc>
                <w:tcPr>
                  <w:tcW w:w="2125" w:type="dxa"/>
                  <w:tcBorders>
                    <w:top w:val="single" w:sz="4" w:space="0" w:color="BFBFBF" w:themeColor="background1" w:themeShade="BF"/>
                  </w:tcBorders>
                  <w:vAlign w:val="center"/>
                </w:tcPr>
                <w:p w14:paraId="66C31BC7" w14:textId="77777777" w:rsidR="00CA3AE5" w:rsidRDefault="00B26588" w:rsidP="00CA3AE5">
                  <w:pPr>
                    <w:pStyle w:val="Tabellentext"/>
                    <w:rPr>
                      <w:szCs w:val="18"/>
                    </w:rPr>
                  </w:pPr>
                  <w:r>
                    <w:rPr>
                      <w:szCs w:val="18"/>
                    </w:rPr>
                    <w:t>Rechenregel</w:t>
                  </w:r>
                </w:p>
              </w:tc>
              <w:tc>
                <w:tcPr>
                  <w:tcW w:w="3755" w:type="dxa"/>
                  <w:vAlign w:val="center"/>
                </w:tcPr>
                <w:p w14:paraId="660D8C10" w14:textId="2C1B24A0" w:rsidR="00CA3AE5" w:rsidRDefault="00B26588" w:rsidP="004217A9">
                  <w:pPr>
                    <w:pStyle w:val="Tabellentext"/>
                    <w:rPr>
                      <w:szCs w:val="18"/>
                    </w:rPr>
                  </w:pPr>
                  <w:r>
                    <w:rPr>
                      <w:szCs w:val="18"/>
                    </w:rPr>
                    <w:t xml:space="preserve">Erwartete Rate an Patientinnen und Patienten mit positivem HER2-Status, risikoadjustiert nach logistischem MAMMA-Score für </w:t>
                  </w:r>
                  <w:del w:id="24" w:author="IQTIG" w:date="2020-04-27T15:03:00Z">
                    <w:r w:rsidR="00B0196F">
                      <w:rPr>
                        <w:szCs w:val="18"/>
                      </w:rPr>
                      <w:delText>QI-</w:delText>
                    </w:r>
                  </w:del>
                  <w:r>
                    <w:rPr>
                      <w:szCs w:val="18"/>
                    </w:rPr>
                    <w:t>ID 52267_52278</w:t>
                  </w:r>
                </w:p>
              </w:tc>
            </w:tr>
            <w:tr w:rsidR="00CA3AE5" w:rsidRPr="00743DF3" w14:paraId="5D1EA4D9" w14:textId="77777777" w:rsidTr="00D34D7F">
              <w:tc>
                <w:tcPr>
                  <w:tcW w:w="2125" w:type="dxa"/>
                  <w:tcBorders>
                    <w:top w:val="single" w:sz="4" w:space="0" w:color="BFBFBF" w:themeColor="background1" w:themeShade="BF"/>
                  </w:tcBorders>
                  <w:vAlign w:val="center"/>
                </w:tcPr>
                <w:p w14:paraId="4CD9CFDC" w14:textId="77777777" w:rsidR="00CA3AE5" w:rsidRPr="00A20477" w:rsidRDefault="00B26588"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5B080117" w14:textId="77777777" w:rsidR="00CA3AE5" w:rsidRPr="00CD53BC" w:rsidRDefault="00B26588" w:rsidP="004217A9">
                  <w:pPr>
                    <w:pStyle w:val="Tabellentext"/>
                    <w:rPr>
                      <w:szCs w:val="18"/>
                    </w:rPr>
                  </w:pPr>
                  <w:r>
                    <w:rPr>
                      <w:szCs w:val="18"/>
                    </w:rPr>
                    <w:t>Mittelwert</w:t>
                  </w:r>
                </w:p>
              </w:tc>
            </w:tr>
            <w:tr w:rsidR="00CA3AE5" w:rsidRPr="00743DF3" w14:paraId="28E16DE5" w14:textId="77777777" w:rsidTr="00D34D7F">
              <w:tc>
                <w:tcPr>
                  <w:tcW w:w="2125" w:type="dxa"/>
                  <w:vAlign w:val="center"/>
                </w:tcPr>
                <w:p w14:paraId="7BA6FC55" w14:textId="77777777" w:rsidR="00CA3AE5" w:rsidRDefault="00B26588" w:rsidP="00CA3AE5">
                  <w:pPr>
                    <w:pStyle w:val="Tabellentext"/>
                    <w:rPr>
                      <w:szCs w:val="18"/>
                    </w:rPr>
                  </w:pPr>
                  <w:r>
                    <w:rPr>
                      <w:szCs w:val="18"/>
                    </w:rPr>
                    <w:t>Teildatensatz</w:t>
                  </w:r>
                  <w:r>
                    <w:rPr>
                      <w:szCs w:val="18"/>
                    </w:rPr>
                    <w:t>bezug</w:t>
                  </w:r>
                </w:p>
              </w:tc>
              <w:tc>
                <w:tcPr>
                  <w:tcW w:w="3755" w:type="dxa"/>
                  <w:vAlign w:val="center"/>
                </w:tcPr>
                <w:p w14:paraId="502B5179" w14:textId="77777777" w:rsidR="00CA3AE5" w:rsidRPr="001C3626" w:rsidRDefault="00B26588" w:rsidP="004217A9">
                  <w:pPr>
                    <w:pStyle w:val="Tabellentext"/>
                    <w:rPr>
                      <w:szCs w:val="18"/>
                    </w:rPr>
                  </w:pPr>
                  <w:r>
                    <w:rPr>
                      <w:szCs w:val="18"/>
                    </w:rPr>
                    <w:t>18/1:BRUST</w:t>
                  </w:r>
                </w:p>
              </w:tc>
            </w:tr>
            <w:tr w:rsidR="00CA3AE5" w:rsidRPr="00743DF3" w14:paraId="0CDCF573" w14:textId="77777777" w:rsidTr="00D34D7F">
              <w:tc>
                <w:tcPr>
                  <w:tcW w:w="2125" w:type="dxa"/>
                  <w:vAlign w:val="center"/>
                </w:tcPr>
                <w:p w14:paraId="6B41A2FC" w14:textId="77777777" w:rsidR="00CA3AE5" w:rsidRDefault="00B26588" w:rsidP="00CA3AE5">
                  <w:pPr>
                    <w:pStyle w:val="Tabellentext"/>
                    <w:rPr>
                      <w:szCs w:val="18"/>
                    </w:rPr>
                  </w:pPr>
                  <w:r>
                    <w:rPr>
                      <w:szCs w:val="18"/>
                    </w:rPr>
                    <w:t>Zähler</w:t>
                  </w:r>
                </w:p>
              </w:tc>
              <w:tc>
                <w:tcPr>
                  <w:tcW w:w="3755" w:type="dxa"/>
                </w:tcPr>
                <w:p w14:paraId="5016919C" w14:textId="77777777" w:rsidR="00CA3AE5" w:rsidRPr="00955893" w:rsidRDefault="00B26588" w:rsidP="004217A9">
                  <w:pPr>
                    <w:pStyle w:val="CodeOhneSilbentrennung"/>
                    <w:rPr>
                      <w:rStyle w:val="Code"/>
                    </w:rPr>
                  </w:pPr>
                  <w:r>
                    <w:rPr>
                      <w:rStyle w:val="Code"/>
                    </w:rPr>
                    <w:t>fn_M18N1Score_52267_52278</w:t>
                  </w:r>
                </w:p>
              </w:tc>
            </w:tr>
            <w:tr w:rsidR="00CA3AE5" w:rsidRPr="00743DF3" w14:paraId="05C75EE1" w14:textId="77777777" w:rsidTr="00D34D7F">
              <w:tc>
                <w:tcPr>
                  <w:tcW w:w="2125" w:type="dxa"/>
                  <w:vAlign w:val="center"/>
                </w:tcPr>
                <w:p w14:paraId="13C10636" w14:textId="77777777" w:rsidR="00CA3AE5" w:rsidRDefault="00B26588" w:rsidP="00CA3AE5">
                  <w:pPr>
                    <w:pStyle w:val="Tabellentext"/>
                    <w:rPr>
                      <w:szCs w:val="18"/>
                    </w:rPr>
                  </w:pPr>
                  <w:r>
                    <w:rPr>
                      <w:szCs w:val="18"/>
                    </w:rPr>
                    <w:t>Nenner</w:t>
                  </w:r>
                </w:p>
              </w:tc>
              <w:tc>
                <w:tcPr>
                  <w:tcW w:w="3755" w:type="dxa"/>
                </w:tcPr>
                <w:p w14:paraId="6F17F964" w14:textId="77777777" w:rsidR="00CA3AE5" w:rsidRPr="00955893" w:rsidRDefault="00B26588" w:rsidP="004217A9">
                  <w:pPr>
                    <w:pStyle w:val="CodeOhneSilbentrennung"/>
                    <w:rPr>
                      <w:rStyle w:val="Code"/>
                    </w:rPr>
                  </w:pPr>
                  <w:r>
                    <w:rPr>
                      <w:rStyle w:val="Code"/>
                    </w:rPr>
                    <w:t xml:space="preserve">ARTERKRANK %==% 1 &amp; </w:t>
                  </w:r>
                  <w:r>
                    <w:rPr>
                      <w:rStyle w:val="Code"/>
                    </w:rPr>
                    <w:br/>
                  </w:r>
                  <w:r>
                    <w:rPr>
                      <w:rStyle w:val="Code"/>
                    </w:rPr>
                    <w:t xml:space="preserve">OPTHERAPIEENDE %==% 1 &amp; </w:t>
                  </w:r>
                  <w:r>
                    <w:rPr>
                      <w:rStyle w:val="Code"/>
                    </w:rPr>
                    <w:br/>
                    <w:t xml:space="preserve">fn_invasivesMammaCaPrimaer &amp; </w:t>
                  </w:r>
                  <w:r>
                    <w:rPr>
                      <w:rStyle w:val="Code"/>
                    </w:rPr>
                    <w:br/>
                    <w:t xml:space="preserve">HER2NEUSTATUS %in% c(0,1) &amp; </w:t>
                  </w:r>
                  <w:r>
                    <w:rPr>
                      <w:rStyle w:val="Code"/>
                    </w:rPr>
                    <w:br/>
                  </w:r>
                  <w:r>
                    <w:rPr>
                      <w:rStyle w:val="Code"/>
                    </w:rPr>
                    <w:lastRenderedPageBreak/>
                    <w:t xml:space="preserve">REZEPTORSTATUS %in% c(0,1) &amp; </w:t>
                  </w:r>
                  <w:r>
                    <w:rPr>
                      <w:rStyle w:val="Code"/>
                    </w:rPr>
                    <w:br/>
                    <w:t>VB$KH_ANZAHLFAELLE_HER2 %&gt;% 3</w:t>
                  </w:r>
                </w:p>
              </w:tc>
            </w:tr>
            <w:tr w:rsidR="00CA3AE5" w:rsidRPr="00AC590F" w14:paraId="5E2F848C" w14:textId="77777777" w:rsidTr="00D34D7F">
              <w:tc>
                <w:tcPr>
                  <w:tcW w:w="2125" w:type="dxa"/>
                  <w:vAlign w:val="center"/>
                </w:tcPr>
                <w:p w14:paraId="4C8F806E" w14:textId="77777777" w:rsidR="00CA3AE5" w:rsidRPr="00AC590F" w:rsidRDefault="00B26588" w:rsidP="00CA3AE5">
                  <w:pPr>
                    <w:pStyle w:val="Tabellentext"/>
                    <w:rPr>
                      <w:rFonts w:cstheme="minorHAnsi"/>
                      <w:szCs w:val="18"/>
                    </w:rPr>
                  </w:pPr>
                  <w:r w:rsidRPr="00AC590F">
                    <w:rPr>
                      <w:rFonts w:cs="Calibri"/>
                      <w:szCs w:val="18"/>
                    </w:rPr>
                    <w:lastRenderedPageBreak/>
                    <w:t>Darstellung</w:t>
                  </w:r>
                </w:p>
              </w:tc>
              <w:tc>
                <w:tcPr>
                  <w:tcW w:w="3755" w:type="dxa"/>
                  <w:vAlign w:val="center"/>
                </w:tcPr>
                <w:p w14:paraId="383ED99F" w14:textId="77777777" w:rsidR="00CA3AE5" w:rsidRPr="00AC590F" w:rsidRDefault="00B26588"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7DD13DE0" w14:textId="77777777" w:rsidTr="00D34D7F">
              <w:tc>
                <w:tcPr>
                  <w:tcW w:w="2125" w:type="dxa"/>
                  <w:tcBorders>
                    <w:bottom w:val="single" w:sz="4" w:space="0" w:color="BFBFBF" w:themeColor="background1" w:themeShade="BF"/>
                  </w:tcBorders>
                  <w:vAlign w:val="center"/>
                </w:tcPr>
                <w:p w14:paraId="5FFCDC41" w14:textId="77777777" w:rsidR="00CA3AE5" w:rsidRPr="00AC590F" w:rsidRDefault="00B26588"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029A8AF3" w14:textId="77777777" w:rsidR="00CA3AE5" w:rsidRPr="00AC590F" w:rsidRDefault="00B26588" w:rsidP="004217A9">
                  <w:pPr>
                    <w:pStyle w:val="Tabellentext"/>
                    <w:rPr>
                      <w:rFonts w:cstheme="minorHAnsi"/>
                      <w:szCs w:val="18"/>
                    </w:rPr>
                  </w:pPr>
                  <w:r>
                    <w:rPr>
                      <w:rFonts w:cs="Calibri"/>
                      <w:szCs w:val="18"/>
                    </w:rPr>
                    <w:t>-</w:t>
                  </w:r>
                </w:p>
              </w:tc>
            </w:tr>
          </w:tbl>
          <w:p w14:paraId="5F3FC405" w14:textId="77777777" w:rsidR="00CA3AE5" w:rsidRPr="00E3098F" w:rsidRDefault="00B26588"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3B9B5C4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23E59A" w14:textId="77777777" w:rsidR="00CA3AE5" w:rsidRPr="00E37ACC" w:rsidRDefault="00B26588" w:rsidP="00CA3AE5">
            <w:pPr>
              <w:pStyle w:val="Tabellenkopf"/>
            </w:pPr>
            <w:r w:rsidRPr="00E37ACC">
              <w:lastRenderedPageBreak/>
              <w:t>Verwendete Funktionen</w:t>
            </w:r>
          </w:p>
        </w:tc>
        <w:tc>
          <w:tcPr>
            <w:tcW w:w="5885" w:type="dxa"/>
          </w:tcPr>
          <w:p w14:paraId="122BF67A" w14:textId="77777777" w:rsidR="00926BD3" w:rsidRPr="00926BD3" w:rsidRDefault="00B26588"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fn_invasivesMammaCaPrimaer</w:t>
            </w:r>
            <w:r>
              <w:rPr>
                <w:rStyle w:val="Code"/>
                <w:rFonts w:cs="Arial"/>
                <w:szCs w:val="21"/>
              </w:rPr>
              <w:br/>
              <w:t>fn_M18N1Score_52267_52278</w:t>
            </w:r>
          </w:p>
        </w:tc>
      </w:tr>
      <w:tr w:rsidR="00CA3AE5" w14:paraId="5E57B34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2F9483" w14:textId="77777777" w:rsidR="00CA3AE5" w:rsidRPr="00E37ACC" w:rsidRDefault="00B26588" w:rsidP="00CA3AE5">
            <w:pPr>
              <w:pStyle w:val="Tabellenkopf"/>
            </w:pPr>
            <w:r w:rsidRPr="00E37ACC">
              <w:t>Verwendete Listen</w:t>
            </w:r>
          </w:p>
        </w:tc>
        <w:tc>
          <w:tcPr>
            <w:tcW w:w="5885" w:type="dxa"/>
          </w:tcPr>
          <w:p w14:paraId="06615071" w14:textId="77777777" w:rsidR="00CA3AE5" w:rsidRPr="00926BD3" w:rsidRDefault="00B26588" w:rsidP="00AA7D5D">
            <w:pPr>
              <w:pStyle w:val="CodeOhneSilbentrennung"/>
              <w:cnfStyle w:val="000000000000" w:firstRow="0" w:lastRow="0" w:firstColumn="0" w:lastColumn="0" w:oddVBand="0" w:evenVBand="0" w:oddHBand="0" w:evenHBand="0" w:firstRowFirstColumn="0" w:firstRowLastColumn="0" w:lastRowFirstColumn="0" w:lastRowLastColumn="0"/>
            </w:pPr>
            <w:r>
              <w:t>ICD_O_3_InvasivesMammaCaPrimaer</w:t>
            </w:r>
          </w:p>
        </w:tc>
      </w:tr>
      <w:tr w:rsidR="00CA3AE5" w14:paraId="4B9D524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85756B" w14:textId="77777777" w:rsidR="00CA3AE5" w:rsidRPr="00E37ACC" w:rsidRDefault="00B26588" w:rsidP="00CA3AE5">
            <w:pPr>
              <w:pStyle w:val="Tabellenkopf"/>
            </w:pPr>
            <w:r>
              <w:t>Darstellung</w:t>
            </w:r>
          </w:p>
        </w:tc>
        <w:tc>
          <w:tcPr>
            <w:tcW w:w="5885" w:type="dxa"/>
          </w:tcPr>
          <w:p w14:paraId="4BF686C7" w14:textId="77777777" w:rsidR="00CA3AE5" w:rsidRPr="00DD70A1" w:rsidRDefault="00B2658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663A8F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69C99A" w14:textId="77777777" w:rsidR="00CA3AE5" w:rsidRPr="00E37ACC" w:rsidRDefault="00B26588" w:rsidP="00CA3AE5">
            <w:pPr>
              <w:pStyle w:val="Tabellenkopf"/>
            </w:pPr>
            <w:r>
              <w:t>Grafik</w:t>
            </w:r>
          </w:p>
        </w:tc>
        <w:tc>
          <w:tcPr>
            <w:tcW w:w="5885" w:type="dxa"/>
          </w:tcPr>
          <w:p w14:paraId="0E67FD0E" w14:textId="77777777" w:rsidR="00CA3AE5" w:rsidRPr="00DD70A1" w:rsidRDefault="00B2658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793A56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563CB5" w14:textId="77777777" w:rsidR="00CA3AE5" w:rsidRPr="00E37ACC" w:rsidRDefault="00B26588" w:rsidP="00CA3AE5">
            <w:pPr>
              <w:pStyle w:val="Tabellenkopf"/>
            </w:pPr>
            <w:r>
              <w:t>Vergleichbarkeit mit Vorjahresergebnissen</w:t>
            </w:r>
          </w:p>
        </w:tc>
        <w:tc>
          <w:tcPr>
            <w:tcW w:w="5885" w:type="dxa"/>
          </w:tcPr>
          <w:p w14:paraId="1F63ED4F" w14:textId="77777777" w:rsidR="00CA3AE5" w:rsidRDefault="00B26588"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563E0324" w14:textId="77777777" w:rsidR="009E1781" w:rsidRDefault="00B26588" w:rsidP="00AA7E2B">
      <w:pPr>
        <w:pStyle w:val="Tabellentext"/>
        <w:spacing w:before="0" w:after="0" w:line="20" w:lineRule="exact"/>
        <w:ind w:left="0" w:right="0"/>
      </w:pPr>
    </w:p>
    <w:p w14:paraId="240B4CEE" w14:textId="77777777" w:rsidR="00AA6540" w:rsidRDefault="00AA6540">
      <w:pPr>
        <w:sectPr w:rsidR="00AA6540" w:rsidSect="00AD6E6F">
          <w:pgSz w:w="11906" w:h="16838"/>
          <w:pgMar w:top="1418" w:right="1134" w:bottom="1418" w:left="1701" w:header="454" w:footer="737" w:gutter="0"/>
          <w:cols w:space="708"/>
          <w:docGrid w:linePitch="360"/>
        </w:sectPr>
      </w:pPr>
    </w:p>
    <w:p w14:paraId="6092F98F" w14:textId="77777777" w:rsidR="007F3806" w:rsidRPr="007F3806" w:rsidRDefault="00B26588" w:rsidP="007F3806">
      <w:pPr>
        <w:pStyle w:val="Absatzberschriftebene3nurinNavigation"/>
      </w:pPr>
      <w:r w:rsidRPr="007F3806">
        <w:lastRenderedPageBreak/>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2E70E8DC"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017CDE83" w14:textId="77777777" w:rsidR="00890E2F" w:rsidRPr="001E2092" w:rsidRDefault="00B26588" w:rsidP="00890E2F">
            <w:pPr>
              <w:pStyle w:val="Tabellenkopf"/>
              <w:rPr>
                <w:szCs w:val="20"/>
              </w:rPr>
            </w:pPr>
            <w:r>
              <w:t>Referenzwahrscheinlichkeit</w:t>
            </w:r>
            <w:r w:rsidRPr="00B8324E">
              <w:t xml:space="preserve">: </w:t>
            </w:r>
            <w:r>
              <w:rPr>
                <w:szCs w:val="20"/>
              </w:rPr>
              <w:t>3,166 % (Odds: 0,032)</w:t>
            </w:r>
          </w:p>
        </w:tc>
      </w:tr>
      <w:tr w:rsidR="00BA23B7" w:rsidRPr="009E2B0C" w14:paraId="6E4E92F0"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3CA20C47" w14:textId="77777777" w:rsidR="00BA23B7" w:rsidRPr="001E2092" w:rsidRDefault="00B26588"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2FBDC24B" w14:textId="77777777" w:rsidR="00BA23B7" w:rsidRPr="001E2092" w:rsidRDefault="00B26588"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1DD385C6" w14:textId="77777777" w:rsidR="00BA23B7" w:rsidRPr="001E2092" w:rsidRDefault="00B26588"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56BFBE31" w14:textId="77777777" w:rsidR="00BA23B7" w:rsidRPr="001E2092" w:rsidRDefault="00B26588"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14F03FA9" w14:textId="77777777" w:rsidR="00BA23B7" w:rsidRPr="001E2092" w:rsidRDefault="00B26588"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5FC6F269" w14:textId="77777777" w:rsidR="00BA23B7" w:rsidRPr="001E2092" w:rsidRDefault="00B26588" w:rsidP="00AD6C60">
            <w:pPr>
              <w:pStyle w:val="Tabellenkopf"/>
              <w:ind w:left="0"/>
              <w:jc w:val="right"/>
              <w:rPr>
                <w:szCs w:val="18"/>
              </w:rPr>
            </w:pPr>
            <w:r>
              <w:rPr>
                <w:szCs w:val="18"/>
              </w:rPr>
              <w:t>95 %-Vertrau</w:t>
            </w:r>
            <w:r>
              <w:rPr>
                <w:szCs w:val="18"/>
              </w:rPr>
              <w:t>ensbereich</w:t>
            </w:r>
          </w:p>
        </w:tc>
      </w:tr>
      <w:tr w:rsidR="00BA23B7" w:rsidRPr="00743DF3" w14:paraId="70C39987"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767F780" w14:textId="77777777" w:rsidR="00BA23B7" w:rsidRPr="001E2092" w:rsidRDefault="00B26588" w:rsidP="00C25810">
            <w:pPr>
              <w:pStyle w:val="Tabellentext"/>
              <w:rPr>
                <w:szCs w:val="18"/>
              </w:rPr>
            </w:pPr>
            <w:r>
              <w:rPr>
                <w:szCs w:val="18"/>
              </w:rPr>
              <w:t>Konstante</w:t>
            </w:r>
          </w:p>
        </w:tc>
        <w:tc>
          <w:tcPr>
            <w:tcW w:w="1013" w:type="pct"/>
          </w:tcPr>
          <w:p w14:paraId="4A8EBC25" w14:textId="77777777" w:rsidR="00BA23B7" w:rsidRPr="001E2092" w:rsidRDefault="00B26588" w:rsidP="009E6F3B">
            <w:pPr>
              <w:pStyle w:val="Tabellentext"/>
              <w:jc w:val="right"/>
              <w:rPr>
                <w:szCs w:val="18"/>
              </w:rPr>
            </w:pPr>
            <w:r>
              <w:rPr>
                <w:szCs w:val="18"/>
              </w:rPr>
              <w:t>-3,420511549663084</w:t>
            </w:r>
          </w:p>
        </w:tc>
        <w:tc>
          <w:tcPr>
            <w:tcW w:w="390" w:type="pct"/>
          </w:tcPr>
          <w:p w14:paraId="60D4BEB1" w14:textId="77777777" w:rsidR="00BA23B7" w:rsidRPr="001E2092" w:rsidRDefault="00B26588" w:rsidP="004D14B9">
            <w:pPr>
              <w:pStyle w:val="Tabellentext"/>
              <w:ind w:left="0"/>
              <w:jc w:val="right"/>
              <w:rPr>
                <w:szCs w:val="18"/>
              </w:rPr>
            </w:pPr>
            <w:r>
              <w:rPr>
                <w:szCs w:val="18"/>
              </w:rPr>
              <w:t>0,091</w:t>
            </w:r>
          </w:p>
        </w:tc>
        <w:tc>
          <w:tcPr>
            <w:tcW w:w="548" w:type="pct"/>
          </w:tcPr>
          <w:p w14:paraId="5CA471AD" w14:textId="77777777" w:rsidR="00BA23B7" w:rsidRPr="001E2092" w:rsidRDefault="00B26588" w:rsidP="009E6F3B">
            <w:pPr>
              <w:pStyle w:val="Tabellentext"/>
              <w:jc w:val="right"/>
              <w:rPr>
                <w:szCs w:val="18"/>
              </w:rPr>
            </w:pPr>
            <w:r>
              <w:rPr>
                <w:szCs w:val="18"/>
              </w:rPr>
              <w:t>-37,713</w:t>
            </w:r>
          </w:p>
        </w:tc>
        <w:tc>
          <w:tcPr>
            <w:tcW w:w="468" w:type="pct"/>
          </w:tcPr>
          <w:p w14:paraId="2BA9F0D6" w14:textId="77777777" w:rsidR="00BA23B7" w:rsidRPr="001E2092" w:rsidRDefault="00B26588" w:rsidP="004D14B9">
            <w:pPr>
              <w:pStyle w:val="Tabellentext"/>
              <w:ind w:left="6"/>
              <w:jc w:val="right"/>
              <w:rPr>
                <w:szCs w:val="18"/>
              </w:rPr>
            </w:pPr>
            <w:r>
              <w:rPr>
                <w:szCs w:val="18"/>
              </w:rPr>
              <w:t>-</w:t>
            </w:r>
          </w:p>
        </w:tc>
        <w:tc>
          <w:tcPr>
            <w:tcW w:w="1172" w:type="pct"/>
          </w:tcPr>
          <w:p w14:paraId="3189064E" w14:textId="77777777" w:rsidR="00BA23B7" w:rsidRPr="001E2092" w:rsidRDefault="00B26588" w:rsidP="005521DD">
            <w:pPr>
              <w:pStyle w:val="Tabellentext"/>
              <w:ind w:left="-6"/>
              <w:jc w:val="right"/>
              <w:rPr>
                <w:szCs w:val="18"/>
              </w:rPr>
            </w:pPr>
            <w:r>
              <w:rPr>
                <w:szCs w:val="18"/>
              </w:rPr>
              <w:t>-</w:t>
            </w:r>
          </w:p>
        </w:tc>
      </w:tr>
      <w:tr w:rsidR="00BA23B7" w:rsidRPr="00743DF3" w14:paraId="27AF2988"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AE5BCEB" w14:textId="77777777" w:rsidR="00BA23B7" w:rsidRPr="001E2092" w:rsidRDefault="00B26588" w:rsidP="00C25810">
            <w:pPr>
              <w:pStyle w:val="Tabellentext"/>
              <w:rPr>
                <w:szCs w:val="18"/>
              </w:rPr>
            </w:pPr>
            <w:r>
              <w:rPr>
                <w:szCs w:val="18"/>
              </w:rPr>
              <w:t>Alter (Anzahl Lebensjahre)</w:t>
            </w:r>
          </w:p>
        </w:tc>
        <w:tc>
          <w:tcPr>
            <w:tcW w:w="1013" w:type="pct"/>
          </w:tcPr>
          <w:p w14:paraId="7A8D33FF" w14:textId="77777777" w:rsidR="00BA23B7" w:rsidRPr="001E2092" w:rsidRDefault="00B26588" w:rsidP="009E6F3B">
            <w:pPr>
              <w:pStyle w:val="Tabellentext"/>
              <w:jc w:val="right"/>
              <w:rPr>
                <w:szCs w:val="18"/>
              </w:rPr>
            </w:pPr>
            <w:r>
              <w:rPr>
                <w:szCs w:val="18"/>
              </w:rPr>
              <w:t>0,000566194021160</w:t>
            </w:r>
          </w:p>
        </w:tc>
        <w:tc>
          <w:tcPr>
            <w:tcW w:w="390" w:type="pct"/>
          </w:tcPr>
          <w:p w14:paraId="1610B96C" w14:textId="77777777" w:rsidR="00BA23B7" w:rsidRPr="001E2092" w:rsidRDefault="00B26588" w:rsidP="004D14B9">
            <w:pPr>
              <w:pStyle w:val="Tabellentext"/>
              <w:ind w:left="0"/>
              <w:jc w:val="right"/>
              <w:rPr>
                <w:szCs w:val="18"/>
              </w:rPr>
            </w:pPr>
            <w:r>
              <w:rPr>
                <w:szCs w:val="18"/>
              </w:rPr>
              <w:t>0,001</w:t>
            </w:r>
          </w:p>
        </w:tc>
        <w:tc>
          <w:tcPr>
            <w:tcW w:w="548" w:type="pct"/>
          </w:tcPr>
          <w:p w14:paraId="1AA61A69" w14:textId="77777777" w:rsidR="00BA23B7" w:rsidRPr="001E2092" w:rsidRDefault="00B26588" w:rsidP="009E6F3B">
            <w:pPr>
              <w:pStyle w:val="Tabellentext"/>
              <w:jc w:val="right"/>
              <w:rPr>
                <w:szCs w:val="18"/>
              </w:rPr>
            </w:pPr>
            <w:r>
              <w:rPr>
                <w:szCs w:val="18"/>
              </w:rPr>
              <w:t>0,606</w:t>
            </w:r>
          </w:p>
        </w:tc>
        <w:tc>
          <w:tcPr>
            <w:tcW w:w="468" w:type="pct"/>
          </w:tcPr>
          <w:p w14:paraId="714FEE21" w14:textId="77777777" w:rsidR="00BA23B7" w:rsidRPr="001E2092" w:rsidRDefault="00B26588" w:rsidP="004D14B9">
            <w:pPr>
              <w:pStyle w:val="Tabellentext"/>
              <w:ind w:left="6"/>
              <w:jc w:val="right"/>
              <w:rPr>
                <w:szCs w:val="18"/>
              </w:rPr>
            </w:pPr>
            <w:r>
              <w:rPr>
                <w:szCs w:val="18"/>
              </w:rPr>
              <w:t>1,001</w:t>
            </w:r>
          </w:p>
        </w:tc>
        <w:tc>
          <w:tcPr>
            <w:tcW w:w="1172" w:type="pct"/>
          </w:tcPr>
          <w:p w14:paraId="226F6CD7" w14:textId="77777777" w:rsidR="00BA23B7" w:rsidRPr="001E2092" w:rsidRDefault="00B26588" w:rsidP="005521DD">
            <w:pPr>
              <w:pStyle w:val="Tabellentext"/>
              <w:ind w:left="-6"/>
              <w:jc w:val="right"/>
              <w:rPr>
                <w:szCs w:val="18"/>
              </w:rPr>
            </w:pPr>
            <w:r>
              <w:rPr>
                <w:szCs w:val="18"/>
              </w:rPr>
              <w:t>0,999 - 1,002</w:t>
            </w:r>
          </w:p>
        </w:tc>
      </w:tr>
      <w:tr w:rsidR="00BA23B7" w:rsidRPr="00743DF3" w14:paraId="76359808"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5D90D71" w14:textId="77777777" w:rsidR="00BA23B7" w:rsidRPr="001E2092" w:rsidRDefault="00B26588" w:rsidP="00C25810">
            <w:pPr>
              <w:pStyle w:val="Tabellentext"/>
              <w:rPr>
                <w:szCs w:val="18"/>
              </w:rPr>
            </w:pPr>
            <w:r>
              <w:rPr>
                <w:szCs w:val="18"/>
              </w:rPr>
              <w:t>Keine Früherkennung durch ein Mammografie-Screening</w:t>
            </w:r>
          </w:p>
        </w:tc>
        <w:tc>
          <w:tcPr>
            <w:tcW w:w="1013" w:type="pct"/>
          </w:tcPr>
          <w:p w14:paraId="72E56304" w14:textId="77777777" w:rsidR="00BA23B7" w:rsidRPr="001E2092" w:rsidRDefault="00B26588" w:rsidP="009E6F3B">
            <w:pPr>
              <w:pStyle w:val="Tabellentext"/>
              <w:jc w:val="right"/>
              <w:rPr>
                <w:szCs w:val="18"/>
              </w:rPr>
            </w:pPr>
            <w:r>
              <w:rPr>
                <w:szCs w:val="18"/>
              </w:rPr>
              <w:t>0,079956959768993</w:t>
            </w:r>
          </w:p>
        </w:tc>
        <w:tc>
          <w:tcPr>
            <w:tcW w:w="390" w:type="pct"/>
          </w:tcPr>
          <w:p w14:paraId="65148EC8" w14:textId="77777777" w:rsidR="00BA23B7" w:rsidRPr="001E2092" w:rsidRDefault="00B26588" w:rsidP="004D14B9">
            <w:pPr>
              <w:pStyle w:val="Tabellentext"/>
              <w:ind w:left="0"/>
              <w:jc w:val="right"/>
              <w:rPr>
                <w:szCs w:val="18"/>
              </w:rPr>
            </w:pPr>
            <w:r>
              <w:rPr>
                <w:szCs w:val="18"/>
              </w:rPr>
              <w:t>0,034</w:t>
            </w:r>
          </w:p>
        </w:tc>
        <w:tc>
          <w:tcPr>
            <w:tcW w:w="548" w:type="pct"/>
          </w:tcPr>
          <w:p w14:paraId="60B67216" w14:textId="77777777" w:rsidR="00BA23B7" w:rsidRPr="001E2092" w:rsidRDefault="00B26588" w:rsidP="009E6F3B">
            <w:pPr>
              <w:pStyle w:val="Tabellentext"/>
              <w:jc w:val="right"/>
              <w:rPr>
                <w:szCs w:val="18"/>
              </w:rPr>
            </w:pPr>
            <w:r>
              <w:rPr>
                <w:szCs w:val="18"/>
              </w:rPr>
              <w:t>2,364</w:t>
            </w:r>
          </w:p>
        </w:tc>
        <w:tc>
          <w:tcPr>
            <w:tcW w:w="468" w:type="pct"/>
          </w:tcPr>
          <w:p w14:paraId="52439141" w14:textId="77777777" w:rsidR="00BA23B7" w:rsidRPr="001E2092" w:rsidRDefault="00B26588" w:rsidP="004D14B9">
            <w:pPr>
              <w:pStyle w:val="Tabellentext"/>
              <w:ind w:left="6"/>
              <w:jc w:val="right"/>
              <w:rPr>
                <w:szCs w:val="18"/>
              </w:rPr>
            </w:pPr>
            <w:r>
              <w:rPr>
                <w:szCs w:val="18"/>
              </w:rPr>
              <w:t>1,083</w:t>
            </w:r>
          </w:p>
        </w:tc>
        <w:tc>
          <w:tcPr>
            <w:tcW w:w="1172" w:type="pct"/>
          </w:tcPr>
          <w:p w14:paraId="05284D99" w14:textId="77777777" w:rsidR="00BA23B7" w:rsidRPr="001E2092" w:rsidRDefault="00B26588" w:rsidP="005521DD">
            <w:pPr>
              <w:pStyle w:val="Tabellentext"/>
              <w:ind w:left="-6"/>
              <w:jc w:val="right"/>
              <w:rPr>
                <w:szCs w:val="18"/>
              </w:rPr>
            </w:pPr>
            <w:r>
              <w:rPr>
                <w:szCs w:val="18"/>
              </w:rPr>
              <w:t>1,014 - 1,157</w:t>
            </w:r>
          </w:p>
        </w:tc>
      </w:tr>
      <w:tr w:rsidR="00BA23B7" w:rsidRPr="00743DF3" w14:paraId="5BBB66A4"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116669E" w14:textId="77777777" w:rsidR="00BA23B7" w:rsidRPr="001E2092" w:rsidRDefault="00B26588" w:rsidP="00C25810">
            <w:pPr>
              <w:pStyle w:val="Tabellentext"/>
              <w:rPr>
                <w:szCs w:val="18"/>
              </w:rPr>
            </w:pPr>
            <w:r>
              <w:rPr>
                <w:szCs w:val="18"/>
              </w:rPr>
              <w:t>Nodalstatus nach TNM-Klassifikation: ypN0 oder ypN1</w:t>
            </w:r>
          </w:p>
        </w:tc>
        <w:tc>
          <w:tcPr>
            <w:tcW w:w="1013" w:type="pct"/>
          </w:tcPr>
          <w:p w14:paraId="536B6AAD" w14:textId="77777777" w:rsidR="00BA23B7" w:rsidRPr="001E2092" w:rsidRDefault="00B26588" w:rsidP="009E6F3B">
            <w:pPr>
              <w:pStyle w:val="Tabellentext"/>
              <w:jc w:val="right"/>
              <w:rPr>
                <w:szCs w:val="18"/>
              </w:rPr>
            </w:pPr>
            <w:r>
              <w:rPr>
                <w:szCs w:val="18"/>
              </w:rPr>
              <w:t>1,434746907261936</w:t>
            </w:r>
          </w:p>
        </w:tc>
        <w:tc>
          <w:tcPr>
            <w:tcW w:w="390" w:type="pct"/>
          </w:tcPr>
          <w:p w14:paraId="5AE8604A" w14:textId="77777777" w:rsidR="00BA23B7" w:rsidRPr="001E2092" w:rsidRDefault="00B26588" w:rsidP="004D14B9">
            <w:pPr>
              <w:pStyle w:val="Tabellentext"/>
              <w:ind w:left="0"/>
              <w:jc w:val="right"/>
              <w:rPr>
                <w:szCs w:val="18"/>
              </w:rPr>
            </w:pPr>
            <w:r>
              <w:rPr>
                <w:szCs w:val="18"/>
              </w:rPr>
              <w:t>0,031</w:t>
            </w:r>
          </w:p>
        </w:tc>
        <w:tc>
          <w:tcPr>
            <w:tcW w:w="548" w:type="pct"/>
          </w:tcPr>
          <w:p w14:paraId="1FC2DC57" w14:textId="77777777" w:rsidR="00BA23B7" w:rsidRPr="001E2092" w:rsidRDefault="00B26588" w:rsidP="009E6F3B">
            <w:pPr>
              <w:pStyle w:val="Tabellentext"/>
              <w:jc w:val="right"/>
              <w:rPr>
                <w:szCs w:val="18"/>
              </w:rPr>
            </w:pPr>
            <w:r>
              <w:rPr>
                <w:szCs w:val="18"/>
              </w:rPr>
              <w:t>46,834</w:t>
            </w:r>
          </w:p>
        </w:tc>
        <w:tc>
          <w:tcPr>
            <w:tcW w:w="468" w:type="pct"/>
          </w:tcPr>
          <w:p w14:paraId="118BA6D6" w14:textId="77777777" w:rsidR="00BA23B7" w:rsidRPr="001E2092" w:rsidRDefault="00B26588" w:rsidP="004D14B9">
            <w:pPr>
              <w:pStyle w:val="Tabellentext"/>
              <w:ind w:left="6"/>
              <w:jc w:val="right"/>
              <w:rPr>
                <w:szCs w:val="18"/>
              </w:rPr>
            </w:pPr>
            <w:r>
              <w:rPr>
                <w:szCs w:val="18"/>
              </w:rPr>
              <w:t>4,199</w:t>
            </w:r>
          </w:p>
        </w:tc>
        <w:tc>
          <w:tcPr>
            <w:tcW w:w="1172" w:type="pct"/>
          </w:tcPr>
          <w:p w14:paraId="358C202E" w14:textId="77777777" w:rsidR="00BA23B7" w:rsidRPr="001E2092" w:rsidRDefault="00B26588" w:rsidP="005521DD">
            <w:pPr>
              <w:pStyle w:val="Tabellentext"/>
              <w:ind w:left="-6"/>
              <w:jc w:val="right"/>
              <w:rPr>
                <w:szCs w:val="18"/>
              </w:rPr>
            </w:pPr>
            <w:r>
              <w:rPr>
                <w:szCs w:val="18"/>
              </w:rPr>
              <w:t>3,954 - 4,458</w:t>
            </w:r>
          </w:p>
        </w:tc>
      </w:tr>
      <w:tr w:rsidR="00BA23B7" w:rsidRPr="00743DF3" w14:paraId="770A792D"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F5D8AED" w14:textId="77777777" w:rsidR="00BA23B7" w:rsidRPr="001E2092" w:rsidRDefault="00B26588" w:rsidP="00C25810">
            <w:pPr>
              <w:pStyle w:val="Tabellentext"/>
              <w:rPr>
                <w:szCs w:val="18"/>
              </w:rPr>
            </w:pPr>
            <w:r>
              <w:rPr>
                <w:szCs w:val="18"/>
              </w:rPr>
              <w:t>Nodalstatus nach TNM-Klassifikation: (y)pN2</w:t>
            </w:r>
          </w:p>
        </w:tc>
        <w:tc>
          <w:tcPr>
            <w:tcW w:w="1013" w:type="pct"/>
          </w:tcPr>
          <w:p w14:paraId="02A78EC7" w14:textId="77777777" w:rsidR="00BA23B7" w:rsidRPr="001E2092" w:rsidRDefault="00B26588" w:rsidP="009E6F3B">
            <w:pPr>
              <w:pStyle w:val="Tabellentext"/>
              <w:jc w:val="right"/>
              <w:rPr>
                <w:szCs w:val="18"/>
              </w:rPr>
            </w:pPr>
            <w:r>
              <w:rPr>
                <w:szCs w:val="18"/>
              </w:rPr>
              <w:t>0,352367403103847</w:t>
            </w:r>
          </w:p>
        </w:tc>
        <w:tc>
          <w:tcPr>
            <w:tcW w:w="390" w:type="pct"/>
          </w:tcPr>
          <w:p w14:paraId="711D1240" w14:textId="77777777" w:rsidR="00BA23B7" w:rsidRPr="001E2092" w:rsidRDefault="00B26588" w:rsidP="004D14B9">
            <w:pPr>
              <w:pStyle w:val="Tabellentext"/>
              <w:ind w:left="0"/>
              <w:jc w:val="right"/>
              <w:rPr>
                <w:szCs w:val="18"/>
              </w:rPr>
            </w:pPr>
            <w:r>
              <w:rPr>
                <w:szCs w:val="18"/>
              </w:rPr>
              <w:t>0,056</w:t>
            </w:r>
          </w:p>
        </w:tc>
        <w:tc>
          <w:tcPr>
            <w:tcW w:w="548" w:type="pct"/>
          </w:tcPr>
          <w:p w14:paraId="035216AB" w14:textId="77777777" w:rsidR="00BA23B7" w:rsidRPr="001E2092" w:rsidRDefault="00B26588" w:rsidP="009E6F3B">
            <w:pPr>
              <w:pStyle w:val="Tabellentext"/>
              <w:jc w:val="right"/>
              <w:rPr>
                <w:szCs w:val="18"/>
              </w:rPr>
            </w:pPr>
            <w:r>
              <w:rPr>
                <w:szCs w:val="18"/>
              </w:rPr>
              <w:t>6,321</w:t>
            </w:r>
          </w:p>
        </w:tc>
        <w:tc>
          <w:tcPr>
            <w:tcW w:w="468" w:type="pct"/>
          </w:tcPr>
          <w:p w14:paraId="7F3C5A6F" w14:textId="77777777" w:rsidR="00BA23B7" w:rsidRPr="001E2092" w:rsidRDefault="00B26588" w:rsidP="004D14B9">
            <w:pPr>
              <w:pStyle w:val="Tabellentext"/>
              <w:ind w:left="6"/>
              <w:jc w:val="right"/>
              <w:rPr>
                <w:szCs w:val="18"/>
              </w:rPr>
            </w:pPr>
            <w:r>
              <w:rPr>
                <w:szCs w:val="18"/>
              </w:rPr>
              <w:t>1,422</w:t>
            </w:r>
          </w:p>
        </w:tc>
        <w:tc>
          <w:tcPr>
            <w:tcW w:w="1172" w:type="pct"/>
          </w:tcPr>
          <w:p w14:paraId="49665CFF" w14:textId="77777777" w:rsidR="00BA23B7" w:rsidRPr="001E2092" w:rsidRDefault="00B26588" w:rsidP="005521DD">
            <w:pPr>
              <w:pStyle w:val="Tabellentext"/>
              <w:ind w:left="-6"/>
              <w:jc w:val="right"/>
              <w:rPr>
                <w:szCs w:val="18"/>
              </w:rPr>
            </w:pPr>
            <w:r>
              <w:rPr>
                <w:szCs w:val="18"/>
              </w:rPr>
              <w:t>1,275 - 1,587</w:t>
            </w:r>
          </w:p>
        </w:tc>
      </w:tr>
      <w:tr w:rsidR="00BA23B7" w:rsidRPr="00743DF3" w14:paraId="4B50D6AF"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7D7ABAE" w14:textId="77777777" w:rsidR="00BA23B7" w:rsidRPr="001E2092" w:rsidRDefault="00B26588" w:rsidP="00C25810">
            <w:pPr>
              <w:pStyle w:val="Tabellentext"/>
              <w:rPr>
                <w:szCs w:val="18"/>
              </w:rPr>
            </w:pPr>
            <w:r>
              <w:rPr>
                <w:szCs w:val="18"/>
              </w:rPr>
              <w:t>Nodalstatus nach TNM-Klassifikation: (y)pN3</w:t>
            </w:r>
          </w:p>
        </w:tc>
        <w:tc>
          <w:tcPr>
            <w:tcW w:w="1013" w:type="pct"/>
          </w:tcPr>
          <w:p w14:paraId="57E2279F" w14:textId="77777777" w:rsidR="00BA23B7" w:rsidRPr="001E2092" w:rsidRDefault="00B26588" w:rsidP="009E6F3B">
            <w:pPr>
              <w:pStyle w:val="Tabellentext"/>
              <w:jc w:val="right"/>
              <w:rPr>
                <w:szCs w:val="18"/>
              </w:rPr>
            </w:pPr>
            <w:r>
              <w:rPr>
                <w:szCs w:val="18"/>
              </w:rPr>
              <w:t>0,460008601643856</w:t>
            </w:r>
          </w:p>
        </w:tc>
        <w:tc>
          <w:tcPr>
            <w:tcW w:w="390" w:type="pct"/>
          </w:tcPr>
          <w:p w14:paraId="1A16F0CE" w14:textId="77777777" w:rsidR="00BA23B7" w:rsidRPr="001E2092" w:rsidRDefault="00B26588" w:rsidP="004D14B9">
            <w:pPr>
              <w:pStyle w:val="Tabellentext"/>
              <w:ind w:left="0"/>
              <w:jc w:val="right"/>
              <w:rPr>
                <w:szCs w:val="18"/>
              </w:rPr>
            </w:pPr>
            <w:r>
              <w:rPr>
                <w:szCs w:val="18"/>
              </w:rPr>
              <w:t>0,070</w:t>
            </w:r>
          </w:p>
        </w:tc>
        <w:tc>
          <w:tcPr>
            <w:tcW w:w="548" w:type="pct"/>
          </w:tcPr>
          <w:p w14:paraId="7D20D3D7" w14:textId="77777777" w:rsidR="00BA23B7" w:rsidRPr="001E2092" w:rsidRDefault="00B26588" w:rsidP="009E6F3B">
            <w:pPr>
              <w:pStyle w:val="Tabellentext"/>
              <w:jc w:val="right"/>
              <w:rPr>
                <w:szCs w:val="18"/>
              </w:rPr>
            </w:pPr>
            <w:r>
              <w:rPr>
                <w:szCs w:val="18"/>
              </w:rPr>
              <w:t>6,538</w:t>
            </w:r>
          </w:p>
        </w:tc>
        <w:tc>
          <w:tcPr>
            <w:tcW w:w="468" w:type="pct"/>
          </w:tcPr>
          <w:p w14:paraId="6F6BEA78" w14:textId="77777777" w:rsidR="00BA23B7" w:rsidRPr="001E2092" w:rsidRDefault="00B26588" w:rsidP="004D14B9">
            <w:pPr>
              <w:pStyle w:val="Tabellentext"/>
              <w:ind w:left="6"/>
              <w:jc w:val="right"/>
              <w:rPr>
                <w:szCs w:val="18"/>
              </w:rPr>
            </w:pPr>
            <w:r>
              <w:rPr>
                <w:szCs w:val="18"/>
              </w:rPr>
              <w:t>1,584</w:t>
            </w:r>
          </w:p>
        </w:tc>
        <w:tc>
          <w:tcPr>
            <w:tcW w:w="1172" w:type="pct"/>
          </w:tcPr>
          <w:p w14:paraId="1A0EF81B" w14:textId="77777777" w:rsidR="00BA23B7" w:rsidRPr="001E2092" w:rsidRDefault="00B26588" w:rsidP="005521DD">
            <w:pPr>
              <w:pStyle w:val="Tabellentext"/>
              <w:ind w:left="-6"/>
              <w:jc w:val="right"/>
              <w:rPr>
                <w:szCs w:val="18"/>
              </w:rPr>
            </w:pPr>
            <w:r>
              <w:rPr>
                <w:szCs w:val="18"/>
              </w:rPr>
              <w:t>1,380 - 1,818</w:t>
            </w:r>
          </w:p>
        </w:tc>
      </w:tr>
      <w:tr w:rsidR="00BA23B7" w:rsidRPr="00743DF3" w14:paraId="7DA4CD86"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748DE39" w14:textId="77777777" w:rsidR="00BA23B7" w:rsidRPr="001E2092" w:rsidRDefault="00B26588" w:rsidP="00C25810">
            <w:pPr>
              <w:pStyle w:val="Tabellentext"/>
              <w:rPr>
                <w:szCs w:val="18"/>
              </w:rPr>
            </w:pPr>
            <w:r>
              <w:rPr>
                <w:szCs w:val="18"/>
              </w:rPr>
              <w:t>Nodalstatus nach TNM-Klassifikation: (y)pNX</w:t>
            </w:r>
          </w:p>
        </w:tc>
        <w:tc>
          <w:tcPr>
            <w:tcW w:w="1013" w:type="pct"/>
          </w:tcPr>
          <w:p w14:paraId="41822B11" w14:textId="77777777" w:rsidR="00BA23B7" w:rsidRPr="001E2092" w:rsidRDefault="00B26588" w:rsidP="009E6F3B">
            <w:pPr>
              <w:pStyle w:val="Tabellentext"/>
              <w:jc w:val="right"/>
              <w:rPr>
                <w:szCs w:val="18"/>
              </w:rPr>
            </w:pPr>
            <w:r>
              <w:rPr>
                <w:szCs w:val="18"/>
              </w:rPr>
              <w:t>0,526046003152107</w:t>
            </w:r>
          </w:p>
        </w:tc>
        <w:tc>
          <w:tcPr>
            <w:tcW w:w="390" w:type="pct"/>
          </w:tcPr>
          <w:p w14:paraId="39BAF67B" w14:textId="77777777" w:rsidR="00BA23B7" w:rsidRPr="001E2092" w:rsidRDefault="00B26588" w:rsidP="004D14B9">
            <w:pPr>
              <w:pStyle w:val="Tabellentext"/>
              <w:ind w:left="0"/>
              <w:jc w:val="right"/>
              <w:rPr>
                <w:szCs w:val="18"/>
              </w:rPr>
            </w:pPr>
            <w:r>
              <w:rPr>
                <w:szCs w:val="18"/>
              </w:rPr>
              <w:t>0,056</w:t>
            </w:r>
          </w:p>
        </w:tc>
        <w:tc>
          <w:tcPr>
            <w:tcW w:w="548" w:type="pct"/>
          </w:tcPr>
          <w:p w14:paraId="548E9537" w14:textId="77777777" w:rsidR="00BA23B7" w:rsidRPr="001E2092" w:rsidRDefault="00B26588" w:rsidP="009E6F3B">
            <w:pPr>
              <w:pStyle w:val="Tabellentext"/>
              <w:jc w:val="right"/>
              <w:rPr>
                <w:szCs w:val="18"/>
              </w:rPr>
            </w:pPr>
            <w:r>
              <w:rPr>
                <w:szCs w:val="18"/>
              </w:rPr>
              <w:t>9,362</w:t>
            </w:r>
          </w:p>
        </w:tc>
        <w:tc>
          <w:tcPr>
            <w:tcW w:w="468" w:type="pct"/>
          </w:tcPr>
          <w:p w14:paraId="7CFF3239" w14:textId="77777777" w:rsidR="00BA23B7" w:rsidRPr="001E2092" w:rsidRDefault="00B26588" w:rsidP="004D14B9">
            <w:pPr>
              <w:pStyle w:val="Tabellentext"/>
              <w:ind w:left="6"/>
              <w:jc w:val="right"/>
              <w:rPr>
                <w:szCs w:val="18"/>
              </w:rPr>
            </w:pPr>
            <w:r>
              <w:rPr>
                <w:szCs w:val="18"/>
              </w:rPr>
              <w:t>1,692</w:t>
            </w:r>
          </w:p>
        </w:tc>
        <w:tc>
          <w:tcPr>
            <w:tcW w:w="1172" w:type="pct"/>
          </w:tcPr>
          <w:p w14:paraId="6536AD57" w14:textId="77777777" w:rsidR="00BA23B7" w:rsidRPr="001E2092" w:rsidRDefault="00B26588" w:rsidP="005521DD">
            <w:pPr>
              <w:pStyle w:val="Tabellentext"/>
              <w:ind w:left="-6"/>
              <w:jc w:val="right"/>
              <w:rPr>
                <w:szCs w:val="18"/>
              </w:rPr>
            </w:pPr>
            <w:r>
              <w:rPr>
                <w:szCs w:val="18"/>
              </w:rPr>
              <w:t>1,516 - 1,889</w:t>
            </w:r>
          </w:p>
        </w:tc>
      </w:tr>
      <w:tr w:rsidR="00BA23B7" w:rsidRPr="00743DF3" w14:paraId="645D5909"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66D959A" w14:textId="77777777" w:rsidR="00BA23B7" w:rsidRPr="001E2092" w:rsidRDefault="00B26588" w:rsidP="00C25810">
            <w:pPr>
              <w:pStyle w:val="Tabellentext"/>
              <w:rPr>
                <w:szCs w:val="18"/>
              </w:rPr>
            </w:pPr>
            <w:r>
              <w:rPr>
                <w:szCs w:val="18"/>
              </w:rPr>
              <w:t>Grading (WHO), mäßig differenziert</w:t>
            </w:r>
          </w:p>
        </w:tc>
        <w:tc>
          <w:tcPr>
            <w:tcW w:w="1013" w:type="pct"/>
          </w:tcPr>
          <w:p w14:paraId="2510FB9B" w14:textId="77777777" w:rsidR="00BA23B7" w:rsidRPr="001E2092" w:rsidRDefault="00B26588" w:rsidP="009E6F3B">
            <w:pPr>
              <w:pStyle w:val="Tabellentext"/>
              <w:jc w:val="right"/>
              <w:rPr>
                <w:szCs w:val="18"/>
              </w:rPr>
            </w:pPr>
            <w:r>
              <w:rPr>
                <w:szCs w:val="18"/>
              </w:rPr>
              <w:t>0,988047060606769</w:t>
            </w:r>
          </w:p>
        </w:tc>
        <w:tc>
          <w:tcPr>
            <w:tcW w:w="390" w:type="pct"/>
          </w:tcPr>
          <w:p w14:paraId="179127CD" w14:textId="77777777" w:rsidR="00BA23B7" w:rsidRPr="001E2092" w:rsidRDefault="00B26588" w:rsidP="004D14B9">
            <w:pPr>
              <w:pStyle w:val="Tabellentext"/>
              <w:ind w:left="0"/>
              <w:jc w:val="right"/>
              <w:rPr>
                <w:szCs w:val="18"/>
              </w:rPr>
            </w:pPr>
            <w:r>
              <w:rPr>
                <w:szCs w:val="18"/>
              </w:rPr>
              <w:t>0,060</w:t>
            </w:r>
          </w:p>
        </w:tc>
        <w:tc>
          <w:tcPr>
            <w:tcW w:w="548" w:type="pct"/>
          </w:tcPr>
          <w:p w14:paraId="36B0A9AE" w14:textId="77777777" w:rsidR="00BA23B7" w:rsidRPr="001E2092" w:rsidRDefault="00B26588" w:rsidP="009E6F3B">
            <w:pPr>
              <w:pStyle w:val="Tabellentext"/>
              <w:jc w:val="right"/>
              <w:rPr>
                <w:szCs w:val="18"/>
              </w:rPr>
            </w:pPr>
            <w:r>
              <w:rPr>
                <w:szCs w:val="18"/>
              </w:rPr>
              <w:t>16,393</w:t>
            </w:r>
          </w:p>
        </w:tc>
        <w:tc>
          <w:tcPr>
            <w:tcW w:w="468" w:type="pct"/>
          </w:tcPr>
          <w:p w14:paraId="326A599E" w14:textId="77777777" w:rsidR="00BA23B7" w:rsidRPr="001E2092" w:rsidRDefault="00B26588" w:rsidP="004D14B9">
            <w:pPr>
              <w:pStyle w:val="Tabellentext"/>
              <w:ind w:left="6"/>
              <w:jc w:val="right"/>
              <w:rPr>
                <w:szCs w:val="18"/>
              </w:rPr>
            </w:pPr>
            <w:r>
              <w:rPr>
                <w:szCs w:val="18"/>
              </w:rPr>
              <w:t>2,686</w:t>
            </w:r>
          </w:p>
        </w:tc>
        <w:tc>
          <w:tcPr>
            <w:tcW w:w="1172" w:type="pct"/>
          </w:tcPr>
          <w:p w14:paraId="34FCE155" w14:textId="77777777" w:rsidR="00BA23B7" w:rsidRPr="001E2092" w:rsidRDefault="00B26588" w:rsidP="005521DD">
            <w:pPr>
              <w:pStyle w:val="Tabellentext"/>
              <w:ind w:left="-6"/>
              <w:jc w:val="right"/>
              <w:rPr>
                <w:szCs w:val="18"/>
              </w:rPr>
            </w:pPr>
            <w:r>
              <w:rPr>
                <w:szCs w:val="18"/>
              </w:rPr>
              <w:t>2,387 - 3,023</w:t>
            </w:r>
          </w:p>
        </w:tc>
      </w:tr>
      <w:tr w:rsidR="00BA23B7" w:rsidRPr="00743DF3" w14:paraId="07C6C90B"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C2DA255" w14:textId="77777777" w:rsidR="00BA23B7" w:rsidRPr="001E2092" w:rsidRDefault="00B26588" w:rsidP="00C25810">
            <w:pPr>
              <w:pStyle w:val="Tabellentext"/>
              <w:rPr>
                <w:szCs w:val="18"/>
              </w:rPr>
            </w:pPr>
            <w:r>
              <w:rPr>
                <w:szCs w:val="18"/>
              </w:rPr>
              <w:t>Grading (WHO), schlecht differenziert</w:t>
            </w:r>
          </w:p>
        </w:tc>
        <w:tc>
          <w:tcPr>
            <w:tcW w:w="1013" w:type="pct"/>
          </w:tcPr>
          <w:p w14:paraId="2DB97E95" w14:textId="77777777" w:rsidR="00BA23B7" w:rsidRPr="001E2092" w:rsidRDefault="00B26588" w:rsidP="009E6F3B">
            <w:pPr>
              <w:pStyle w:val="Tabellentext"/>
              <w:jc w:val="right"/>
              <w:rPr>
                <w:szCs w:val="18"/>
              </w:rPr>
            </w:pPr>
            <w:r>
              <w:rPr>
                <w:szCs w:val="18"/>
              </w:rPr>
              <w:t>1,504790182429909</w:t>
            </w:r>
          </w:p>
        </w:tc>
        <w:tc>
          <w:tcPr>
            <w:tcW w:w="390" w:type="pct"/>
          </w:tcPr>
          <w:p w14:paraId="4039DC97" w14:textId="77777777" w:rsidR="00BA23B7" w:rsidRPr="001E2092" w:rsidRDefault="00B26588" w:rsidP="004D14B9">
            <w:pPr>
              <w:pStyle w:val="Tabellentext"/>
              <w:ind w:left="0"/>
              <w:jc w:val="right"/>
              <w:rPr>
                <w:szCs w:val="18"/>
              </w:rPr>
            </w:pPr>
            <w:r>
              <w:rPr>
                <w:szCs w:val="18"/>
              </w:rPr>
              <w:t>0,063</w:t>
            </w:r>
          </w:p>
        </w:tc>
        <w:tc>
          <w:tcPr>
            <w:tcW w:w="548" w:type="pct"/>
          </w:tcPr>
          <w:p w14:paraId="06D06B1E" w14:textId="77777777" w:rsidR="00BA23B7" w:rsidRPr="001E2092" w:rsidRDefault="00B26588" w:rsidP="009E6F3B">
            <w:pPr>
              <w:pStyle w:val="Tabellentext"/>
              <w:jc w:val="right"/>
              <w:rPr>
                <w:szCs w:val="18"/>
              </w:rPr>
            </w:pPr>
            <w:r>
              <w:rPr>
                <w:szCs w:val="18"/>
              </w:rPr>
              <w:t>23,989</w:t>
            </w:r>
          </w:p>
        </w:tc>
        <w:tc>
          <w:tcPr>
            <w:tcW w:w="468" w:type="pct"/>
          </w:tcPr>
          <w:p w14:paraId="04AA24B6" w14:textId="77777777" w:rsidR="00BA23B7" w:rsidRPr="001E2092" w:rsidRDefault="00B26588" w:rsidP="004D14B9">
            <w:pPr>
              <w:pStyle w:val="Tabellentext"/>
              <w:ind w:left="6"/>
              <w:jc w:val="right"/>
              <w:rPr>
                <w:szCs w:val="18"/>
              </w:rPr>
            </w:pPr>
            <w:r>
              <w:rPr>
                <w:szCs w:val="18"/>
              </w:rPr>
              <w:t>4,503</w:t>
            </w:r>
          </w:p>
        </w:tc>
        <w:tc>
          <w:tcPr>
            <w:tcW w:w="1172" w:type="pct"/>
          </w:tcPr>
          <w:p w14:paraId="0E4F002F" w14:textId="77777777" w:rsidR="00BA23B7" w:rsidRPr="001E2092" w:rsidRDefault="00B26588" w:rsidP="005521DD">
            <w:pPr>
              <w:pStyle w:val="Tabellentext"/>
              <w:ind w:left="-6"/>
              <w:jc w:val="right"/>
              <w:rPr>
                <w:szCs w:val="18"/>
              </w:rPr>
            </w:pPr>
            <w:r>
              <w:rPr>
                <w:szCs w:val="18"/>
              </w:rPr>
              <w:t>3,982 - 5,092</w:t>
            </w:r>
          </w:p>
        </w:tc>
      </w:tr>
      <w:tr w:rsidR="00BA23B7" w:rsidRPr="00743DF3" w14:paraId="40BEBA93"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01B66C9" w14:textId="77777777" w:rsidR="00BA23B7" w:rsidRPr="001E2092" w:rsidRDefault="00B26588" w:rsidP="00C25810">
            <w:pPr>
              <w:pStyle w:val="Tabellentext"/>
              <w:rPr>
                <w:szCs w:val="18"/>
              </w:rPr>
            </w:pPr>
            <w:r>
              <w:rPr>
                <w:szCs w:val="18"/>
              </w:rPr>
              <w:t>Grading (WHO), Differenzierungsgrad kann nicht beurteilt werden</w:t>
            </w:r>
          </w:p>
        </w:tc>
        <w:tc>
          <w:tcPr>
            <w:tcW w:w="1013" w:type="pct"/>
          </w:tcPr>
          <w:p w14:paraId="66432B46" w14:textId="77777777" w:rsidR="00BA23B7" w:rsidRPr="001E2092" w:rsidRDefault="00B26588" w:rsidP="009E6F3B">
            <w:pPr>
              <w:pStyle w:val="Tabellentext"/>
              <w:jc w:val="right"/>
              <w:rPr>
                <w:szCs w:val="18"/>
              </w:rPr>
            </w:pPr>
            <w:r>
              <w:rPr>
                <w:szCs w:val="18"/>
              </w:rPr>
              <w:t>1,494692698715675</w:t>
            </w:r>
          </w:p>
        </w:tc>
        <w:tc>
          <w:tcPr>
            <w:tcW w:w="390" w:type="pct"/>
          </w:tcPr>
          <w:p w14:paraId="39DFF8D1" w14:textId="77777777" w:rsidR="00BA23B7" w:rsidRPr="001E2092" w:rsidRDefault="00B26588" w:rsidP="004D14B9">
            <w:pPr>
              <w:pStyle w:val="Tabellentext"/>
              <w:ind w:left="0"/>
              <w:jc w:val="right"/>
              <w:rPr>
                <w:szCs w:val="18"/>
              </w:rPr>
            </w:pPr>
            <w:r>
              <w:rPr>
                <w:szCs w:val="18"/>
              </w:rPr>
              <w:t>0,089</w:t>
            </w:r>
          </w:p>
        </w:tc>
        <w:tc>
          <w:tcPr>
            <w:tcW w:w="548" w:type="pct"/>
          </w:tcPr>
          <w:p w14:paraId="60594257" w14:textId="77777777" w:rsidR="00BA23B7" w:rsidRPr="001E2092" w:rsidRDefault="00B26588" w:rsidP="009E6F3B">
            <w:pPr>
              <w:pStyle w:val="Tabellentext"/>
              <w:jc w:val="right"/>
              <w:rPr>
                <w:szCs w:val="18"/>
              </w:rPr>
            </w:pPr>
            <w:r>
              <w:rPr>
                <w:szCs w:val="18"/>
              </w:rPr>
              <w:t>16,748</w:t>
            </w:r>
          </w:p>
        </w:tc>
        <w:tc>
          <w:tcPr>
            <w:tcW w:w="468" w:type="pct"/>
          </w:tcPr>
          <w:p w14:paraId="5B52EA55" w14:textId="77777777" w:rsidR="00BA23B7" w:rsidRPr="001E2092" w:rsidRDefault="00B26588" w:rsidP="004D14B9">
            <w:pPr>
              <w:pStyle w:val="Tabellentext"/>
              <w:ind w:left="6"/>
              <w:jc w:val="right"/>
              <w:rPr>
                <w:szCs w:val="18"/>
              </w:rPr>
            </w:pPr>
            <w:r>
              <w:rPr>
                <w:szCs w:val="18"/>
              </w:rPr>
              <w:t>4,458</w:t>
            </w:r>
          </w:p>
        </w:tc>
        <w:tc>
          <w:tcPr>
            <w:tcW w:w="1172" w:type="pct"/>
          </w:tcPr>
          <w:p w14:paraId="16F499D8" w14:textId="77777777" w:rsidR="00BA23B7" w:rsidRPr="001E2092" w:rsidRDefault="00B26588" w:rsidP="005521DD">
            <w:pPr>
              <w:pStyle w:val="Tabellentext"/>
              <w:ind w:left="-6"/>
              <w:jc w:val="right"/>
              <w:rPr>
                <w:szCs w:val="18"/>
              </w:rPr>
            </w:pPr>
            <w:r>
              <w:rPr>
                <w:szCs w:val="18"/>
              </w:rPr>
              <w:t>3,743 - 5,310</w:t>
            </w:r>
          </w:p>
        </w:tc>
      </w:tr>
      <w:tr w:rsidR="00BA23B7" w:rsidRPr="00743DF3" w14:paraId="12C469F2"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00881B3" w14:textId="2858E3EB" w:rsidR="00BA23B7" w:rsidRPr="001E2092" w:rsidRDefault="00B26588" w:rsidP="00C25810">
            <w:pPr>
              <w:pStyle w:val="Tabellentext"/>
              <w:rPr>
                <w:szCs w:val="18"/>
              </w:rPr>
            </w:pPr>
            <w:r>
              <w:rPr>
                <w:szCs w:val="18"/>
              </w:rPr>
              <w:t xml:space="preserve">Positiver </w:t>
            </w:r>
            <w:del w:id="25" w:author="IQTIG" w:date="2020-04-27T15:03:00Z">
              <w:r w:rsidR="00B0196F">
                <w:rPr>
                  <w:szCs w:val="18"/>
                </w:rPr>
                <w:delText>histochemischer Rezeptorstatus</w:delText>
              </w:r>
            </w:del>
            <w:ins w:id="26" w:author="IQTIG" w:date="2020-04-27T15:03:00Z">
              <w:r>
                <w:rPr>
                  <w:szCs w:val="18"/>
                </w:rPr>
                <w:t>immunhistochemischer Hormonrezeptorstatus</w:t>
              </w:r>
            </w:ins>
          </w:p>
        </w:tc>
        <w:tc>
          <w:tcPr>
            <w:tcW w:w="1013" w:type="pct"/>
          </w:tcPr>
          <w:p w14:paraId="1164AA3D" w14:textId="77777777" w:rsidR="00BA23B7" w:rsidRPr="001E2092" w:rsidRDefault="00B26588" w:rsidP="009E6F3B">
            <w:pPr>
              <w:pStyle w:val="Tabellentext"/>
              <w:jc w:val="right"/>
              <w:rPr>
                <w:szCs w:val="18"/>
              </w:rPr>
            </w:pPr>
            <w:r>
              <w:rPr>
                <w:szCs w:val="18"/>
              </w:rPr>
              <w:t>-0,195208749476979</w:t>
            </w:r>
          </w:p>
        </w:tc>
        <w:tc>
          <w:tcPr>
            <w:tcW w:w="390" w:type="pct"/>
          </w:tcPr>
          <w:p w14:paraId="5DE3A386" w14:textId="77777777" w:rsidR="00BA23B7" w:rsidRPr="001E2092" w:rsidRDefault="00B26588" w:rsidP="004D14B9">
            <w:pPr>
              <w:pStyle w:val="Tabellentext"/>
              <w:ind w:left="0"/>
              <w:jc w:val="right"/>
              <w:rPr>
                <w:szCs w:val="18"/>
              </w:rPr>
            </w:pPr>
            <w:r>
              <w:rPr>
                <w:szCs w:val="18"/>
              </w:rPr>
              <w:t>0,031</w:t>
            </w:r>
          </w:p>
        </w:tc>
        <w:tc>
          <w:tcPr>
            <w:tcW w:w="548" w:type="pct"/>
          </w:tcPr>
          <w:p w14:paraId="010542D2" w14:textId="77777777" w:rsidR="00BA23B7" w:rsidRPr="001E2092" w:rsidRDefault="00B26588" w:rsidP="009E6F3B">
            <w:pPr>
              <w:pStyle w:val="Tabellentext"/>
              <w:jc w:val="right"/>
              <w:rPr>
                <w:szCs w:val="18"/>
              </w:rPr>
            </w:pPr>
            <w:r>
              <w:rPr>
                <w:szCs w:val="18"/>
              </w:rPr>
              <w:t>-6,281</w:t>
            </w:r>
          </w:p>
        </w:tc>
        <w:tc>
          <w:tcPr>
            <w:tcW w:w="468" w:type="pct"/>
          </w:tcPr>
          <w:p w14:paraId="41E11E6C" w14:textId="77777777" w:rsidR="00BA23B7" w:rsidRPr="001E2092" w:rsidRDefault="00B26588" w:rsidP="004D14B9">
            <w:pPr>
              <w:pStyle w:val="Tabellentext"/>
              <w:ind w:left="6"/>
              <w:jc w:val="right"/>
              <w:rPr>
                <w:szCs w:val="18"/>
              </w:rPr>
            </w:pPr>
            <w:r>
              <w:rPr>
                <w:szCs w:val="18"/>
              </w:rPr>
              <w:t>0,823</w:t>
            </w:r>
          </w:p>
        </w:tc>
        <w:tc>
          <w:tcPr>
            <w:tcW w:w="1172" w:type="pct"/>
          </w:tcPr>
          <w:p w14:paraId="7458EE8C" w14:textId="77777777" w:rsidR="00BA23B7" w:rsidRPr="001E2092" w:rsidRDefault="00B26588" w:rsidP="005521DD">
            <w:pPr>
              <w:pStyle w:val="Tabellentext"/>
              <w:ind w:left="-6"/>
              <w:jc w:val="right"/>
              <w:rPr>
                <w:szCs w:val="18"/>
              </w:rPr>
            </w:pPr>
            <w:r>
              <w:rPr>
                <w:szCs w:val="18"/>
              </w:rPr>
              <w:t>0,774 - 0,874</w:t>
            </w:r>
          </w:p>
        </w:tc>
      </w:tr>
    </w:tbl>
    <w:p w14:paraId="142130C6" w14:textId="77777777" w:rsidR="000F0644" w:rsidRPr="000F0644" w:rsidRDefault="00B26588" w:rsidP="000F0644"/>
    <w:p w14:paraId="5858D6D2" w14:textId="77777777" w:rsidR="00AA6540" w:rsidRDefault="00AA6540">
      <w:pPr>
        <w:sectPr w:rsidR="00AA6540" w:rsidSect="00E16D71">
          <w:pgSz w:w="11906" w:h="16838"/>
          <w:pgMar w:top="1418" w:right="1134" w:bottom="1418" w:left="1701" w:header="454" w:footer="737" w:gutter="0"/>
          <w:cols w:space="708"/>
          <w:docGrid w:linePitch="360"/>
        </w:sectPr>
      </w:pPr>
    </w:p>
    <w:p w14:paraId="63362DA6" w14:textId="77777777" w:rsidR="00293DEF" w:rsidRDefault="00B26588" w:rsidP="000361A4">
      <w:pPr>
        <w:pStyle w:val="berschrift2ohneGliederung"/>
      </w:pPr>
      <w:bookmarkStart w:id="27" w:name="_Toc38892871"/>
      <w:r>
        <w:lastRenderedPageBreak/>
        <w:t>52278: Verhältnis der beobachteten zur erwarteten Rate (O/E) an HER2-positiven Befunden: hohe HER2-Positivitätsrate</w:t>
      </w:r>
      <w:bookmarkEnd w:id="27"/>
    </w:p>
    <w:p w14:paraId="308220B5" w14:textId="77777777" w:rsidR="005037D0" w:rsidRPr="005037D0" w:rsidRDefault="00B26588" w:rsidP="00447106">
      <w:pPr>
        <w:pStyle w:val="Absatzberschriftebene3nurinNavigation"/>
      </w:pPr>
      <w:r>
        <w:t>Verwendete Datenfelder</w:t>
      </w:r>
    </w:p>
    <w:p w14:paraId="0B2D8CB5" w14:textId="77777777" w:rsidR="001046CA" w:rsidRPr="00840C92" w:rsidRDefault="00B26588"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D65BDBB"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6D7BC422" w14:textId="77777777" w:rsidR="000F0644" w:rsidRPr="009E2B0C" w:rsidRDefault="00B26588" w:rsidP="000361A4">
            <w:pPr>
              <w:pStyle w:val="Tabellenkopf"/>
            </w:pPr>
            <w:r>
              <w:t>Item</w:t>
            </w:r>
          </w:p>
        </w:tc>
        <w:tc>
          <w:tcPr>
            <w:tcW w:w="1075" w:type="pct"/>
          </w:tcPr>
          <w:p w14:paraId="40203806" w14:textId="77777777" w:rsidR="000F0644" w:rsidRPr="009E2B0C" w:rsidRDefault="00B26588" w:rsidP="000361A4">
            <w:pPr>
              <w:pStyle w:val="Tabellenkopf"/>
            </w:pPr>
            <w:r>
              <w:t>Bezeichnung</w:t>
            </w:r>
          </w:p>
        </w:tc>
        <w:tc>
          <w:tcPr>
            <w:tcW w:w="326" w:type="pct"/>
          </w:tcPr>
          <w:p w14:paraId="2F1218C5" w14:textId="77777777" w:rsidR="000F0644" w:rsidRPr="009E2B0C" w:rsidRDefault="00B26588" w:rsidP="000361A4">
            <w:pPr>
              <w:pStyle w:val="Tabellenkopf"/>
            </w:pPr>
            <w:r>
              <w:t>M/K</w:t>
            </w:r>
          </w:p>
        </w:tc>
        <w:tc>
          <w:tcPr>
            <w:tcW w:w="1646" w:type="pct"/>
          </w:tcPr>
          <w:p w14:paraId="644D0831" w14:textId="77777777" w:rsidR="000F0644" w:rsidRPr="009E2B0C" w:rsidRDefault="00B26588" w:rsidP="000361A4">
            <w:pPr>
              <w:pStyle w:val="Tabellenkopf"/>
            </w:pPr>
            <w:r>
              <w:t>Schlüssel/Formel</w:t>
            </w:r>
          </w:p>
        </w:tc>
        <w:tc>
          <w:tcPr>
            <w:tcW w:w="1328" w:type="pct"/>
          </w:tcPr>
          <w:p w14:paraId="7A403CB4" w14:textId="77777777" w:rsidR="000F0644" w:rsidRPr="009E2B0C" w:rsidRDefault="00B26588" w:rsidP="000361A4">
            <w:pPr>
              <w:pStyle w:val="Tabellenkopf"/>
            </w:pPr>
            <w:r>
              <w:t>Feldname</w:t>
            </w:r>
            <w:r>
              <w:t xml:space="preserve">  </w:t>
            </w:r>
          </w:p>
        </w:tc>
      </w:tr>
      <w:tr w:rsidR="00275B01" w:rsidRPr="00743DF3" w14:paraId="4BBA21E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32C579F" w14:textId="77777777" w:rsidR="000F0644" w:rsidRPr="00743DF3" w:rsidRDefault="00B26588" w:rsidP="000361A4">
            <w:pPr>
              <w:pStyle w:val="Tabellentext"/>
            </w:pPr>
            <w:r>
              <w:t>12:BRUST</w:t>
            </w:r>
          </w:p>
        </w:tc>
        <w:tc>
          <w:tcPr>
            <w:tcW w:w="1075" w:type="pct"/>
          </w:tcPr>
          <w:p w14:paraId="272A3A71" w14:textId="77777777" w:rsidR="000F0644" w:rsidRPr="00743DF3" w:rsidRDefault="00B26588" w:rsidP="000361A4">
            <w:pPr>
              <w:pStyle w:val="Tabellentext"/>
            </w:pPr>
            <w:r>
              <w:t>Erkrankung an dieser Brust</w:t>
            </w:r>
          </w:p>
        </w:tc>
        <w:tc>
          <w:tcPr>
            <w:tcW w:w="326" w:type="pct"/>
          </w:tcPr>
          <w:p w14:paraId="1A10C610" w14:textId="77777777" w:rsidR="000F0644" w:rsidRPr="00743DF3" w:rsidRDefault="00B26588" w:rsidP="000361A4">
            <w:pPr>
              <w:pStyle w:val="Tabellentext"/>
            </w:pPr>
            <w:r>
              <w:t>M</w:t>
            </w:r>
          </w:p>
        </w:tc>
        <w:tc>
          <w:tcPr>
            <w:tcW w:w="1646" w:type="pct"/>
          </w:tcPr>
          <w:p w14:paraId="108B1275" w14:textId="77777777" w:rsidR="000F0644" w:rsidRPr="00743DF3" w:rsidRDefault="00B26588" w:rsidP="00177070">
            <w:pPr>
              <w:pStyle w:val="Tabellentext"/>
              <w:ind w:left="453" w:hanging="340"/>
            </w:pPr>
            <w:r>
              <w:t>1 =</w:t>
            </w:r>
            <w:r>
              <w:tab/>
              <w:t>Primärerkrankung</w:t>
            </w:r>
          </w:p>
          <w:p w14:paraId="424FC049" w14:textId="77777777" w:rsidR="000F0644" w:rsidRPr="00743DF3" w:rsidRDefault="00B26588" w:rsidP="00177070">
            <w:pPr>
              <w:pStyle w:val="Tabellentext"/>
              <w:ind w:left="453" w:hanging="340"/>
            </w:pPr>
            <w:r>
              <w:t>2 =</w:t>
            </w:r>
            <w:r>
              <w:tab/>
              <w:t>lokoregionäres Rezidiv nach BET</w:t>
            </w:r>
          </w:p>
          <w:p w14:paraId="089089B0" w14:textId="77777777" w:rsidR="000F0644" w:rsidRPr="00743DF3" w:rsidRDefault="00B26588" w:rsidP="00177070">
            <w:pPr>
              <w:pStyle w:val="Tabellentext"/>
              <w:ind w:left="453" w:hanging="340"/>
            </w:pPr>
            <w:r>
              <w:t>3 =</w:t>
            </w:r>
            <w:r>
              <w:tab/>
              <w:t>lokoregionäres Rezidiv nach Mastektomie</w:t>
            </w:r>
          </w:p>
          <w:p w14:paraId="2BFEDE42" w14:textId="77777777" w:rsidR="000F0644" w:rsidRPr="00743DF3" w:rsidRDefault="00B26588" w:rsidP="00177070">
            <w:pPr>
              <w:pStyle w:val="Tabellentext"/>
              <w:ind w:left="453" w:hanging="340"/>
            </w:pPr>
            <w:r>
              <w:t>4 =</w:t>
            </w:r>
            <w:r>
              <w:tab/>
            </w:r>
            <w:r>
              <w:t>ausschließlich sekundäre plastische Rekonstruktion</w:t>
            </w:r>
          </w:p>
          <w:p w14:paraId="6BA16217" w14:textId="77777777" w:rsidR="000F0644" w:rsidRPr="00743DF3" w:rsidRDefault="00B26588" w:rsidP="00177070">
            <w:pPr>
              <w:pStyle w:val="Tabellentext"/>
              <w:ind w:left="453" w:hanging="340"/>
            </w:pPr>
            <w:r>
              <w:t>5 =</w:t>
            </w:r>
            <w:r>
              <w:tab/>
              <w:t>prophylaktische Mastektomie</w:t>
            </w:r>
          </w:p>
          <w:p w14:paraId="293CFD93" w14:textId="77777777" w:rsidR="000F0644" w:rsidRPr="00743DF3" w:rsidRDefault="00B26588" w:rsidP="00177070">
            <w:pPr>
              <w:pStyle w:val="Tabellentext"/>
              <w:ind w:left="453" w:hanging="340"/>
            </w:pPr>
            <w:r>
              <w:t>6 =</w:t>
            </w:r>
            <w:r>
              <w:tab/>
              <w:t>Fernmetastase</w:t>
            </w:r>
          </w:p>
        </w:tc>
        <w:tc>
          <w:tcPr>
            <w:tcW w:w="1328" w:type="pct"/>
          </w:tcPr>
          <w:p w14:paraId="23D8B590" w14:textId="77777777" w:rsidR="000F0644" w:rsidRPr="00743DF3" w:rsidRDefault="00B26588" w:rsidP="000361A4">
            <w:pPr>
              <w:pStyle w:val="Tabellentext"/>
            </w:pPr>
            <w:r>
              <w:t>ARTERKRANK</w:t>
            </w:r>
          </w:p>
        </w:tc>
      </w:tr>
      <w:tr w:rsidR="00275B01" w:rsidRPr="00743DF3" w14:paraId="71E0491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EB2F3BB" w14:textId="77777777" w:rsidR="000F0644" w:rsidRPr="00743DF3" w:rsidRDefault="00B26588" w:rsidP="000361A4">
            <w:pPr>
              <w:pStyle w:val="Tabellentext"/>
            </w:pPr>
            <w:r>
              <w:t>16:BRUST</w:t>
            </w:r>
          </w:p>
        </w:tc>
        <w:tc>
          <w:tcPr>
            <w:tcW w:w="1075" w:type="pct"/>
          </w:tcPr>
          <w:p w14:paraId="723D26D8" w14:textId="77777777" w:rsidR="000F0644" w:rsidRPr="00743DF3" w:rsidRDefault="00B26588" w:rsidP="000361A4">
            <w:pPr>
              <w:pStyle w:val="Tabellentext"/>
            </w:pPr>
            <w:r>
              <w:t>Diagnosestellung im Rahmen des Mammographie-Screening-Programms</w:t>
            </w:r>
          </w:p>
        </w:tc>
        <w:tc>
          <w:tcPr>
            <w:tcW w:w="326" w:type="pct"/>
          </w:tcPr>
          <w:p w14:paraId="2F082B79" w14:textId="77777777" w:rsidR="000F0644" w:rsidRPr="00743DF3" w:rsidRDefault="00B26588" w:rsidP="000361A4">
            <w:pPr>
              <w:pStyle w:val="Tabellentext"/>
            </w:pPr>
            <w:r>
              <w:t>K</w:t>
            </w:r>
          </w:p>
        </w:tc>
        <w:tc>
          <w:tcPr>
            <w:tcW w:w="1646" w:type="pct"/>
          </w:tcPr>
          <w:p w14:paraId="6778964C" w14:textId="77777777" w:rsidR="000F0644" w:rsidRPr="00743DF3" w:rsidRDefault="00B26588" w:rsidP="00177070">
            <w:pPr>
              <w:pStyle w:val="Tabellentext"/>
              <w:ind w:left="453" w:hanging="340"/>
            </w:pPr>
            <w:r>
              <w:t>0 =</w:t>
            </w:r>
            <w:r>
              <w:tab/>
              <w:t>nein</w:t>
            </w:r>
          </w:p>
          <w:p w14:paraId="182ADD8B" w14:textId="77777777" w:rsidR="000F0644" w:rsidRPr="00743DF3" w:rsidRDefault="00B26588" w:rsidP="00177070">
            <w:pPr>
              <w:pStyle w:val="Tabellentext"/>
              <w:ind w:left="453" w:hanging="340"/>
            </w:pPr>
            <w:r>
              <w:t>1 =</w:t>
            </w:r>
            <w:r>
              <w:tab/>
              <w:t>ja</w:t>
            </w:r>
          </w:p>
          <w:p w14:paraId="3F81E19B" w14:textId="77777777" w:rsidR="000F0644" w:rsidRPr="00743DF3" w:rsidRDefault="00B26588" w:rsidP="00177070">
            <w:pPr>
              <w:pStyle w:val="Tabellentext"/>
              <w:ind w:left="453" w:hanging="340"/>
            </w:pPr>
            <w:r>
              <w:t>9 =</w:t>
            </w:r>
            <w:r>
              <w:tab/>
              <w:t>unbekannt</w:t>
            </w:r>
          </w:p>
        </w:tc>
        <w:tc>
          <w:tcPr>
            <w:tcW w:w="1328" w:type="pct"/>
          </w:tcPr>
          <w:p w14:paraId="74B8D56A" w14:textId="77777777" w:rsidR="000F0644" w:rsidRPr="00743DF3" w:rsidRDefault="00B26588" w:rsidP="000361A4">
            <w:pPr>
              <w:pStyle w:val="Tabellentext"/>
            </w:pPr>
            <w:r>
              <w:t>MAMMOGRAPHIESCREENDIAG</w:t>
            </w:r>
          </w:p>
        </w:tc>
      </w:tr>
      <w:tr w:rsidR="00275B01" w:rsidRPr="00743DF3" w14:paraId="242B8A4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461658D" w14:textId="77777777" w:rsidR="000F0644" w:rsidRPr="00743DF3" w:rsidRDefault="00B26588" w:rsidP="000361A4">
            <w:pPr>
              <w:pStyle w:val="Tabellentext"/>
            </w:pPr>
            <w:r>
              <w:t>30:BRUST</w:t>
            </w:r>
          </w:p>
        </w:tc>
        <w:tc>
          <w:tcPr>
            <w:tcW w:w="1075" w:type="pct"/>
          </w:tcPr>
          <w:p w14:paraId="6781BCD8" w14:textId="77777777" w:rsidR="000F0644" w:rsidRPr="00743DF3" w:rsidRDefault="00B26588" w:rsidP="000361A4">
            <w:pPr>
              <w:pStyle w:val="Tabellentext"/>
            </w:pPr>
            <w:r>
              <w:t>maligne Neoplasie</w:t>
            </w:r>
          </w:p>
        </w:tc>
        <w:tc>
          <w:tcPr>
            <w:tcW w:w="326" w:type="pct"/>
          </w:tcPr>
          <w:p w14:paraId="77369683" w14:textId="77777777" w:rsidR="000F0644" w:rsidRPr="00743DF3" w:rsidRDefault="00B26588" w:rsidP="000361A4">
            <w:pPr>
              <w:pStyle w:val="Tabellentext"/>
            </w:pPr>
            <w:r>
              <w:t>K</w:t>
            </w:r>
          </w:p>
        </w:tc>
        <w:tc>
          <w:tcPr>
            <w:tcW w:w="1646" w:type="pct"/>
          </w:tcPr>
          <w:p w14:paraId="04391CF3" w14:textId="77777777" w:rsidR="000F0644" w:rsidRPr="00743DF3" w:rsidRDefault="00B26588" w:rsidP="00177070">
            <w:pPr>
              <w:pStyle w:val="Tabellentext"/>
              <w:ind w:left="453" w:hanging="340"/>
            </w:pPr>
            <w:r>
              <w:t>s. Anhang: ICDO3Mamma</w:t>
            </w:r>
          </w:p>
        </w:tc>
        <w:tc>
          <w:tcPr>
            <w:tcW w:w="1328" w:type="pct"/>
          </w:tcPr>
          <w:p w14:paraId="1E184569" w14:textId="77777777" w:rsidR="000F0644" w:rsidRPr="00743DF3" w:rsidRDefault="00B26588" w:rsidP="000361A4">
            <w:pPr>
              <w:pStyle w:val="Tabellentext"/>
            </w:pPr>
            <w:r>
              <w:t>POSTICDO3</w:t>
            </w:r>
          </w:p>
        </w:tc>
      </w:tr>
      <w:tr w:rsidR="00275B01" w:rsidRPr="00743DF3" w14:paraId="5AE53EB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564F4C0" w14:textId="77777777" w:rsidR="000F0644" w:rsidRPr="00743DF3" w:rsidRDefault="00B26588" w:rsidP="000361A4">
            <w:pPr>
              <w:pStyle w:val="Tabellentext"/>
            </w:pPr>
            <w:r>
              <w:t>31:BRUST</w:t>
            </w:r>
          </w:p>
        </w:tc>
        <w:tc>
          <w:tcPr>
            <w:tcW w:w="1075" w:type="pct"/>
          </w:tcPr>
          <w:p w14:paraId="7D0E489B" w14:textId="77777777" w:rsidR="000F0644" w:rsidRPr="00743DF3" w:rsidRDefault="00B26588" w:rsidP="000361A4">
            <w:pPr>
              <w:pStyle w:val="Tabellentext"/>
            </w:pPr>
            <w:r>
              <w:t>primär-operative Therapie abgeschlossen</w:t>
            </w:r>
          </w:p>
        </w:tc>
        <w:tc>
          <w:tcPr>
            <w:tcW w:w="326" w:type="pct"/>
          </w:tcPr>
          <w:p w14:paraId="280460DD" w14:textId="77777777" w:rsidR="000F0644" w:rsidRPr="00743DF3" w:rsidRDefault="00B26588" w:rsidP="000361A4">
            <w:pPr>
              <w:pStyle w:val="Tabellentext"/>
            </w:pPr>
            <w:r>
              <w:t>K</w:t>
            </w:r>
          </w:p>
        </w:tc>
        <w:tc>
          <w:tcPr>
            <w:tcW w:w="1646" w:type="pct"/>
          </w:tcPr>
          <w:p w14:paraId="4B04D02E" w14:textId="77777777" w:rsidR="000F0644" w:rsidRPr="00743DF3" w:rsidRDefault="00B26588" w:rsidP="00177070">
            <w:pPr>
              <w:pStyle w:val="Tabellentext"/>
              <w:ind w:left="453" w:hanging="340"/>
            </w:pPr>
            <w:r>
              <w:t>0 =</w:t>
            </w:r>
            <w:r>
              <w:tab/>
              <w:t>nein</w:t>
            </w:r>
          </w:p>
          <w:p w14:paraId="12B36302" w14:textId="77777777" w:rsidR="000F0644" w:rsidRPr="00743DF3" w:rsidRDefault="00B26588" w:rsidP="00177070">
            <w:pPr>
              <w:pStyle w:val="Tabellentext"/>
              <w:ind w:left="453" w:hanging="340"/>
            </w:pPr>
            <w:r>
              <w:t>1 =</w:t>
            </w:r>
            <w:r>
              <w:tab/>
              <w:t>ja</w:t>
            </w:r>
          </w:p>
        </w:tc>
        <w:tc>
          <w:tcPr>
            <w:tcW w:w="1328" w:type="pct"/>
          </w:tcPr>
          <w:p w14:paraId="06EA0598" w14:textId="77777777" w:rsidR="000F0644" w:rsidRPr="00743DF3" w:rsidRDefault="00B26588" w:rsidP="000361A4">
            <w:pPr>
              <w:pStyle w:val="Tabellentext"/>
            </w:pPr>
            <w:r>
              <w:t>OPTHERAPIEENDE</w:t>
            </w:r>
          </w:p>
        </w:tc>
      </w:tr>
      <w:tr w:rsidR="00275B01" w:rsidRPr="00743DF3" w14:paraId="46729BC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7A473B6" w14:textId="77777777" w:rsidR="000F0644" w:rsidRPr="00743DF3" w:rsidRDefault="00B26588" w:rsidP="000361A4">
            <w:pPr>
              <w:pStyle w:val="Tabellentext"/>
            </w:pPr>
            <w:r>
              <w:t>34:BRUST</w:t>
            </w:r>
          </w:p>
        </w:tc>
        <w:tc>
          <w:tcPr>
            <w:tcW w:w="1075" w:type="pct"/>
          </w:tcPr>
          <w:p w14:paraId="6AF7D68B" w14:textId="77777777" w:rsidR="000F0644" w:rsidRPr="00743DF3" w:rsidRDefault="00B26588" w:rsidP="000361A4">
            <w:pPr>
              <w:pStyle w:val="Tabellentext"/>
            </w:pPr>
            <w:r>
              <w:t>pN</w:t>
            </w:r>
          </w:p>
        </w:tc>
        <w:tc>
          <w:tcPr>
            <w:tcW w:w="326" w:type="pct"/>
          </w:tcPr>
          <w:p w14:paraId="40EE9300" w14:textId="77777777" w:rsidR="000F0644" w:rsidRPr="00743DF3" w:rsidRDefault="00B26588" w:rsidP="000361A4">
            <w:pPr>
              <w:pStyle w:val="Tabellentext"/>
            </w:pPr>
            <w:r>
              <w:t>K</w:t>
            </w:r>
          </w:p>
        </w:tc>
        <w:tc>
          <w:tcPr>
            <w:tcW w:w="1646" w:type="pct"/>
          </w:tcPr>
          <w:p w14:paraId="1B8A2E42" w14:textId="77777777" w:rsidR="000F0644" w:rsidRPr="00743DF3" w:rsidRDefault="00B26588" w:rsidP="00177070">
            <w:pPr>
              <w:pStyle w:val="Tabellentext"/>
              <w:ind w:left="453" w:hanging="340"/>
            </w:pPr>
            <w:r>
              <w:t>s. Anhang: pNMamma</w:t>
            </w:r>
          </w:p>
        </w:tc>
        <w:tc>
          <w:tcPr>
            <w:tcW w:w="1328" w:type="pct"/>
          </w:tcPr>
          <w:p w14:paraId="1F1D69DA" w14:textId="77777777" w:rsidR="000F0644" w:rsidRPr="00743DF3" w:rsidRDefault="00B26588" w:rsidP="000361A4">
            <w:pPr>
              <w:pStyle w:val="Tabellentext"/>
            </w:pPr>
            <w:r>
              <w:t>TNMPNMAMMA</w:t>
            </w:r>
          </w:p>
        </w:tc>
      </w:tr>
      <w:tr w:rsidR="00275B01" w:rsidRPr="00743DF3" w14:paraId="797716F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5CFC584" w14:textId="77777777" w:rsidR="000F0644" w:rsidRPr="00743DF3" w:rsidRDefault="00B26588" w:rsidP="000361A4">
            <w:pPr>
              <w:pStyle w:val="Tabellentext"/>
            </w:pPr>
            <w:r>
              <w:t>37:BRUST</w:t>
            </w:r>
          </w:p>
        </w:tc>
        <w:tc>
          <w:tcPr>
            <w:tcW w:w="1075" w:type="pct"/>
          </w:tcPr>
          <w:p w14:paraId="7ED91BB6" w14:textId="77777777" w:rsidR="000F0644" w:rsidRPr="00743DF3" w:rsidRDefault="00B26588" w:rsidP="000361A4">
            <w:pPr>
              <w:pStyle w:val="Tabellentext"/>
            </w:pPr>
            <w:r>
              <w:t>Grading (WHO)</w:t>
            </w:r>
          </w:p>
        </w:tc>
        <w:tc>
          <w:tcPr>
            <w:tcW w:w="326" w:type="pct"/>
          </w:tcPr>
          <w:p w14:paraId="6A090F40" w14:textId="77777777" w:rsidR="000F0644" w:rsidRPr="00743DF3" w:rsidRDefault="00B26588" w:rsidP="000361A4">
            <w:pPr>
              <w:pStyle w:val="Tabellentext"/>
            </w:pPr>
            <w:r>
              <w:t>K</w:t>
            </w:r>
          </w:p>
        </w:tc>
        <w:tc>
          <w:tcPr>
            <w:tcW w:w="1646" w:type="pct"/>
          </w:tcPr>
          <w:p w14:paraId="789AE715" w14:textId="77777777" w:rsidR="000F0644" w:rsidRPr="00743DF3" w:rsidRDefault="00B26588" w:rsidP="00177070">
            <w:pPr>
              <w:pStyle w:val="Tabellentext"/>
              <w:ind w:left="453" w:hanging="340"/>
            </w:pPr>
            <w:r>
              <w:t>1 =</w:t>
            </w:r>
            <w:r>
              <w:tab/>
              <w:t>gut differenziert</w:t>
            </w:r>
          </w:p>
          <w:p w14:paraId="69A012DA" w14:textId="77777777" w:rsidR="000F0644" w:rsidRPr="00743DF3" w:rsidRDefault="00B26588" w:rsidP="00177070">
            <w:pPr>
              <w:pStyle w:val="Tabellentext"/>
              <w:ind w:left="453" w:hanging="340"/>
            </w:pPr>
            <w:r>
              <w:t>2 =</w:t>
            </w:r>
            <w:r>
              <w:tab/>
              <w:t>mäßig differenziert</w:t>
            </w:r>
          </w:p>
          <w:p w14:paraId="3D0029B6" w14:textId="77777777" w:rsidR="000F0644" w:rsidRPr="00743DF3" w:rsidRDefault="00B26588" w:rsidP="00177070">
            <w:pPr>
              <w:pStyle w:val="Tabellentext"/>
              <w:ind w:left="453" w:hanging="340"/>
            </w:pPr>
            <w:r>
              <w:t>3 =</w:t>
            </w:r>
            <w:r>
              <w:tab/>
            </w:r>
            <w:r>
              <w:t>schlecht differenziert</w:t>
            </w:r>
          </w:p>
          <w:p w14:paraId="4A4CEFE7" w14:textId="77777777" w:rsidR="000F0644" w:rsidRPr="00743DF3" w:rsidRDefault="00B26588" w:rsidP="00177070">
            <w:pPr>
              <w:pStyle w:val="Tabellentext"/>
              <w:ind w:left="453" w:hanging="340"/>
            </w:pPr>
            <w:r>
              <w:t>X =</w:t>
            </w:r>
            <w:r>
              <w:tab/>
              <w:t>Differenzierungsgrad kann nicht beurteilt werden</w:t>
            </w:r>
          </w:p>
        </w:tc>
        <w:tc>
          <w:tcPr>
            <w:tcW w:w="1328" w:type="pct"/>
          </w:tcPr>
          <w:p w14:paraId="049C4105" w14:textId="77777777" w:rsidR="000F0644" w:rsidRPr="00743DF3" w:rsidRDefault="00B26588" w:rsidP="000361A4">
            <w:pPr>
              <w:pStyle w:val="Tabellentext"/>
            </w:pPr>
            <w:r>
              <w:t>TNMGMAMMA</w:t>
            </w:r>
          </w:p>
        </w:tc>
      </w:tr>
      <w:tr w:rsidR="00275B01" w:rsidRPr="00743DF3" w14:paraId="7A1EEFC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8B8B368" w14:textId="77777777" w:rsidR="000F0644" w:rsidRPr="00743DF3" w:rsidRDefault="00B26588" w:rsidP="000361A4">
            <w:pPr>
              <w:pStyle w:val="Tabellentext"/>
            </w:pPr>
            <w:r>
              <w:t>38:BRUST</w:t>
            </w:r>
          </w:p>
        </w:tc>
        <w:tc>
          <w:tcPr>
            <w:tcW w:w="1075" w:type="pct"/>
          </w:tcPr>
          <w:p w14:paraId="10C7871C" w14:textId="77777777" w:rsidR="000F0644" w:rsidRPr="00743DF3" w:rsidRDefault="00B26588" w:rsidP="000361A4">
            <w:pPr>
              <w:pStyle w:val="Tabellentext"/>
            </w:pPr>
            <w:r>
              <w:t>immunhistochemischer Hormonrezeptorstatus</w:t>
            </w:r>
          </w:p>
        </w:tc>
        <w:tc>
          <w:tcPr>
            <w:tcW w:w="326" w:type="pct"/>
          </w:tcPr>
          <w:p w14:paraId="5196E6FB" w14:textId="77777777" w:rsidR="000F0644" w:rsidRPr="00743DF3" w:rsidRDefault="00B26588" w:rsidP="000361A4">
            <w:pPr>
              <w:pStyle w:val="Tabellentext"/>
            </w:pPr>
            <w:r>
              <w:t>K</w:t>
            </w:r>
          </w:p>
        </w:tc>
        <w:tc>
          <w:tcPr>
            <w:tcW w:w="1646" w:type="pct"/>
          </w:tcPr>
          <w:p w14:paraId="252812A9" w14:textId="77777777" w:rsidR="000F0644" w:rsidRPr="00743DF3" w:rsidRDefault="00B26588" w:rsidP="00177070">
            <w:pPr>
              <w:pStyle w:val="Tabellentext"/>
              <w:ind w:left="453" w:hanging="340"/>
            </w:pPr>
            <w:r>
              <w:t>0 =</w:t>
            </w:r>
            <w:r>
              <w:tab/>
              <w:t>negativ</w:t>
            </w:r>
          </w:p>
          <w:p w14:paraId="0D60B151" w14:textId="77777777" w:rsidR="000F0644" w:rsidRPr="00743DF3" w:rsidRDefault="00B26588" w:rsidP="00177070">
            <w:pPr>
              <w:pStyle w:val="Tabellentext"/>
              <w:ind w:left="453" w:hanging="340"/>
            </w:pPr>
            <w:r>
              <w:t>1 =</w:t>
            </w:r>
            <w:r>
              <w:tab/>
              <w:t>positiv</w:t>
            </w:r>
          </w:p>
          <w:p w14:paraId="517F34AF" w14:textId="77777777" w:rsidR="000F0644" w:rsidRPr="00743DF3" w:rsidRDefault="00B26588" w:rsidP="00177070">
            <w:pPr>
              <w:pStyle w:val="Tabellentext"/>
              <w:ind w:left="453" w:hanging="340"/>
            </w:pPr>
            <w:r>
              <w:t>9 =</w:t>
            </w:r>
            <w:r>
              <w:tab/>
              <w:t>unbekannt</w:t>
            </w:r>
          </w:p>
        </w:tc>
        <w:tc>
          <w:tcPr>
            <w:tcW w:w="1328" w:type="pct"/>
          </w:tcPr>
          <w:p w14:paraId="181509A0" w14:textId="77777777" w:rsidR="000F0644" w:rsidRPr="00743DF3" w:rsidRDefault="00B26588" w:rsidP="000361A4">
            <w:pPr>
              <w:pStyle w:val="Tabellentext"/>
            </w:pPr>
            <w:r>
              <w:t>REZEPTORSTATUS</w:t>
            </w:r>
          </w:p>
        </w:tc>
      </w:tr>
      <w:tr w:rsidR="00275B01" w:rsidRPr="00743DF3" w14:paraId="06C3DFC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FE09489" w14:textId="77777777" w:rsidR="000F0644" w:rsidRPr="00743DF3" w:rsidRDefault="00B26588" w:rsidP="000361A4">
            <w:pPr>
              <w:pStyle w:val="Tabellentext"/>
            </w:pPr>
            <w:r>
              <w:t>39:BRUST</w:t>
            </w:r>
          </w:p>
        </w:tc>
        <w:tc>
          <w:tcPr>
            <w:tcW w:w="1075" w:type="pct"/>
          </w:tcPr>
          <w:p w14:paraId="35AF01F2" w14:textId="77777777" w:rsidR="000F0644" w:rsidRPr="00743DF3" w:rsidRDefault="00B26588" w:rsidP="000361A4">
            <w:pPr>
              <w:pStyle w:val="Tabellentext"/>
            </w:pPr>
            <w:r>
              <w:t>HER2-Status</w:t>
            </w:r>
          </w:p>
        </w:tc>
        <w:tc>
          <w:tcPr>
            <w:tcW w:w="326" w:type="pct"/>
          </w:tcPr>
          <w:p w14:paraId="15EA60E8" w14:textId="77777777" w:rsidR="000F0644" w:rsidRPr="00743DF3" w:rsidRDefault="00B26588" w:rsidP="000361A4">
            <w:pPr>
              <w:pStyle w:val="Tabellentext"/>
            </w:pPr>
            <w:r>
              <w:t>K</w:t>
            </w:r>
          </w:p>
        </w:tc>
        <w:tc>
          <w:tcPr>
            <w:tcW w:w="1646" w:type="pct"/>
          </w:tcPr>
          <w:p w14:paraId="5B945C67" w14:textId="77777777" w:rsidR="000F0644" w:rsidRPr="00743DF3" w:rsidRDefault="00B26588" w:rsidP="00177070">
            <w:pPr>
              <w:pStyle w:val="Tabellentext"/>
              <w:ind w:left="453" w:hanging="340"/>
            </w:pPr>
            <w:r>
              <w:t>0 =</w:t>
            </w:r>
            <w:r>
              <w:tab/>
              <w:t>negativ (IHC 0 ODER IHC 1+ ODER ISH</w:t>
            </w:r>
            <w:r>
              <w:t xml:space="preserve"> negativ) oder (IHC 2+ UND ISH negativ)</w:t>
            </w:r>
          </w:p>
          <w:p w14:paraId="65A9B721" w14:textId="77777777" w:rsidR="000F0644" w:rsidRPr="00743DF3" w:rsidRDefault="00B26588" w:rsidP="00177070">
            <w:pPr>
              <w:pStyle w:val="Tabellentext"/>
              <w:ind w:left="453" w:hanging="340"/>
            </w:pPr>
            <w:r>
              <w:t>1 =</w:t>
            </w:r>
            <w:r>
              <w:tab/>
              <w:t>positiv (IHC 3+ ODER ISH positiv) oder (IHC 2+ UND ISH positiv)</w:t>
            </w:r>
          </w:p>
          <w:p w14:paraId="3AE3536A" w14:textId="77777777" w:rsidR="000F0644" w:rsidRPr="00743DF3" w:rsidRDefault="00B26588" w:rsidP="00177070">
            <w:pPr>
              <w:pStyle w:val="Tabellentext"/>
              <w:ind w:left="453" w:hanging="340"/>
            </w:pPr>
            <w:r>
              <w:t>2 =</w:t>
            </w:r>
            <w:r>
              <w:tab/>
              <w:t>zweifelhaft/​Borderline-Kategorie</w:t>
            </w:r>
          </w:p>
          <w:p w14:paraId="3E03EEF6" w14:textId="77777777" w:rsidR="000F0644" w:rsidRPr="00743DF3" w:rsidRDefault="00B26588" w:rsidP="00177070">
            <w:pPr>
              <w:pStyle w:val="Tabellentext"/>
              <w:ind w:left="453" w:hanging="340"/>
            </w:pPr>
            <w:r>
              <w:t>9 =</w:t>
            </w:r>
            <w:r>
              <w:tab/>
              <w:t>unbekannt</w:t>
            </w:r>
          </w:p>
        </w:tc>
        <w:tc>
          <w:tcPr>
            <w:tcW w:w="1328" w:type="pct"/>
          </w:tcPr>
          <w:p w14:paraId="37F32AF6" w14:textId="77777777" w:rsidR="000F0644" w:rsidRPr="00743DF3" w:rsidRDefault="00B26588" w:rsidP="000361A4">
            <w:pPr>
              <w:pStyle w:val="Tabellentext"/>
            </w:pPr>
            <w:r>
              <w:t>HER2NEUSTATUS</w:t>
            </w:r>
          </w:p>
        </w:tc>
      </w:tr>
      <w:tr w:rsidR="00275B01" w:rsidRPr="00743DF3" w14:paraId="477FFA2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36DC3C5" w14:textId="77777777" w:rsidR="000F0644" w:rsidRPr="00743DF3" w:rsidRDefault="00B26588" w:rsidP="000361A4">
            <w:pPr>
              <w:pStyle w:val="Tabellentext"/>
            </w:pPr>
            <w:r>
              <w:t>EF*</w:t>
            </w:r>
          </w:p>
        </w:tc>
        <w:tc>
          <w:tcPr>
            <w:tcW w:w="1075" w:type="pct"/>
          </w:tcPr>
          <w:p w14:paraId="44FC1F8D" w14:textId="77777777" w:rsidR="000F0644" w:rsidRPr="00743DF3" w:rsidRDefault="00B26588" w:rsidP="000361A4">
            <w:pPr>
              <w:pStyle w:val="Tabellentext"/>
            </w:pPr>
            <w:r>
              <w:t>Patientenalter am Aufnahmetag in Jahren</w:t>
            </w:r>
          </w:p>
        </w:tc>
        <w:tc>
          <w:tcPr>
            <w:tcW w:w="326" w:type="pct"/>
          </w:tcPr>
          <w:p w14:paraId="17534CE6" w14:textId="77777777" w:rsidR="000F0644" w:rsidRPr="00743DF3" w:rsidRDefault="00B26588" w:rsidP="000361A4">
            <w:pPr>
              <w:pStyle w:val="Tabellentext"/>
            </w:pPr>
            <w:r>
              <w:t>-</w:t>
            </w:r>
          </w:p>
        </w:tc>
        <w:tc>
          <w:tcPr>
            <w:tcW w:w="1646" w:type="pct"/>
          </w:tcPr>
          <w:p w14:paraId="71B9E3E0" w14:textId="77777777" w:rsidR="000F0644" w:rsidRPr="00743DF3" w:rsidRDefault="00B26588" w:rsidP="00177070">
            <w:pPr>
              <w:pStyle w:val="Tabellentext"/>
              <w:ind w:left="453" w:hanging="340"/>
            </w:pPr>
            <w:r>
              <w:t>alter(GEBDATUM;AUFNDATUM)</w:t>
            </w:r>
          </w:p>
        </w:tc>
        <w:tc>
          <w:tcPr>
            <w:tcW w:w="1328" w:type="pct"/>
          </w:tcPr>
          <w:p w14:paraId="0367FDCB" w14:textId="77777777" w:rsidR="000F0644" w:rsidRPr="00743DF3" w:rsidRDefault="00B26588" w:rsidP="000361A4">
            <w:pPr>
              <w:pStyle w:val="Tabellentext"/>
            </w:pPr>
            <w:r>
              <w:t>alter</w:t>
            </w:r>
          </w:p>
        </w:tc>
      </w:tr>
    </w:tbl>
    <w:p w14:paraId="13ABDCB2" w14:textId="77777777" w:rsidR="00A53F02" w:rsidRDefault="00B26588" w:rsidP="00A53F02">
      <w:pPr>
        <w:spacing w:after="0"/>
        <w:rPr>
          <w:sz w:val="14"/>
          <w:szCs w:val="14"/>
        </w:rPr>
      </w:pPr>
      <w:r w:rsidRPr="003021AF">
        <w:rPr>
          <w:sz w:val="14"/>
          <w:szCs w:val="14"/>
        </w:rPr>
        <w:t>*Ersatzfeld im Exportformat</w:t>
      </w:r>
    </w:p>
    <w:p w14:paraId="433E532F" w14:textId="77777777" w:rsidR="00AA6540" w:rsidRDefault="00AA6540">
      <w:pPr>
        <w:sectPr w:rsidR="00AA6540" w:rsidSect="00163BAC">
          <w:headerReference w:type="even" r:id="rId59"/>
          <w:headerReference w:type="default" r:id="rId60"/>
          <w:footerReference w:type="even" r:id="rId61"/>
          <w:footerReference w:type="default" r:id="rId62"/>
          <w:headerReference w:type="first" r:id="rId63"/>
          <w:footerReference w:type="first" r:id="rId64"/>
          <w:pgSz w:w="11906" w:h="16838"/>
          <w:pgMar w:top="1418" w:right="1134" w:bottom="1418" w:left="1701" w:header="454" w:footer="737" w:gutter="0"/>
          <w:cols w:space="708"/>
          <w:docGrid w:linePitch="360"/>
        </w:sectPr>
      </w:pPr>
    </w:p>
    <w:p w14:paraId="490A0698" w14:textId="77777777" w:rsidR="00DD27F7" w:rsidRPr="00DD27F7" w:rsidRDefault="00B26588" w:rsidP="0094520C">
      <w:pPr>
        <w:pStyle w:val="Absatzberschriftebene3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85"/>
      </w:tblGrid>
      <w:tr w:rsidR="000517F0" w14:paraId="7C6208C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ABCADD" w14:textId="77777777" w:rsidR="000517F0" w:rsidRPr="000517F0" w:rsidRDefault="00B26588" w:rsidP="009A4847">
            <w:pPr>
              <w:pStyle w:val="Tabellenkopf"/>
            </w:pPr>
            <w:r>
              <w:t>ID</w:t>
            </w:r>
          </w:p>
        </w:tc>
        <w:tc>
          <w:tcPr>
            <w:tcW w:w="5885" w:type="dxa"/>
          </w:tcPr>
          <w:p w14:paraId="79924B5C" w14:textId="77777777" w:rsidR="000517F0" w:rsidRDefault="00B26588" w:rsidP="000517F0">
            <w:pPr>
              <w:pStyle w:val="Tabellentext"/>
              <w:cnfStyle w:val="000000000000" w:firstRow="0" w:lastRow="0" w:firstColumn="0" w:lastColumn="0" w:oddVBand="0" w:evenVBand="0" w:oddHBand="0" w:evenHBand="0" w:firstRowFirstColumn="0" w:firstRowLastColumn="0" w:lastRowFirstColumn="0" w:lastRowLastColumn="0"/>
            </w:pPr>
            <w:r>
              <w:t>52278</w:t>
            </w:r>
          </w:p>
        </w:tc>
      </w:tr>
      <w:tr w:rsidR="000955B5" w14:paraId="6B9650E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F7739D" w14:textId="77777777" w:rsidR="000955B5" w:rsidRDefault="00B26588" w:rsidP="009A4847">
            <w:pPr>
              <w:pStyle w:val="Tabellenkopf"/>
            </w:pPr>
            <w:r>
              <w:t>Bezeichnung</w:t>
            </w:r>
          </w:p>
        </w:tc>
        <w:tc>
          <w:tcPr>
            <w:tcW w:w="5885" w:type="dxa"/>
          </w:tcPr>
          <w:p w14:paraId="4B1B263A" w14:textId="77777777" w:rsidR="000955B5" w:rsidRDefault="00B26588"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HER2-positiven Befunden: hohe HER2-Positivitätsrate</w:t>
            </w:r>
          </w:p>
        </w:tc>
      </w:tr>
      <w:tr w:rsidR="000955B5" w14:paraId="38BB5A5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AA2229" w14:textId="77777777" w:rsidR="000955B5" w:rsidRDefault="00B26588" w:rsidP="009A4847">
            <w:pPr>
              <w:pStyle w:val="Tabellenkopf"/>
            </w:pPr>
            <w:r>
              <w:t>Indikatortyp</w:t>
            </w:r>
          </w:p>
        </w:tc>
        <w:tc>
          <w:tcPr>
            <w:tcW w:w="5885" w:type="dxa"/>
          </w:tcPr>
          <w:p w14:paraId="19ED1E98" w14:textId="77777777" w:rsidR="000955B5" w:rsidRDefault="00B26588"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66FA7BF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8514D5" w14:textId="77777777" w:rsidR="000955B5" w:rsidRDefault="00B26588" w:rsidP="000955B5">
            <w:pPr>
              <w:pStyle w:val="Tabellenkopf"/>
            </w:pPr>
            <w:r>
              <w:t>Art des Wertes</w:t>
            </w:r>
          </w:p>
        </w:tc>
        <w:tc>
          <w:tcPr>
            <w:tcW w:w="5885" w:type="dxa"/>
          </w:tcPr>
          <w:p w14:paraId="3A7CF61D"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17E7D65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73A7BA" w14:textId="77777777" w:rsidR="000955B5" w:rsidRDefault="00B26588" w:rsidP="000955B5">
            <w:pPr>
              <w:pStyle w:val="Tabellenkopf"/>
            </w:pPr>
            <w:r>
              <w:t>Bezug zum Verfahren</w:t>
            </w:r>
          </w:p>
        </w:tc>
        <w:tc>
          <w:tcPr>
            <w:tcW w:w="5885" w:type="dxa"/>
          </w:tcPr>
          <w:p w14:paraId="19F645FE"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0B6CF79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15F8B5" w14:textId="77777777" w:rsidR="000955B5" w:rsidRDefault="00B26588" w:rsidP="000955B5">
            <w:pPr>
              <w:pStyle w:val="Tabellenkopf"/>
            </w:pPr>
            <w:r>
              <w:t>Berechnun</w:t>
            </w:r>
            <w:r>
              <w:t>gsart</w:t>
            </w:r>
          </w:p>
        </w:tc>
        <w:tc>
          <w:tcPr>
            <w:tcW w:w="5885" w:type="dxa"/>
          </w:tcPr>
          <w:p w14:paraId="49F30754"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7EC6925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63EA32" w14:textId="77777777" w:rsidR="000955B5" w:rsidRDefault="00B26588" w:rsidP="000955B5">
            <w:pPr>
              <w:pStyle w:val="Tabellenkopf"/>
            </w:pPr>
            <w:r>
              <w:t>Referenzbereich 2019</w:t>
            </w:r>
          </w:p>
        </w:tc>
        <w:tc>
          <w:tcPr>
            <w:tcW w:w="5885" w:type="dxa"/>
          </w:tcPr>
          <w:p w14:paraId="0A1C67CB" w14:textId="752C8762"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28" w:author="IQTIG" w:date="2020-04-27T15:03:00Z">
              <w:r w:rsidR="00B0196F">
                <w:delText>x</w:delText>
              </w:r>
            </w:del>
            <w:ins w:id="29" w:author="IQTIG" w:date="2020-04-27T15:03:00Z">
              <w:r>
                <w:t>1,62</w:t>
              </w:r>
            </w:ins>
            <w:r>
              <w:t xml:space="preserve"> (95. Perzentil)</w:t>
            </w:r>
          </w:p>
        </w:tc>
      </w:tr>
      <w:tr w:rsidR="000955B5" w14:paraId="693D0C5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E7F06A" w14:textId="77777777" w:rsidR="000955B5" w:rsidRDefault="00B26588" w:rsidP="00CA48E9">
            <w:pPr>
              <w:pStyle w:val="Tabellenkopf"/>
            </w:pPr>
            <w:r w:rsidRPr="00E37ACC">
              <w:t xml:space="preserve">Referenzbereich </w:t>
            </w:r>
            <w:r>
              <w:t>2018</w:t>
            </w:r>
          </w:p>
        </w:tc>
        <w:tc>
          <w:tcPr>
            <w:tcW w:w="5885" w:type="dxa"/>
          </w:tcPr>
          <w:p w14:paraId="36FED4F8"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 1,64 (95. Perzentil)</w:t>
            </w:r>
          </w:p>
        </w:tc>
      </w:tr>
      <w:tr w:rsidR="000955B5" w14:paraId="1324973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0FC5DD" w14:textId="77777777" w:rsidR="000955B5" w:rsidRDefault="00B26588" w:rsidP="000955B5">
            <w:pPr>
              <w:pStyle w:val="Tabellenkopf"/>
            </w:pPr>
            <w:r>
              <w:t>Erläuterung zum Referenzbereich 2019</w:t>
            </w:r>
          </w:p>
        </w:tc>
        <w:tc>
          <w:tcPr>
            <w:tcW w:w="5885" w:type="dxa"/>
          </w:tcPr>
          <w:p w14:paraId="0626A214"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Für den QI gilt die Sondersituation einer prolongierten Erprobungsphase, in der ermittelt werden soll, wie relevante Qualitätsdefizite in der HER2-Diagnostik dargestellt und durch den Strukturierten Dialog konkret identifizierbar gemacht werden können. Die</w:t>
            </w:r>
            <w:r>
              <w:t>s wird als wichtiges Qualitätsziel in Fortführung der bisherigen Dokumentation gesehen.</w:t>
            </w:r>
          </w:p>
        </w:tc>
      </w:tr>
      <w:tr w:rsidR="000955B5" w14:paraId="7A2E47C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CA9496" w14:textId="77777777" w:rsidR="000955B5" w:rsidRDefault="00B26588" w:rsidP="000955B5">
            <w:pPr>
              <w:pStyle w:val="Tabellenkopf"/>
            </w:pPr>
            <w:r>
              <w:t>Erläuterung zum Strukturierten Dialog bzw. Stellungnahmeverfahren 2019</w:t>
            </w:r>
          </w:p>
        </w:tc>
        <w:tc>
          <w:tcPr>
            <w:tcW w:w="5885" w:type="dxa"/>
          </w:tcPr>
          <w:p w14:paraId="5FB33CBF"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Der Strukturierte Dialog ist für das Erfassungsjahr 2019 für Einrichtungen ab 4 Fällen in der Gr</w:t>
            </w:r>
            <w:r>
              <w:t xml:space="preserve">undgesamtheit des QI zu führen. </w:t>
            </w:r>
            <w:r>
              <w:br/>
              <w:t xml:space="preserve"> </w:t>
            </w:r>
            <w:r>
              <w:br/>
              <w:t>„Die Qualität der eingesetzten Nachweisverfahren einschließlich Präanalytik […] und Auswertung soll durch Verwendung von SOPs sowie regelmäßige interne und externe Qualitätskontrollen sichergestellt werden. Zur externen Q</w:t>
            </w:r>
            <w:r>
              <w:t>ualitätskontrolle wird die regelmäßige, jährliche erfolgreiche Teilnahme an Ringversuchen empfohlen, die beispielsweise von der „Qualitätssicherungs-Initiative Pathologie“ (QuIP), einer gemeinsamen Unternehmung der Deutschen Gesellschaft für Pathologie (DG</w:t>
            </w:r>
            <w:r>
              <w:t>P) und des Bundesverbandes Deutscher Pathologen (BDP), angeboten wird.“ (Leitlinienprogramm Onkologie der AWMF, DKG und DKH 2019: 107 f.). Zusätzliche krankenhausinterne Aspekte umfassen u. a. Zeit bis zur Fixation und Fixierungsdauer. Diese werden bei Rin</w:t>
            </w:r>
            <w:r>
              <w:t>gversuchen nicht alle überprüft (Qualitätsaspekte der HER2-Bestimmung - Informationsschreiben zum Strukturierten Dialog, IQTIG 2019).</w:t>
            </w:r>
          </w:p>
        </w:tc>
      </w:tr>
      <w:tr w:rsidR="000955B5" w14:paraId="161A8CA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844F58" w14:textId="77777777" w:rsidR="000955B5" w:rsidRDefault="00B26588" w:rsidP="000955B5">
            <w:pPr>
              <w:pStyle w:val="Tabellenkopf"/>
            </w:pPr>
            <w:r w:rsidRPr="00E37ACC">
              <w:t>Methode der Risikoadjustierung</w:t>
            </w:r>
          </w:p>
        </w:tc>
        <w:tc>
          <w:tcPr>
            <w:tcW w:w="5885" w:type="dxa"/>
          </w:tcPr>
          <w:p w14:paraId="5AE4C9B2"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3A7A702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91C399" w14:textId="77777777" w:rsidR="000955B5" w:rsidRPr="00E37ACC" w:rsidRDefault="00B26588" w:rsidP="000955B5">
            <w:pPr>
              <w:pStyle w:val="Tabellenkopf"/>
            </w:pPr>
            <w:r>
              <w:t>Erläuterung der Risikoadjustierung</w:t>
            </w:r>
          </w:p>
        </w:tc>
        <w:tc>
          <w:tcPr>
            <w:tcW w:w="5885" w:type="dxa"/>
          </w:tcPr>
          <w:p w14:paraId="5A098685"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6BCC8A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2DB88E" w14:textId="77777777" w:rsidR="000955B5" w:rsidRPr="00E37ACC" w:rsidRDefault="00B26588" w:rsidP="000955B5">
            <w:pPr>
              <w:pStyle w:val="Tabellenkopf"/>
            </w:pPr>
            <w:r w:rsidRPr="00E37ACC">
              <w:t>Rechenregeln</w:t>
            </w:r>
          </w:p>
        </w:tc>
        <w:tc>
          <w:tcPr>
            <w:tcW w:w="5885" w:type="dxa"/>
          </w:tcPr>
          <w:p w14:paraId="230DC307" w14:textId="77777777" w:rsidR="000955B5" w:rsidRPr="00897EAC" w:rsidRDefault="00B2658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1FFBA29"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mit positivem HER2-Status</w:t>
            </w:r>
          </w:p>
          <w:p w14:paraId="2A958FD6" w14:textId="77777777" w:rsidR="000955B5" w:rsidRPr="00897EAC" w:rsidRDefault="00B2658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6BBCF85"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mit Primärerkrankung und Histologie „invasives Mammakarzinom (Primärtumor)“ und abgeschlossener operativer Therapie und bekanntem HER2-Status und bekanntem immunhis</w:t>
            </w:r>
            <w:r>
              <w:t>tochemischem Hormonrezeptorstatus aus Standorten mit mind. 4 indikatorrelevanten Fällen</w:t>
            </w:r>
          </w:p>
          <w:p w14:paraId="2E1505CC" w14:textId="77777777" w:rsidR="000955B5" w:rsidRPr="00897EAC" w:rsidRDefault="00B2658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778C2CD6"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Patientinnen und Patienten mit positivem HER2-Status</w:t>
            </w:r>
          </w:p>
          <w:p w14:paraId="57A103C1" w14:textId="77777777" w:rsidR="000955B5" w:rsidRPr="00897EAC" w:rsidRDefault="00B2658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5719E040" w14:textId="4852B2B6" w:rsidR="000955B5" w:rsidRPr="00715CCE" w:rsidRDefault="00B26588"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Erwartete Rate an Patientinnen und Patienten mit positivem HER2-Statu</w:t>
            </w:r>
            <w:r>
              <w:rPr>
                <w:rStyle w:val="Fett"/>
                <w:b w:val="0"/>
                <w:bCs w:val="0"/>
              </w:rPr>
              <w:t xml:space="preserve">s, risikoadjustiert nach logistischem MAMMA-Score für </w:t>
            </w:r>
            <w:del w:id="30" w:author="IQTIG" w:date="2020-04-27T15:03:00Z">
              <w:r w:rsidR="00B0196F">
                <w:rPr>
                  <w:rStyle w:val="Fett"/>
                  <w:b w:val="0"/>
                  <w:bCs w:val="0"/>
                </w:rPr>
                <w:delText>QI-</w:delText>
              </w:r>
            </w:del>
            <w:r>
              <w:rPr>
                <w:rStyle w:val="Fett"/>
                <w:b w:val="0"/>
                <w:bCs w:val="0"/>
              </w:rPr>
              <w:t>ID 52267_52278</w:t>
            </w:r>
          </w:p>
        </w:tc>
      </w:tr>
      <w:tr w:rsidR="000955B5" w14:paraId="407CE22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695FA4" w14:textId="77777777" w:rsidR="000955B5" w:rsidRPr="00E37ACC" w:rsidRDefault="00B26588" w:rsidP="000955B5">
            <w:pPr>
              <w:pStyle w:val="Tabellenkopf"/>
            </w:pPr>
            <w:r w:rsidRPr="00E37ACC">
              <w:t>Erläuterung der Rechenregel</w:t>
            </w:r>
          </w:p>
        </w:tc>
        <w:tc>
          <w:tcPr>
            <w:tcW w:w="5885" w:type="dxa"/>
          </w:tcPr>
          <w:p w14:paraId="5C86F549"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 xml:space="preserve">Durch die zufallsbedingten Schwankungen des diskreten tumorbiologischen HER2-Merkmals ist in Krankenhäusern mit 1, 2 oder 3 Fällen in der Grundgesamtheit des </w:t>
            </w:r>
            <w:r>
              <w:t xml:space="preserve">QI die Variabilität der HER2-positiven Fälle sehr groß. Dadurch </w:t>
            </w:r>
            <w:r>
              <w:lastRenderedPageBreak/>
              <w:t>ist das Auftreten von Werten außerhalb des Referenzbereichs in den genannten Einrichtungen mit 1, 2 oder 3 Fällen allein zufallsbedingt sehr wahrscheinlich. Die Rechenregel berücksichtigt deme</w:t>
            </w:r>
            <w:r>
              <w:t>ntsprechend Einrichtungen mit ≥ 4 Fällen in der Grundgesamtheit des QI.</w:t>
            </w:r>
          </w:p>
        </w:tc>
      </w:tr>
      <w:tr w:rsidR="000955B5" w14:paraId="6EF0520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FC32C8" w14:textId="77777777" w:rsidR="000955B5" w:rsidRPr="00E37ACC" w:rsidRDefault="00B26588" w:rsidP="000955B5">
            <w:pPr>
              <w:pStyle w:val="Tabellenkopf"/>
            </w:pPr>
            <w:r w:rsidRPr="00E37ACC">
              <w:lastRenderedPageBreak/>
              <w:t>Teildatensatzbezug</w:t>
            </w:r>
          </w:p>
        </w:tc>
        <w:tc>
          <w:tcPr>
            <w:tcW w:w="5885" w:type="dxa"/>
          </w:tcPr>
          <w:p w14:paraId="1334E2DF"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18/1:BRUST</w:t>
            </w:r>
          </w:p>
        </w:tc>
      </w:tr>
      <w:tr w:rsidR="000955B5" w14:paraId="7CB0B30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8818FC" w14:textId="77777777" w:rsidR="000955B5" w:rsidRPr="00E37ACC" w:rsidRDefault="00B26588" w:rsidP="000955B5">
            <w:pPr>
              <w:pStyle w:val="Tabellenkopf"/>
            </w:pPr>
            <w:r w:rsidRPr="00E37ACC">
              <w:t>Zähler (Formel)</w:t>
            </w:r>
          </w:p>
        </w:tc>
        <w:tc>
          <w:tcPr>
            <w:tcW w:w="5885" w:type="dxa"/>
          </w:tcPr>
          <w:p w14:paraId="44333CCF" w14:textId="77777777" w:rsidR="000955B5" w:rsidRPr="00955893" w:rsidRDefault="00B2658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O_52278</w:t>
            </w:r>
          </w:p>
        </w:tc>
      </w:tr>
      <w:tr w:rsidR="00CA3AE5" w14:paraId="1D66C85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D20278" w14:textId="77777777" w:rsidR="00CA3AE5" w:rsidRPr="00E37ACC" w:rsidRDefault="00B26588" w:rsidP="00CA3AE5">
            <w:pPr>
              <w:pStyle w:val="Tabellenkopf"/>
            </w:pPr>
            <w:r w:rsidRPr="00E37ACC">
              <w:t>Nenner (Formel)</w:t>
            </w:r>
          </w:p>
        </w:tc>
        <w:tc>
          <w:tcPr>
            <w:tcW w:w="5885" w:type="dxa"/>
          </w:tcPr>
          <w:p w14:paraId="10B57C1B" w14:textId="77777777" w:rsidR="00CA3AE5" w:rsidRPr="00955893" w:rsidRDefault="00B2658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E_52278</w:t>
            </w:r>
          </w:p>
        </w:tc>
      </w:tr>
      <w:tr w:rsidR="00CA3AE5" w14:paraId="5FFA52F0"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0B21663D" w14:textId="77777777" w:rsidR="00CA3AE5" w:rsidRPr="00E37ACC" w:rsidRDefault="00B26588"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308B041F"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1B5BEC75" w14:textId="77777777" w:rsidR="00CA3AE5" w:rsidRPr="00A20477" w:rsidRDefault="00B26588" w:rsidP="00CA3AE5">
                  <w:pPr>
                    <w:pStyle w:val="Tabellenkopf"/>
                    <w:rPr>
                      <w:szCs w:val="18"/>
                    </w:rPr>
                  </w:pPr>
                  <w:r>
                    <w:rPr>
                      <w:szCs w:val="18"/>
                    </w:rPr>
                    <w:t>O (observed)</w:t>
                  </w:r>
                </w:p>
              </w:tc>
            </w:tr>
            <w:tr w:rsidR="00CA3AE5" w:rsidRPr="00743DF3" w14:paraId="18CBEC5A" w14:textId="77777777" w:rsidTr="00D34D7F">
              <w:tc>
                <w:tcPr>
                  <w:tcW w:w="2125" w:type="dxa"/>
                  <w:tcBorders>
                    <w:top w:val="single" w:sz="4" w:space="0" w:color="BFBFBF" w:themeColor="background1" w:themeShade="BF"/>
                  </w:tcBorders>
                  <w:vAlign w:val="center"/>
                </w:tcPr>
                <w:p w14:paraId="6029D4E7" w14:textId="77777777" w:rsidR="00CA3AE5" w:rsidRDefault="00B26588"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3FD9923C" w14:textId="77777777" w:rsidR="00CA3AE5" w:rsidRPr="00CD53BC" w:rsidRDefault="00B26588" w:rsidP="004217A9">
                  <w:pPr>
                    <w:pStyle w:val="Tabellentext"/>
                    <w:rPr>
                      <w:szCs w:val="18"/>
                    </w:rPr>
                  </w:pPr>
                  <w:r>
                    <w:rPr>
                      <w:szCs w:val="18"/>
                    </w:rPr>
                    <w:t>Kalkulatorische Kennzahl</w:t>
                  </w:r>
                </w:p>
              </w:tc>
            </w:tr>
            <w:tr w:rsidR="00CA3AE5" w:rsidRPr="00743DF3" w14:paraId="0F69C8C8" w14:textId="77777777" w:rsidTr="00D34D7F">
              <w:tc>
                <w:tcPr>
                  <w:tcW w:w="2125" w:type="dxa"/>
                  <w:vAlign w:val="center"/>
                </w:tcPr>
                <w:p w14:paraId="62370964" w14:textId="279ED08D" w:rsidR="00CA3AE5" w:rsidRPr="00A20477" w:rsidRDefault="00B0196F" w:rsidP="00CA3AE5">
                  <w:pPr>
                    <w:pStyle w:val="Tabellentext"/>
                    <w:rPr>
                      <w:szCs w:val="18"/>
                    </w:rPr>
                  </w:pPr>
                  <w:del w:id="31" w:author="IQTIG" w:date="2020-04-27T15:03:00Z">
                    <w:r>
                      <w:rPr>
                        <w:szCs w:val="18"/>
                      </w:rPr>
                      <w:delText>Kennzahl-</w:delText>
                    </w:r>
                  </w:del>
                  <w:r w:rsidR="00B26588">
                    <w:rPr>
                      <w:szCs w:val="18"/>
                    </w:rPr>
                    <w:t>ID</w:t>
                  </w:r>
                </w:p>
              </w:tc>
              <w:tc>
                <w:tcPr>
                  <w:tcW w:w="3755" w:type="dxa"/>
                  <w:vAlign w:val="center"/>
                </w:tcPr>
                <w:p w14:paraId="74703337" w14:textId="77777777" w:rsidR="00CA3AE5" w:rsidRPr="001258DD" w:rsidRDefault="00B26588" w:rsidP="004217A9">
                  <w:pPr>
                    <w:pStyle w:val="Tabellentext"/>
                    <w:rPr>
                      <w:color w:val="000000"/>
                      <w:szCs w:val="18"/>
                      <w:lang w:eastAsia="de-DE"/>
                    </w:rPr>
                  </w:pPr>
                  <w:r>
                    <w:rPr>
                      <w:color w:val="000000"/>
                      <w:szCs w:val="18"/>
                    </w:rPr>
                    <w:t>O_52278</w:t>
                  </w:r>
                </w:p>
              </w:tc>
            </w:tr>
            <w:tr w:rsidR="00CA3AE5" w:rsidRPr="00743DF3" w14:paraId="0B9D4125" w14:textId="77777777" w:rsidTr="00D34D7F">
              <w:tc>
                <w:tcPr>
                  <w:tcW w:w="2125" w:type="dxa"/>
                  <w:vAlign w:val="center"/>
                </w:tcPr>
                <w:p w14:paraId="6848679C" w14:textId="77777777" w:rsidR="00CA3AE5" w:rsidRDefault="00B26588" w:rsidP="00CA3AE5">
                  <w:pPr>
                    <w:pStyle w:val="Tabellentext"/>
                    <w:rPr>
                      <w:szCs w:val="18"/>
                    </w:rPr>
                  </w:pPr>
                  <w:r>
                    <w:rPr>
                      <w:szCs w:val="18"/>
                    </w:rPr>
                    <w:t>Bezug zu</w:t>
                  </w:r>
                  <w:r>
                    <w:rPr>
                      <w:szCs w:val="18"/>
                    </w:rPr>
                    <w:t xml:space="preserve"> QS-Ergebnissen</w:t>
                  </w:r>
                </w:p>
              </w:tc>
              <w:tc>
                <w:tcPr>
                  <w:tcW w:w="3755" w:type="dxa"/>
                  <w:vAlign w:val="center"/>
                </w:tcPr>
                <w:p w14:paraId="3CBBCC66" w14:textId="77777777" w:rsidR="00CA3AE5" w:rsidRDefault="00B26588" w:rsidP="004217A9">
                  <w:pPr>
                    <w:pStyle w:val="Tabellentext"/>
                    <w:rPr>
                      <w:szCs w:val="18"/>
                    </w:rPr>
                  </w:pPr>
                  <w:r>
                    <w:rPr>
                      <w:szCs w:val="18"/>
                    </w:rPr>
                    <w:t>52278</w:t>
                  </w:r>
                </w:p>
              </w:tc>
            </w:tr>
            <w:tr w:rsidR="00CA3AE5" w:rsidRPr="00743DF3" w14:paraId="5F12C427" w14:textId="77777777" w:rsidTr="00D34D7F">
              <w:tc>
                <w:tcPr>
                  <w:tcW w:w="2125" w:type="dxa"/>
                  <w:vAlign w:val="center"/>
                </w:tcPr>
                <w:p w14:paraId="2AD8E4FC" w14:textId="77777777" w:rsidR="00CA3AE5" w:rsidRDefault="00B26588" w:rsidP="00CA3AE5">
                  <w:pPr>
                    <w:pStyle w:val="Tabellentext"/>
                    <w:rPr>
                      <w:szCs w:val="18"/>
                    </w:rPr>
                  </w:pPr>
                  <w:r>
                    <w:rPr>
                      <w:szCs w:val="18"/>
                    </w:rPr>
                    <w:t>Bezug zum Verfahren</w:t>
                  </w:r>
                </w:p>
              </w:tc>
              <w:tc>
                <w:tcPr>
                  <w:tcW w:w="3755" w:type="dxa"/>
                  <w:vAlign w:val="center"/>
                </w:tcPr>
                <w:p w14:paraId="5DD56865" w14:textId="77777777" w:rsidR="00CA3AE5" w:rsidRDefault="00B26588" w:rsidP="004217A9">
                  <w:pPr>
                    <w:pStyle w:val="Tabellentext"/>
                    <w:rPr>
                      <w:szCs w:val="18"/>
                    </w:rPr>
                  </w:pPr>
                  <w:r>
                    <w:rPr>
                      <w:szCs w:val="18"/>
                    </w:rPr>
                    <w:t>DeQS</w:t>
                  </w:r>
                </w:p>
              </w:tc>
            </w:tr>
            <w:tr w:rsidR="00CA3AE5" w:rsidRPr="00743DF3" w14:paraId="26AFC13F" w14:textId="77777777" w:rsidTr="00D34D7F">
              <w:tc>
                <w:tcPr>
                  <w:tcW w:w="2125" w:type="dxa"/>
                  <w:tcBorders>
                    <w:bottom w:val="single" w:sz="4" w:space="0" w:color="BFBFBF" w:themeColor="background1" w:themeShade="BF"/>
                  </w:tcBorders>
                  <w:vAlign w:val="center"/>
                </w:tcPr>
                <w:p w14:paraId="6DFC07B9" w14:textId="77777777" w:rsidR="00CA3AE5" w:rsidRDefault="00B26588" w:rsidP="00CA3AE5">
                  <w:pPr>
                    <w:pStyle w:val="Tabellentext"/>
                    <w:rPr>
                      <w:szCs w:val="18"/>
                    </w:rPr>
                  </w:pPr>
                  <w:r>
                    <w:rPr>
                      <w:szCs w:val="18"/>
                    </w:rPr>
                    <w:t>Sortierung</w:t>
                  </w:r>
                </w:p>
              </w:tc>
              <w:tc>
                <w:tcPr>
                  <w:tcW w:w="3755" w:type="dxa"/>
                  <w:vAlign w:val="center"/>
                </w:tcPr>
                <w:p w14:paraId="78C13233" w14:textId="77777777" w:rsidR="00CA3AE5" w:rsidRDefault="00B26588" w:rsidP="004217A9">
                  <w:pPr>
                    <w:pStyle w:val="Tabellentext"/>
                    <w:rPr>
                      <w:szCs w:val="18"/>
                    </w:rPr>
                  </w:pPr>
                  <w:r>
                    <w:rPr>
                      <w:szCs w:val="18"/>
                    </w:rPr>
                    <w:t>-</w:t>
                  </w:r>
                </w:p>
              </w:tc>
            </w:tr>
            <w:tr w:rsidR="00CA3AE5" w:rsidRPr="00743DF3" w14:paraId="35DD62A5" w14:textId="77777777" w:rsidTr="00D34D7F">
              <w:tc>
                <w:tcPr>
                  <w:tcW w:w="2125" w:type="dxa"/>
                  <w:tcBorders>
                    <w:top w:val="single" w:sz="4" w:space="0" w:color="BFBFBF" w:themeColor="background1" w:themeShade="BF"/>
                  </w:tcBorders>
                  <w:vAlign w:val="center"/>
                </w:tcPr>
                <w:p w14:paraId="3F9544F6" w14:textId="77777777" w:rsidR="00CA3AE5" w:rsidRDefault="00B26588" w:rsidP="00CA3AE5">
                  <w:pPr>
                    <w:pStyle w:val="Tabellentext"/>
                    <w:rPr>
                      <w:szCs w:val="18"/>
                    </w:rPr>
                  </w:pPr>
                  <w:r>
                    <w:rPr>
                      <w:szCs w:val="18"/>
                    </w:rPr>
                    <w:t>Rechenregel</w:t>
                  </w:r>
                </w:p>
              </w:tc>
              <w:tc>
                <w:tcPr>
                  <w:tcW w:w="3755" w:type="dxa"/>
                  <w:vAlign w:val="center"/>
                </w:tcPr>
                <w:p w14:paraId="5C83583F" w14:textId="77777777" w:rsidR="00CA3AE5" w:rsidRDefault="00B26588" w:rsidP="004217A9">
                  <w:pPr>
                    <w:pStyle w:val="Tabellentext"/>
                    <w:rPr>
                      <w:szCs w:val="18"/>
                    </w:rPr>
                  </w:pPr>
                  <w:r>
                    <w:rPr>
                      <w:szCs w:val="18"/>
                    </w:rPr>
                    <w:t>Beobachtete Rate an Patientinnen und Patienten mit positivem HER2-Status</w:t>
                  </w:r>
                </w:p>
              </w:tc>
            </w:tr>
            <w:tr w:rsidR="00CA3AE5" w:rsidRPr="00743DF3" w14:paraId="73EC4F9C" w14:textId="77777777" w:rsidTr="00D34D7F">
              <w:tc>
                <w:tcPr>
                  <w:tcW w:w="2125" w:type="dxa"/>
                  <w:tcBorders>
                    <w:top w:val="single" w:sz="4" w:space="0" w:color="BFBFBF" w:themeColor="background1" w:themeShade="BF"/>
                  </w:tcBorders>
                  <w:vAlign w:val="center"/>
                </w:tcPr>
                <w:p w14:paraId="091E3427" w14:textId="77777777" w:rsidR="00CA3AE5" w:rsidRPr="00A20477" w:rsidRDefault="00B26588"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66C37855" w14:textId="77777777" w:rsidR="00CA3AE5" w:rsidRPr="00CD53BC" w:rsidRDefault="00B26588" w:rsidP="004217A9">
                  <w:pPr>
                    <w:pStyle w:val="Tabellentext"/>
                    <w:rPr>
                      <w:szCs w:val="18"/>
                    </w:rPr>
                  </w:pPr>
                  <w:r>
                    <w:rPr>
                      <w:szCs w:val="18"/>
                    </w:rPr>
                    <w:t>Anteil</w:t>
                  </w:r>
                </w:p>
              </w:tc>
            </w:tr>
            <w:tr w:rsidR="00CA3AE5" w:rsidRPr="00743DF3" w14:paraId="67D24E14" w14:textId="77777777" w:rsidTr="00D34D7F">
              <w:tc>
                <w:tcPr>
                  <w:tcW w:w="2125" w:type="dxa"/>
                  <w:vAlign w:val="center"/>
                </w:tcPr>
                <w:p w14:paraId="4BB701BE" w14:textId="77777777" w:rsidR="00CA3AE5" w:rsidRDefault="00B26588" w:rsidP="00CA3AE5">
                  <w:pPr>
                    <w:pStyle w:val="Tabellentext"/>
                    <w:rPr>
                      <w:szCs w:val="18"/>
                    </w:rPr>
                  </w:pPr>
                  <w:r>
                    <w:rPr>
                      <w:szCs w:val="18"/>
                    </w:rPr>
                    <w:t>Teildatensatz</w:t>
                  </w:r>
                  <w:r>
                    <w:rPr>
                      <w:szCs w:val="18"/>
                    </w:rPr>
                    <w:t>bezug</w:t>
                  </w:r>
                </w:p>
              </w:tc>
              <w:tc>
                <w:tcPr>
                  <w:tcW w:w="3755" w:type="dxa"/>
                  <w:vAlign w:val="center"/>
                </w:tcPr>
                <w:p w14:paraId="46CAA96B" w14:textId="77777777" w:rsidR="00CA3AE5" w:rsidRPr="001C3626" w:rsidRDefault="00B26588" w:rsidP="004217A9">
                  <w:pPr>
                    <w:pStyle w:val="Tabellentext"/>
                    <w:rPr>
                      <w:szCs w:val="18"/>
                    </w:rPr>
                  </w:pPr>
                  <w:r>
                    <w:rPr>
                      <w:szCs w:val="18"/>
                    </w:rPr>
                    <w:t>18/1:BRUST</w:t>
                  </w:r>
                </w:p>
              </w:tc>
            </w:tr>
            <w:tr w:rsidR="00CA3AE5" w:rsidRPr="00743DF3" w14:paraId="60A77363" w14:textId="77777777" w:rsidTr="00D34D7F">
              <w:tc>
                <w:tcPr>
                  <w:tcW w:w="2125" w:type="dxa"/>
                  <w:vAlign w:val="center"/>
                </w:tcPr>
                <w:p w14:paraId="0A0A37CD" w14:textId="77777777" w:rsidR="00CA3AE5" w:rsidRDefault="00B26588" w:rsidP="00CA3AE5">
                  <w:pPr>
                    <w:pStyle w:val="Tabellentext"/>
                    <w:rPr>
                      <w:szCs w:val="18"/>
                    </w:rPr>
                  </w:pPr>
                  <w:r>
                    <w:rPr>
                      <w:szCs w:val="18"/>
                    </w:rPr>
                    <w:t>Zähler</w:t>
                  </w:r>
                </w:p>
              </w:tc>
              <w:tc>
                <w:tcPr>
                  <w:tcW w:w="3755" w:type="dxa"/>
                </w:tcPr>
                <w:p w14:paraId="450B617B" w14:textId="77777777" w:rsidR="00CA3AE5" w:rsidRPr="00955893" w:rsidRDefault="00B26588" w:rsidP="004217A9">
                  <w:pPr>
                    <w:pStyle w:val="CodeOhneSilbentrennung"/>
                    <w:rPr>
                      <w:rStyle w:val="Code"/>
                    </w:rPr>
                  </w:pPr>
                  <w:r>
                    <w:rPr>
                      <w:rStyle w:val="Code"/>
                    </w:rPr>
                    <w:t>HER2NEUSTATUS %==% 1</w:t>
                  </w:r>
                </w:p>
              </w:tc>
            </w:tr>
            <w:tr w:rsidR="00CA3AE5" w:rsidRPr="00743DF3" w14:paraId="5111B626" w14:textId="77777777" w:rsidTr="00D34D7F">
              <w:tc>
                <w:tcPr>
                  <w:tcW w:w="2125" w:type="dxa"/>
                  <w:vAlign w:val="center"/>
                </w:tcPr>
                <w:p w14:paraId="130296A7" w14:textId="77777777" w:rsidR="00CA3AE5" w:rsidRDefault="00B26588" w:rsidP="00CA3AE5">
                  <w:pPr>
                    <w:pStyle w:val="Tabellentext"/>
                    <w:rPr>
                      <w:szCs w:val="18"/>
                    </w:rPr>
                  </w:pPr>
                  <w:r>
                    <w:rPr>
                      <w:szCs w:val="18"/>
                    </w:rPr>
                    <w:t>Nenner</w:t>
                  </w:r>
                </w:p>
              </w:tc>
              <w:tc>
                <w:tcPr>
                  <w:tcW w:w="3755" w:type="dxa"/>
                </w:tcPr>
                <w:p w14:paraId="655A378B" w14:textId="77777777" w:rsidR="00CA3AE5" w:rsidRPr="00955893" w:rsidRDefault="00B26588" w:rsidP="004217A9">
                  <w:pPr>
                    <w:pStyle w:val="CodeOhneSilbentrennung"/>
                    <w:rPr>
                      <w:rStyle w:val="Code"/>
                    </w:rPr>
                  </w:pPr>
                  <w:r>
                    <w:rPr>
                      <w:rStyle w:val="Code"/>
                    </w:rPr>
                    <w:t xml:space="preserve">ARTERKRANK %==% 1 &amp; </w:t>
                  </w:r>
                  <w:r>
                    <w:rPr>
                      <w:rStyle w:val="Code"/>
                    </w:rPr>
                    <w:br/>
                  </w:r>
                  <w:r>
                    <w:rPr>
                      <w:rStyle w:val="Code"/>
                    </w:rPr>
                    <w:t xml:space="preserve">OPTHERAPIEENDE %==% 1 &amp; </w:t>
                  </w:r>
                  <w:r>
                    <w:rPr>
                      <w:rStyle w:val="Code"/>
                    </w:rPr>
                    <w:br/>
                    <w:t xml:space="preserve">fn_invasivesMammaCaPrimaer &amp; </w:t>
                  </w:r>
                  <w:r>
                    <w:rPr>
                      <w:rStyle w:val="Code"/>
                    </w:rPr>
                    <w:br/>
                    <w:t xml:space="preserve">HER2NEUSTATUS %in% c(0,1) &amp; </w:t>
                  </w:r>
                  <w:r>
                    <w:rPr>
                      <w:rStyle w:val="Code"/>
                    </w:rPr>
                    <w:br/>
                    <w:t xml:space="preserve">REZEPTORSTATUS %in% c(0,1) &amp; </w:t>
                  </w:r>
                  <w:r>
                    <w:rPr>
                      <w:rStyle w:val="Code"/>
                    </w:rPr>
                    <w:br/>
                    <w:t>VB$KH_ANZAHLFAELLE_HER2 %&gt;% 3</w:t>
                  </w:r>
                </w:p>
              </w:tc>
            </w:tr>
            <w:tr w:rsidR="00CA3AE5" w:rsidRPr="00AC590F" w14:paraId="05AC4CF5" w14:textId="77777777" w:rsidTr="00D34D7F">
              <w:tc>
                <w:tcPr>
                  <w:tcW w:w="2125" w:type="dxa"/>
                  <w:vAlign w:val="center"/>
                </w:tcPr>
                <w:p w14:paraId="2F85A3CD" w14:textId="77777777" w:rsidR="00CA3AE5" w:rsidRPr="00AC590F" w:rsidRDefault="00B26588" w:rsidP="00CA3AE5">
                  <w:pPr>
                    <w:pStyle w:val="Tabellentext"/>
                    <w:rPr>
                      <w:rFonts w:cstheme="minorHAnsi"/>
                      <w:szCs w:val="18"/>
                    </w:rPr>
                  </w:pPr>
                  <w:r w:rsidRPr="00AC590F">
                    <w:rPr>
                      <w:rFonts w:cs="Calibri"/>
                      <w:szCs w:val="18"/>
                    </w:rPr>
                    <w:t>Darstellung</w:t>
                  </w:r>
                </w:p>
              </w:tc>
              <w:tc>
                <w:tcPr>
                  <w:tcW w:w="3755" w:type="dxa"/>
                  <w:vAlign w:val="center"/>
                </w:tcPr>
                <w:p w14:paraId="34E9BAB4" w14:textId="77777777" w:rsidR="00CA3AE5" w:rsidRPr="00AC590F" w:rsidRDefault="00B26588"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28ACCC0F" w14:textId="77777777" w:rsidTr="00D34D7F">
              <w:tc>
                <w:tcPr>
                  <w:tcW w:w="2125" w:type="dxa"/>
                  <w:tcBorders>
                    <w:bottom w:val="single" w:sz="4" w:space="0" w:color="BFBFBF" w:themeColor="background1" w:themeShade="BF"/>
                  </w:tcBorders>
                  <w:vAlign w:val="center"/>
                </w:tcPr>
                <w:p w14:paraId="3E110402" w14:textId="77777777" w:rsidR="00CA3AE5" w:rsidRPr="00AC590F" w:rsidRDefault="00B26588"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2DD392A0" w14:textId="77777777" w:rsidR="00CA3AE5" w:rsidRPr="00AC590F" w:rsidRDefault="00B26588" w:rsidP="004217A9">
                  <w:pPr>
                    <w:pStyle w:val="Tabellentext"/>
                    <w:rPr>
                      <w:rFonts w:cstheme="minorHAnsi"/>
                      <w:szCs w:val="18"/>
                    </w:rPr>
                  </w:pPr>
                  <w:r>
                    <w:rPr>
                      <w:rFonts w:cs="Calibri"/>
                      <w:szCs w:val="18"/>
                    </w:rPr>
                    <w:t>-</w:t>
                  </w:r>
                </w:p>
              </w:tc>
            </w:tr>
          </w:tbl>
          <w:p w14:paraId="081D1D51" w14:textId="77777777" w:rsidR="00CA3AE5" w:rsidRPr="00E3098F" w:rsidRDefault="00B26588"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732D1094"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214CA8F7" w14:textId="77777777" w:rsidR="00CA3AE5" w:rsidRPr="00E37ACC" w:rsidRDefault="00B26588"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75D06008"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14FAD52A" w14:textId="77777777" w:rsidR="00CA3AE5" w:rsidRPr="00A20477" w:rsidRDefault="00B26588" w:rsidP="00CA3AE5">
                  <w:pPr>
                    <w:pStyle w:val="Tabellenkopf"/>
                    <w:rPr>
                      <w:szCs w:val="18"/>
                    </w:rPr>
                  </w:pPr>
                  <w:r>
                    <w:rPr>
                      <w:szCs w:val="18"/>
                    </w:rPr>
                    <w:t>E (expected)</w:t>
                  </w:r>
                </w:p>
              </w:tc>
            </w:tr>
            <w:tr w:rsidR="00CA3AE5" w:rsidRPr="00743DF3" w14:paraId="3334FAD3" w14:textId="77777777" w:rsidTr="00D34D7F">
              <w:tc>
                <w:tcPr>
                  <w:tcW w:w="2125" w:type="dxa"/>
                  <w:tcBorders>
                    <w:top w:val="single" w:sz="4" w:space="0" w:color="BFBFBF" w:themeColor="background1" w:themeShade="BF"/>
                  </w:tcBorders>
                  <w:vAlign w:val="center"/>
                </w:tcPr>
                <w:p w14:paraId="56010073" w14:textId="77777777" w:rsidR="00CA3AE5" w:rsidRDefault="00B26588"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7F7B2B31" w14:textId="77777777" w:rsidR="00CA3AE5" w:rsidRPr="00CD53BC" w:rsidRDefault="00B26588" w:rsidP="004217A9">
                  <w:pPr>
                    <w:pStyle w:val="Tabellentext"/>
                    <w:rPr>
                      <w:szCs w:val="18"/>
                    </w:rPr>
                  </w:pPr>
                  <w:r>
                    <w:rPr>
                      <w:szCs w:val="18"/>
                    </w:rPr>
                    <w:t>Kalkulatorische Kennzahl</w:t>
                  </w:r>
                </w:p>
              </w:tc>
            </w:tr>
            <w:tr w:rsidR="00CA3AE5" w:rsidRPr="00743DF3" w14:paraId="5DC2A4BE" w14:textId="77777777" w:rsidTr="00D34D7F">
              <w:tc>
                <w:tcPr>
                  <w:tcW w:w="2125" w:type="dxa"/>
                  <w:vAlign w:val="center"/>
                </w:tcPr>
                <w:p w14:paraId="12874C98" w14:textId="12B3824C" w:rsidR="00CA3AE5" w:rsidRPr="00A20477" w:rsidRDefault="00B0196F" w:rsidP="00CA3AE5">
                  <w:pPr>
                    <w:pStyle w:val="Tabellentext"/>
                    <w:rPr>
                      <w:szCs w:val="18"/>
                    </w:rPr>
                  </w:pPr>
                  <w:del w:id="32" w:author="IQTIG" w:date="2020-04-27T15:03:00Z">
                    <w:r>
                      <w:rPr>
                        <w:szCs w:val="18"/>
                      </w:rPr>
                      <w:delText>Kennzahl-</w:delText>
                    </w:r>
                  </w:del>
                  <w:r w:rsidR="00B26588">
                    <w:rPr>
                      <w:szCs w:val="18"/>
                    </w:rPr>
                    <w:t>ID</w:t>
                  </w:r>
                </w:p>
              </w:tc>
              <w:tc>
                <w:tcPr>
                  <w:tcW w:w="3755" w:type="dxa"/>
                  <w:vAlign w:val="center"/>
                </w:tcPr>
                <w:p w14:paraId="6B9211D2" w14:textId="77777777" w:rsidR="00CA3AE5" w:rsidRPr="001258DD" w:rsidRDefault="00B26588" w:rsidP="004217A9">
                  <w:pPr>
                    <w:pStyle w:val="Tabellentext"/>
                    <w:rPr>
                      <w:color w:val="000000"/>
                      <w:szCs w:val="18"/>
                      <w:lang w:eastAsia="de-DE"/>
                    </w:rPr>
                  </w:pPr>
                  <w:r>
                    <w:rPr>
                      <w:color w:val="000000"/>
                      <w:szCs w:val="18"/>
                    </w:rPr>
                    <w:t>E_52278</w:t>
                  </w:r>
                </w:p>
              </w:tc>
            </w:tr>
            <w:tr w:rsidR="00CA3AE5" w:rsidRPr="00743DF3" w14:paraId="586A2EEC" w14:textId="77777777" w:rsidTr="00D34D7F">
              <w:tc>
                <w:tcPr>
                  <w:tcW w:w="2125" w:type="dxa"/>
                  <w:vAlign w:val="center"/>
                </w:tcPr>
                <w:p w14:paraId="0F36E5D1" w14:textId="77777777" w:rsidR="00CA3AE5" w:rsidRDefault="00B26588" w:rsidP="00CA3AE5">
                  <w:pPr>
                    <w:pStyle w:val="Tabellentext"/>
                    <w:rPr>
                      <w:szCs w:val="18"/>
                    </w:rPr>
                  </w:pPr>
                  <w:r>
                    <w:rPr>
                      <w:szCs w:val="18"/>
                    </w:rPr>
                    <w:t xml:space="preserve">Bezug zu </w:t>
                  </w:r>
                  <w:r>
                    <w:rPr>
                      <w:szCs w:val="18"/>
                    </w:rPr>
                    <w:t>QS-Ergebnissen</w:t>
                  </w:r>
                </w:p>
              </w:tc>
              <w:tc>
                <w:tcPr>
                  <w:tcW w:w="3755" w:type="dxa"/>
                  <w:vAlign w:val="center"/>
                </w:tcPr>
                <w:p w14:paraId="481B3FC4" w14:textId="77777777" w:rsidR="00CA3AE5" w:rsidRDefault="00B26588" w:rsidP="004217A9">
                  <w:pPr>
                    <w:pStyle w:val="Tabellentext"/>
                    <w:rPr>
                      <w:szCs w:val="18"/>
                    </w:rPr>
                  </w:pPr>
                  <w:r>
                    <w:rPr>
                      <w:szCs w:val="18"/>
                    </w:rPr>
                    <w:t>52278</w:t>
                  </w:r>
                </w:p>
              </w:tc>
            </w:tr>
            <w:tr w:rsidR="00CA3AE5" w:rsidRPr="00743DF3" w14:paraId="565852FC" w14:textId="77777777" w:rsidTr="00D34D7F">
              <w:tc>
                <w:tcPr>
                  <w:tcW w:w="2125" w:type="dxa"/>
                  <w:vAlign w:val="center"/>
                </w:tcPr>
                <w:p w14:paraId="7C970313" w14:textId="77777777" w:rsidR="00CA3AE5" w:rsidRDefault="00B26588" w:rsidP="00CA3AE5">
                  <w:pPr>
                    <w:pStyle w:val="Tabellentext"/>
                    <w:rPr>
                      <w:szCs w:val="18"/>
                    </w:rPr>
                  </w:pPr>
                  <w:r>
                    <w:rPr>
                      <w:szCs w:val="18"/>
                    </w:rPr>
                    <w:t>Bezug zum Verfahren</w:t>
                  </w:r>
                </w:p>
              </w:tc>
              <w:tc>
                <w:tcPr>
                  <w:tcW w:w="3755" w:type="dxa"/>
                  <w:vAlign w:val="center"/>
                </w:tcPr>
                <w:p w14:paraId="485DECF5" w14:textId="77777777" w:rsidR="00CA3AE5" w:rsidRDefault="00B26588" w:rsidP="004217A9">
                  <w:pPr>
                    <w:pStyle w:val="Tabellentext"/>
                    <w:rPr>
                      <w:szCs w:val="18"/>
                    </w:rPr>
                  </w:pPr>
                  <w:r>
                    <w:rPr>
                      <w:szCs w:val="18"/>
                    </w:rPr>
                    <w:t>DeQS</w:t>
                  </w:r>
                </w:p>
              </w:tc>
            </w:tr>
            <w:tr w:rsidR="00CA3AE5" w:rsidRPr="00743DF3" w14:paraId="06692C73" w14:textId="77777777" w:rsidTr="00D34D7F">
              <w:tc>
                <w:tcPr>
                  <w:tcW w:w="2125" w:type="dxa"/>
                  <w:tcBorders>
                    <w:bottom w:val="single" w:sz="4" w:space="0" w:color="BFBFBF" w:themeColor="background1" w:themeShade="BF"/>
                  </w:tcBorders>
                  <w:vAlign w:val="center"/>
                </w:tcPr>
                <w:p w14:paraId="1574818A" w14:textId="77777777" w:rsidR="00CA3AE5" w:rsidRDefault="00B26588" w:rsidP="00CA3AE5">
                  <w:pPr>
                    <w:pStyle w:val="Tabellentext"/>
                    <w:rPr>
                      <w:szCs w:val="18"/>
                    </w:rPr>
                  </w:pPr>
                  <w:r>
                    <w:rPr>
                      <w:szCs w:val="18"/>
                    </w:rPr>
                    <w:t>Sortierung</w:t>
                  </w:r>
                </w:p>
              </w:tc>
              <w:tc>
                <w:tcPr>
                  <w:tcW w:w="3755" w:type="dxa"/>
                  <w:vAlign w:val="center"/>
                </w:tcPr>
                <w:p w14:paraId="319A4581" w14:textId="77777777" w:rsidR="00CA3AE5" w:rsidRDefault="00B26588" w:rsidP="004217A9">
                  <w:pPr>
                    <w:pStyle w:val="Tabellentext"/>
                    <w:rPr>
                      <w:szCs w:val="18"/>
                    </w:rPr>
                  </w:pPr>
                  <w:r>
                    <w:rPr>
                      <w:szCs w:val="18"/>
                    </w:rPr>
                    <w:t>-</w:t>
                  </w:r>
                </w:p>
              </w:tc>
            </w:tr>
            <w:tr w:rsidR="00CA3AE5" w:rsidRPr="00743DF3" w14:paraId="51BF9601" w14:textId="77777777" w:rsidTr="00D34D7F">
              <w:tc>
                <w:tcPr>
                  <w:tcW w:w="2125" w:type="dxa"/>
                  <w:tcBorders>
                    <w:top w:val="single" w:sz="4" w:space="0" w:color="BFBFBF" w:themeColor="background1" w:themeShade="BF"/>
                  </w:tcBorders>
                  <w:vAlign w:val="center"/>
                </w:tcPr>
                <w:p w14:paraId="0BDAEF4D" w14:textId="77777777" w:rsidR="00CA3AE5" w:rsidRDefault="00B26588" w:rsidP="00CA3AE5">
                  <w:pPr>
                    <w:pStyle w:val="Tabellentext"/>
                    <w:rPr>
                      <w:szCs w:val="18"/>
                    </w:rPr>
                  </w:pPr>
                  <w:r>
                    <w:rPr>
                      <w:szCs w:val="18"/>
                    </w:rPr>
                    <w:t>Rechenregel</w:t>
                  </w:r>
                </w:p>
              </w:tc>
              <w:tc>
                <w:tcPr>
                  <w:tcW w:w="3755" w:type="dxa"/>
                  <w:vAlign w:val="center"/>
                </w:tcPr>
                <w:p w14:paraId="691B274D" w14:textId="0B9A659E" w:rsidR="00CA3AE5" w:rsidRDefault="00B26588" w:rsidP="004217A9">
                  <w:pPr>
                    <w:pStyle w:val="Tabellentext"/>
                    <w:rPr>
                      <w:szCs w:val="18"/>
                    </w:rPr>
                  </w:pPr>
                  <w:r>
                    <w:rPr>
                      <w:szCs w:val="18"/>
                    </w:rPr>
                    <w:t xml:space="preserve">Erwartete Rate an Patientinnen und Patienten mit positivem HER2-Status, risikoadjustiert nach logistischem MAMMA-Score für </w:t>
                  </w:r>
                  <w:del w:id="33" w:author="IQTIG" w:date="2020-04-27T15:03:00Z">
                    <w:r w:rsidR="00B0196F">
                      <w:rPr>
                        <w:szCs w:val="18"/>
                      </w:rPr>
                      <w:delText>QI-</w:delText>
                    </w:r>
                  </w:del>
                  <w:r>
                    <w:rPr>
                      <w:szCs w:val="18"/>
                    </w:rPr>
                    <w:t>ID 52267_52278</w:t>
                  </w:r>
                </w:p>
              </w:tc>
            </w:tr>
            <w:tr w:rsidR="00CA3AE5" w:rsidRPr="00743DF3" w14:paraId="488B9921" w14:textId="77777777" w:rsidTr="00D34D7F">
              <w:tc>
                <w:tcPr>
                  <w:tcW w:w="2125" w:type="dxa"/>
                  <w:tcBorders>
                    <w:top w:val="single" w:sz="4" w:space="0" w:color="BFBFBF" w:themeColor="background1" w:themeShade="BF"/>
                  </w:tcBorders>
                  <w:vAlign w:val="center"/>
                </w:tcPr>
                <w:p w14:paraId="3DEA86D2" w14:textId="77777777" w:rsidR="00CA3AE5" w:rsidRPr="00A20477" w:rsidRDefault="00B26588"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6942F3B0" w14:textId="77777777" w:rsidR="00CA3AE5" w:rsidRPr="00CD53BC" w:rsidRDefault="00B26588" w:rsidP="004217A9">
                  <w:pPr>
                    <w:pStyle w:val="Tabellentext"/>
                    <w:rPr>
                      <w:szCs w:val="18"/>
                    </w:rPr>
                  </w:pPr>
                  <w:r>
                    <w:rPr>
                      <w:szCs w:val="18"/>
                    </w:rPr>
                    <w:t>Mittelwert</w:t>
                  </w:r>
                </w:p>
              </w:tc>
            </w:tr>
            <w:tr w:rsidR="00CA3AE5" w:rsidRPr="00743DF3" w14:paraId="65690962" w14:textId="77777777" w:rsidTr="00D34D7F">
              <w:tc>
                <w:tcPr>
                  <w:tcW w:w="2125" w:type="dxa"/>
                  <w:vAlign w:val="center"/>
                </w:tcPr>
                <w:p w14:paraId="2E7E59EF" w14:textId="77777777" w:rsidR="00CA3AE5" w:rsidRDefault="00B26588" w:rsidP="00CA3AE5">
                  <w:pPr>
                    <w:pStyle w:val="Tabellentext"/>
                    <w:rPr>
                      <w:szCs w:val="18"/>
                    </w:rPr>
                  </w:pPr>
                  <w:r>
                    <w:rPr>
                      <w:szCs w:val="18"/>
                    </w:rPr>
                    <w:t>Teildatensatz</w:t>
                  </w:r>
                  <w:r>
                    <w:rPr>
                      <w:szCs w:val="18"/>
                    </w:rPr>
                    <w:t>bezug</w:t>
                  </w:r>
                </w:p>
              </w:tc>
              <w:tc>
                <w:tcPr>
                  <w:tcW w:w="3755" w:type="dxa"/>
                  <w:vAlign w:val="center"/>
                </w:tcPr>
                <w:p w14:paraId="404D0296" w14:textId="77777777" w:rsidR="00CA3AE5" w:rsidRPr="001C3626" w:rsidRDefault="00B26588" w:rsidP="004217A9">
                  <w:pPr>
                    <w:pStyle w:val="Tabellentext"/>
                    <w:rPr>
                      <w:szCs w:val="18"/>
                    </w:rPr>
                  </w:pPr>
                  <w:r>
                    <w:rPr>
                      <w:szCs w:val="18"/>
                    </w:rPr>
                    <w:t>18/1:BRUST</w:t>
                  </w:r>
                </w:p>
              </w:tc>
            </w:tr>
            <w:tr w:rsidR="00CA3AE5" w:rsidRPr="00743DF3" w14:paraId="56CF3DE0" w14:textId="77777777" w:rsidTr="00D34D7F">
              <w:tc>
                <w:tcPr>
                  <w:tcW w:w="2125" w:type="dxa"/>
                  <w:vAlign w:val="center"/>
                </w:tcPr>
                <w:p w14:paraId="0999ED17" w14:textId="77777777" w:rsidR="00CA3AE5" w:rsidRDefault="00B26588" w:rsidP="00CA3AE5">
                  <w:pPr>
                    <w:pStyle w:val="Tabellentext"/>
                    <w:rPr>
                      <w:szCs w:val="18"/>
                    </w:rPr>
                  </w:pPr>
                  <w:r>
                    <w:rPr>
                      <w:szCs w:val="18"/>
                    </w:rPr>
                    <w:t>Zähler</w:t>
                  </w:r>
                </w:p>
              </w:tc>
              <w:tc>
                <w:tcPr>
                  <w:tcW w:w="3755" w:type="dxa"/>
                </w:tcPr>
                <w:p w14:paraId="712941D3" w14:textId="77777777" w:rsidR="00CA3AE5" w:rsidRPr="00955893" w:rsidRDefault="00B26588" w:rsidP="004217A9">
                  <w:pPr>
                    <w:pStyle w:val="CodeOhneSilbentrennung"/>
                    <w:rPr>
                      <w:rStyle w:val="Code"/>
                    </w:rPr>
                  </w:pPr>
                  <w:r>
                    <w:rPr>
                      <w:rStyle w:val="Code"/>
                    </w:rPr>
                    <w:t>fn_M18N1Score_52267_52278</w:t>
                  </w:r>
                </w:p>
              </w:tc>
            </w:tr>
            <w:tr w:rsidR="00CA3AE5" w:rsidRPr="00743DF3" w14:paraId="3E16C822" w14:textId="77777777" w:rsidTr="00D34D7F">
              <w:tc>
                <w:tcPr>
                  <w:tcW w:w="2125" w:type="dxa"/>
                  <w:vAlign w:val="center"/>
                </w:tcPr>
                <w:p w14:paraId="6785AEE3" w14:textId="77777777" w:rsidR="00CA3AE5" w:rsidRDefault="00B26588" w:rsidP="00CA3AE5">
                  <w:pPr>
                    <w:pStyle w:val="Tabellentext"/>
                    <w:rPr>
                      <w:szCs w:val="18"/>
                    </w:rPr>
                  </w:pPr>
                  <w:r>
                    <w:rPr>
                      <w:szCs w:val="18"/>
                    </w:rPr>
                    <w:t>Nenner</w:t>
                  </w:r>
                </w:p>
              </w:tc>
              <w:tc>
                <w:tcPr>
                  <w:tcW w:w="3755" w:type="dxa"/>
                </w:tcPr>
                <w:p w14:paraId="0E93259E" w14:textId="77777777" w:rsidR="00CA3AE5" w:rsidRPr="00955893" w:rsidRDefault="00B26588" w:rsidP="004217A9">
                  <w:pPr>
                    <w:pStyle w:val="CodeOhneSilbentrennung"/>
                    <w:rPr>
                      <w:rStyle w:val="Code"/>
                    </w:rPr>
                  </w:pPr>
                  <w:r>
                    <w:rPr>
                      <w:rStyle w:val="Code"/>
                    </w:rPr>
                    <w:t xml:space="preserve">ARTERKRANK %==% 1 &amp; </w:t>
                  </w:r>
                  <w:r>
                    <w:rPr>
                      <w:rStyle w:val="Code"/>
                    </w:rPr>
                    <w:br/>
                    <w:t xml:space="preserve">OPTHERAPIEENDE %==% 1 &amp; </w:t>
                  </w:r>
                  <w:r>
                    <w:rPr>
                      <w:rStyle w:val="Code"/>
                    </w:rPr>
                    <w:br/>
                    <w:t xml:space="preserve">fn_invasivesMammaCaPrimaer &amp; </w:t>
                  </w:r>
                  <w:r>
                    <w:rPr>
                      <w:rStyle w:val="Code"/>
                    </w:rPr>
                    <w:br/>
                    <w:t xml:space="preserve">HER2NEUSTATUS %in% c(0,1) &amp; </w:t>
                  </w:r>
                  <w:r>
                    <w:rPr>
                      <w:rStyle w:val="Code"/>
                    </w:rPr>
                    <w:br/>
                  </w:r>
                  <w:r>
                    <w:rPr>
                      <w:rStyle w:val="Code"/>
                    </w:rPr>
                    <w:lastRenderedPageBreak/>
                    <w:t xml:space="preserve">REZEPTORSTATUS %in% c(0,1) &amp; </w:t>
                  </w:r>
                  <w:r>
                    <w:rPr>
                      <w:rStyle w:val="Code"/>
                    </w:rPr>
                    <w:br/>
                    <w:t>VB$KH_ANZAHLFAELLE_HER2 %&gt;% 3</w:t>
                  </w:r>
                </w:p>
              </w:tc>
            </w:tr>
            <w:tr w:rsidR="00CA3AE5" w:rsidRPr="00AC590F" w14:paraId="2F759A9E" w14:textId="77777777" w:rsidTr="00D34D7F">
              <w:tc>
                <w:tcPr>
                  <w:tcW w:w="2125" w:type="dxa"/>
                  <w:vAlign w:val="center"/>
                </w:tcPr>
                <w:p w14:paraId="0B08A0DD" w14:textId="77777777" w:rsidR="00CA3AE5" w:rsidRPr="00AC590F" w:rsidRDefault="00B26588" w:rsidP="00CA3AE5">
                  <w:pPr>
                    <w:pStyle w:val="Tabellentext"/>
                    <w:rPr>
                      <w:rFonts w:cstheme="minorHAnsi"/>
                      <w:szCs w:val="18"/>
                    </w:rPr>
                  </w:pPr>
                  <w:r w:rsidRPr="00AC590F">
                    <w:rPr>
                      <w:rFonts w:cs="Calibri"/>
                      <w:szCs w:val="18"/>
                    </w:rPr>
                    <w:lastRenderedPageBreak/>
                    <w:t>Darstellung</w:t>
                  </w:r>
                </w:p>
              </w:tc>
              <w:tc>
                <w:tcPr>
                  <w:tcW w:w="3755" w:type="dxa"/>
                  <w:vAlign w:val="center"/>
                </w:tcPr>
                <w:p w14:paraId="650FEFF6" w14:textId="77777777" w:rsidR="00CA3AE5" w:rsidRPr="00AC590F" w:rsidRDefault="00B26588"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4F69F30A" w14:textId="77777777" w:rsidTr="00D34D7F">
              <w:tc>
                <w:tcPr>
                  <w:tcW w:w="2125" w:type="dxa"/>
                  <w:tcBorders>
                    <w:bottom w:val="single" w:sz="4" w:space="0" w:color="BFBFBF" w:themeColor="background1" w:themeShade="BF"/>
                  </w:tcBorders>
                  <w:vAlign w:val="center"/>
                </w:tcPr>
                <w:p w14:paraId="4DB9689A" w14:textId="77777777" w:rsidR="00CA3AE5" w:rsidRPr="00AC590F" w:rsidRDefault="00B26588"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5CEEC78A" w14:textId="77777777" w:rsidR="00CA3AE5" w:rsidRPr="00AC590F" w:rsidRDefault="00B26588" w:rsidP="004217A9">
                  <w:pPr>
                    <w:pStyle w:val="Tabellentext"/>
                    <w:rPr>
                      <w:rFonts w:cstheme="minorHAnsi"/>
                      <w:szCs w:val="18"/>
                    </w:rPr>
                  </w:pPr>
                  <w:r>
                    <w:rPr>
                      <w:rFonts w:cs="Calibri"/>
                      <w:szCs w:val="18"/>
                    </w:rPr>
                    <w:t>-</w:t>
                  </w:r>
                </w:p>
              </w:tc>
            </w:tr>
          </w:tbl>
          <w:p w14:paraId="2E9DB4C7" w14:textId="77777777" w:rsidR="00CA3AE5" w:rsidRPr="00E3098F" w:rsidRDefault="00B26588"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4278FD7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E1F940" w14:textId="77777777" w:rsidR="00CA3AE5" w:rsidRPr="00E37ACC" w:rsidRDefault="00B26588" w:rsidP="00CA3AE5">
            <w:pPr>
              <w:pStyle w:val="Tabellenkopf"/>
            </w:pPr>
            <w:r w:rsidRPr="00E37ACC">
              <w:lastRenderedPageBreak/>
              <w:t>Verwendete</w:t>
            </w:r>
            <w:r w:rsidRPr="00E37ACC">
              <w:t xml:space="preserve"> Funktionen</w:t>
            </w:r>
          </w:p>
        </w:tc>
        <w:tc>
          <w:tcPr>
            <w:tcW w:w="5885" w:type="dxa"/>
          </w:tcPr>
          <w:p w14:paraId="5223CCEA" w14:textId="77777777" w:rsidR="00926BD3" w:rsidRPr="00926BD3" w:rsidRDefault="00B26588"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fn_invasivesMammaCaPrimaer</w:t>
            </w:r>
            <w:r>
              <w:rPr>
                <w:rStyle w:val="Code"/>
                <w:rFonts w:cs="Arial"/>
                <w:szCs w:val="21"/>
              </w:rPr>
              <w:br/>
              <w:t>fn_M18N1Score_52267_52278</w:t>
            </w:r>
          </w:p>
        </w:tc>
      </w:tr>
      <w:tr w:rsidR="00CA3AE5" w14:paraId="647BBC7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A134AC" w14:textId="77777777" w:rsidR="00CA3AE5" w:rsidRPr="00E37ACC" w:rsidRDefault="00B26588" w:rsidP="00CA3AE5">
            <w:pPr>
              <w:pStyle w:val="Tabellenkopf"/>
            </w:pPr>
            <w:r w:rsidRPr="00E37ACC">
              <w:t>Verwendete Listen</w:t>
            </w:r>
          </w:p>
        </w:tc>
        <w:tc>
          <w:tcPr>
            <w:tcW w:w="5885" w:type="dxa"/>
          </w:tcPr>
          <w:p w14:paraId="616E6DEB" w14:textId="77777777" w:rsidR="00CA3AE5" w:rsidRPr="00926BD3" w:rsidRDefault="00B26588" w:rsidP="00AA7D5D">
            <w:pPr>
              <w:pStyle w:val="CodeOhneSilbentrennung"/>
              <w:cnfStyle w:val="000000000000" w:firstRow="0" w:lastRow="0" w:firstColumn="0" w:lastColumn="0" w:oddVBand="0" w:evenVBand="0" w:oddHBand="0" w:evenHBand="0" w:firstRowFirstColumn="0" w:firstRowLastColumn="0" w:lastRowFirstColumn="0" w:lastRowLastColumn="0"/>
            </w:pPr>
            <w:r>
              <w:t>ICD_O_3_InvasivesMammaCaPrimaer</w:t>
            </w:r>
          </w:p>
        </w:tc>
      </w:tr>
      <w:tr w:rsidR="00CA3AE5" w14:paraId="60D0303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FB0BBB" w14:textId="77777777" w:rsidR="00CA3AE5" w:rsidRPr="00E37ACC" w:rsidRDefault="00B26588" w:rsidP="00CA3AE5">
            <w:pPr>
              <w:pStyle w:val="Tabellenkopf"/>
            </w:pPr>
            <w:r>
              <w:t>Darstellung</w:t>
            </w:r>
          </w:p>
        </w:tc>
        <w:tc>
          <w:tcPr>
            <w:tcW w:w="5885" w:type="dxa"/>
          </w:tcPr>
          <w:p w14:paraId="2EFDFC98" w14:textId="77777777" w:rsidR="00CA3AE5" w:rsidRPr="00DD70A1" w:rsidRDefault="00B2658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F53FD6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D624B1" w14:textId="77777777" w:rsidR="00CA3AE5" w:rsidRPr="00E37ACC" w:rsidRDefault="00B26588" w:rsidP="00CA3AE5">
            <w:pPr>
              <w:pStyle w:val="Tabellenkopf"/>
            </w:pPr>
            <w:r>
              <w:t>Grafik</w:t>
            </w:r>
          </w:p>
        </w:tc>
        <w:tc>
          <w:tcPr>
            <w:tcW w:w="5885" w:type="dxa"/>
          </w:tcPr>
          <w:p w14:paraId="0B4A6010" w14:textId="77777777" w:rsidR="00CA3AE5" w:rsidRPr="00DD70A1" w:rsidRDefault="00B2658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2F6253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2D7672" w14:textId="77777777" w:rsidR="00CA3AE5" w:rsidRPr="00E37ACC" w:rsidRDefault="00B26588" w:rsidP="00CA3AE5">
            <w:pPr>
              <w:pStyle w:val="Tabellenkopf"/>
            </w:pPr>
            <w:r>
              <w:t>Vergleichbarkeit mit Vorjahresergebnissen</w:t>
            </w:r>
          </w:p>
        </w:tc>
        <w:tc>
          <w:tcPr>
            <w:tcW w:w="5885" w:type="dxa"/>
          </w:tcPr>
          <w:p w14:paraId="2F25A9F7" w14:textId="77777777" w:rsidR="00CA3AE5" w:rsidRDefault="00B26588"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47FDDF68" w14:textId="77777777" w:rsidR="009E1781" w:rsidRDefault="00B26588" w:rsidP="00AA7E2B">
      <w:pPr>
        <w:pStyle w:val="Tabellentext"/>
        <w:spacing w:before="0" w:after="0" w:line="20" w:lineRule="exact"/>
        <w:ind w:left="0" w:right="0"/>
        <w:rPr>
          <w:ins w:id="34" w:author="IQTIG" w:date="2020-04-27T15:03:00Z"/>
        </w:rPr>
      </w:pPr>
    </w:p>
    <w:p w14:paraId="7170765D" w14:textId="77777777" w:rsidR="00AA6540" w:rsidRDefault="00AA6540">
      <w:pPr>
        <w:rPr>
          <w:ins w:id="35" w:author="IQTIG" w:date="2020-04-27T15:03:00Z"/>
        </w:rPr>
        <w:sectPr w:rsidR="00AA6540" w:rsidSect="00AD6E6F">
          <w:pgSz w:w="11906" w:h="16838"/>
          <w:pgMar w:top="1418" w:right="1134" w:bottom="1418" w:left="1701" w:header="454" w:footer="737" w:gutter="0"/>
          <w:cols w:space="708"/>
          <w:docGrid w:linePitch="360"/>
        </w:sectPr>
      </w:pPr>
    </w:p>
    <w:p w14:paraId="0279C8F9" w14:textId="77777777" w:rsidR="007F3806" w:rsidRPr="007F3806" w:rsidRDefault="00B26588" w:rsidP="007F3806">
      <w:pPr>
        <w:pStyle w:val="Absatzberschriftebene3nurinNavigation"/>
        <w:rPr>
          <w:ins w:id="36" w:author="IQTIG" w:date="2020-04-27T15:03:00Z"/>
        </w:rPr>
      </w:pPr>
      <w:ins w:id="37" w:author="IQTIG" w:date="2020-04-27T15:03:00Z">
        <w:r w:rsidRPr="007F3806">
          <w:lastRenderedPageBreak/>
          <w:t xml:space="preserve">Risikofaktoren </w:t>
        </w:r>
      </w:ins>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78E05AD8" w14:textId="77777777" w:rsidTr="00890E2F">
        <w:trPr>
          <w:cnfStyle w:val="100000000000" w:firstRow="1" w:lastRow="0" w:firstColumn="0" w:lastColumn="0" w:oddVBand="0" w:evenVBand="0" w:oddHBand="0" w:evenHBand="0" w:firstRowFirstColumn="0" w:firstRowLastColumn="0" w:lastRowFirstColumn="0" w:lastRowLastColumn="0"/>
          <w:trHeight w:val="370"/>
          <w:tblHeader/>
          <w:ins w:id="38" w:author="IQTIG" w:date="2020-04-27T15:03:00Z"/>
        </w:trPr>
        <w:tc>
          <w:tcPr>
            <w:tcW w:w="5000" w:type="pct"/>
            <w:gridSpan w:val="6"/>
            <w:tcBorders>
              <w:bottom w:val="single" w:sz="4" w:space="0" w:color="A6A6A6" w:themeColor="background1" w:themeShade="A6"/>
            </w:tcBorders>
          </w:tcPr>
          <w:p w14:paraId="151F9D40" w14:textId="77777777" w:rsidR="00890E2F" w:rsidRPr="001E2092" w:rsidRDefault="00B26588" w:rsidP="00890E2F">
            <w:pPr>
              <w:pStyle w:val="Tabellenkopf"/>
              <w:rPr>
                <w:ins w:id="39" w:author="IQTIG" w:date="2020-04-27T15:03:00Z"/>
                <w:szCs w:val="20"/>
              </w:rPr>
            </w:pPr>
            <w:ins w:id="40" w:author="IQTIG" w:date="2020-04-27T15:03:00Z">
              <w:r>
                <w:t>Referenzwahrscheinlichkeit</w:t>
              </w:r>
              <w:r w:rsidRPr="00B8324E">
                <w:t xml:space="preserve">: </w:t>
              </w:r>
              <w:r>
                <w:rPr>
                  <w:szCs w:val="20"/>
                </w:rPr>
                <w:t>3,166 % (Odds: 0,032)</w:t>
              </w:r>
            </w:ins>
          </w:p>
        </w:tc>
      </w:tr>
      <w:tr w:rsidR="00BA23B7" w:rsidRPr="009E2B0C" w14:paraId="19E10CDB" w14:textId="77777777" w:rsidTr="00A4142A">
        <w:trPr>
          <w:cnfStyle w:val="100000000000" w:firstRow="1" w:lastRow="0" w:firstColumn="0" w:lastColumn="0" w:oddVBand="0" w:evenVBand="0" w:oddHBand="0" w:evenHBand="0" w:firstRowFirstColumn="0" w:firstRowLastColumn="0" w:lastRowFirstColumn="0" w:lastRowLastColumn="0"/>
          <w:trHeight w:val="370"/>
          <w:tblHeader/>
          <w:ins w:id="41" w:author="IQTIG" w:date="2020-04-27T15:03:00Z"/>
        </w:trPr>
        <w:tc>
          <w:tcPr>
            <w:tcW w:w="1409" w:type="pct"/>
            <w:tcBorders>
              <w:top w:val="single" w:sz="4" w:space="0" w:color="A6A6A6" w:themeColor="background1" w:themeShade="A6"/>
            </w:tcBorders>
          </w:tcPr>
          <w:p w14:paraId="520A02F5" w14:textId="77777777" w:rsidR="00BA23B7" w:rsidRPr="001E2092" w:rsidRDefault="00B26588" w:rsidP="00C160CF">
            <w:pPr>
              <w:pStyle w:val="Tabellenkopf"/>
              <w:rPr>
                <w:ins w:id="42" w:author="IQTIG" w:date="2020-04-27T15:03:00Z"/>
                <w:szCs w:val="18"/>
              </w:rPr>
            </w:pPr>
            <w:ins w:id="43" w:author="IQTIG" w:date="2020-04-27T15:03:00Z">
              <w:r w:rsidRPr="001E2092">
                <w:rPr>
                  <w:szCs w:val="18"/>
                </w:rPr>
                <w:t>Risikofaktor</w:t>
              </w:r>
            </w:ins>
          </w:p>
        </w:tc>
        <w:tc>
          <w:tcPr>
            <w:tcW w:w="1013" w:type="pct"/>
            <w:tcBorders>
              <w:top w:val="single" w:sz="4" w:space="0" w:color="A6A6A6" w:themeColor="background1" w:themeShade="A6"/>
            </w:tcBorders>
          </w:tcPr>
          <w:p w14:paraId="65205FD2" w14:textId="77777777" w:rsidR="00BA23B7" w:rsidRPr="001E2092" w:rsidRDefault="00B26588" w:rsidP="004D14B9">
            <w:pPr>
              <w:pStyle w:val="Tabellenkopf"/>
              <w:ind w:left="2"/>
              <w:jc w:val="right"/>
              <w:rPr>
                <w:ins w:id="44" w:author="IQTIG" w:date="2020-04-27T15:03:00Z"/>
                <w:szCs w:val="18"/>
              </w:rPr>
            </w:pPr>
            <w:ins w:id="45" w:author="IQTIG" w:date="2020-04-27T15:03:00Z">
              <w:r w:rsidRPr="001E2092">
                <w:rPr>
                  <w:szCs w:val="18"/>
                </w:rPr>
                <w:t>Regressionskoeffizient</w:t>
              </w:r>
            </w:ins>
          </w:p>
        </w:tc>
        <w:tc>
          <w:tcPr>
            <w:tcW w:w="390" w:type="pct"/>
            <w:tcBorders>
              <w:top w:val="single" w:sz="4" w:space="0" w:color="A6A6A6" w:themeColor="background1" w:themeShade="A6"/>
            </w:tcBorders>
          </w:tcPr>
          <w:p w14:paraId="2608EDEE" w14:textId="77777777" w:rsidR="00BA23B7" w:rsidRPr="001E2092" w:rsidRDefault="00B26588" w:rsidP="00AD6C60">
            <w:pPr>
              <w:pStyle w:val="Tabellenkopf"/>
              <w:ind w:left="0"/>
              <w:jc w:val="right"/>
              <w:rPr>
                <w:ins w:id="46" w:author="IQTIG" w:date="2020-04-27T15:03:00Z"/>
                <w:szCs w:val="18"/>
              </w:rPr>
            </w:pPr>
            <w:ins w:id="47" w:author="IQTIG" w:date="2020-04-27T15:03:00Z">
              <w:r w:rsidRPr="001E2092">
                <w:rPr>
                  <w:szCs w:val="18"/>
                </w:rPr>
                <w:t>Std.-</w:t>
              </w:r>
              <w:r>
                <w:rPr>
                  <w:szCs w:val="18"/>
                </w:rPr>
                <w:br/>
              </w:r>
              <w:r w:rsidRPr="001E2092">
                <w:rPr>
                  <w:szCs w:val="18"/>
                </w:rPr>
                <w:t>Fehler</w:t>
              </w:r>
            </w:ins>
          </w:p>
        </w:tc>
        <w:tc>
          <w:tcPr>
            <w:tcW w:w="548" w:type="pct"/>
            <w:tcBorders>
              <w:top w:val="single" w:sz="4" w:space="0" w:color="A6A6A6" w:themeColor="background1" w:themeShade="A6"/>
            </w:tcBorders>
          </w:tcPr>
          <w:p w14:paraId="3F9C99DB" w14:textId="77777777" w:rsidR="00BA23B7" w:rsidRPr="001E2092" w:rsidRDefault="00B26588" w:rsidP="004D14B9">
            <w:pPr>
              <w:pStyle w:val="Tabellenkopf"/>
              <w:ind w:left="3"/>
              <w:jc w:val="right"/>
              <w:rPr>
                <w:ins w:id="48" w:author="IQTIG" w:date="2020-04-27T15:03:00Z"/>
                <w:szCs w:val="18"/>
              </w:rPr>
            </w:pPr>
            <w:ins w:id="49" w:author="IQTIG" w:date="2020-04-27T15:03:00Z">
              <w:r w:rsidRPr="001E2092">
                <w:rPr>
                  <w:szCs w:val="18"/>
                </w:rPr>
                <w:t>Z-Wert</w:t>
              </w:r>
            </w:ins>
          </w:p>
        </w:tc>
        <w:tc>
          <w:tcPr>
            <w:tcW w:w="468" w:type="pct"/>
            <w:tcBorders>
              <w:top w:val="single" w:sz="4" w:space="0" w:color="A6A6A6" w:themeColor="background1" w:themeShade="A6"/>
            </w:tcBorders>
          </w:tcPr>
          <w:p w14:paraId="75C72A97" w14:textId="77777777" w:rsidR="00BA23B7" w:rsidRPr="001E2092" w:rsidRDefault="00B26588" w:rsidP="00AD6C60">
            <w:pPr>
              <w:pStyle w:val="Tabellenkopf"/>
              <w:ind w:left="6"/>
              <w:jc w:val="right"/>
              <w:rPr>
                <w:ins w:id="50" w:author="IQTIG" w:date="2020-04-27T15:03:00Z"/>
                <w:szCs w:val="18"/>
              </w:rPr>
            </w:pPr>
            <w:ins w:id="51" w:author="IQTIG" w:date="2020-04-27T15:03:00Z">
              <w:r w:rsidRPr="001E2092">
                <w:rPr>
                  <w:szCs w:val="18"/>
                </w:rPr>
                <w:t>Odds-</w:t>
              </w:r>
              <w:r>
                <w:rPr>
                  <w:szCs w:val="18"/>
                </w:rPr>
                <w:br/>
              </w:r>
              <w:r w:rsidRPr="001E2092">
                <w:rPr>
                  <w:szCs w:val="18"/>
                </w:rPr>
                <w:t>Ratio</w:t>
              </w:r>
            </w:ins>
          </w:p>
        </w:tc>
        <w:tc>
          <w:tcPr>
            <w:tcW w:w="1172" w:type="pct"/>
            <w:tcBorders>
              <w:top w:val="single" w:sz="4" w:space="0" w:color="A6A6A6" w:themeColor="background1" w:themeShade="A6"/>
            </w:tcBorders>
          </w:tcPr>
          <w:p w14:paraId="74B9E05C" w14:textId="77777777" w:rsidR="00BA23B7" w:rsidRPr="001E2092" w:rsidRDefault="00B26588" w:rsidP="00AD6C60">
            <w:pPr>
              <w:pStyle w:val="Tabellenkopf"/>
              <w:ind w:left="0"/>
              <w:jc w:val="right"/>
              <w:rPr>
                <w:ins w:id="52" w:author="IQTIG" w:date="2020-04-27T15:03:00Z"/>
                <w:szCs w:val="18"/>
              </w:rPr>
            </w:pPr>
            <w:ins w:id="53" w:author="IQTIG" w:date="2020-04-27T15:03:00Z">
              <w:r>
                <w:rPr>
                  <w:szCs w:val="18"/>
                </w:rPr>
                <w:t>95 %-Vertrau</w:t>
              </w:r>
              <w:r>
                <w:rPr>
                  <w:szCs w:val="18"/>
                </w:rPr>
                <w:t>ensbereich</w:t>
              </w:r>
            </w:ins>
          </w:p>
        </w:tc>
      </w:tr>
      <w:tr w:rsidR="00BA23B7" w:rsidRPr="00743DF3" w14:paraId="48D53516" w14:textId="77777777" w:rsidTr="00A4142A">
        <w:trPr>
          <w:cnfStyle w:val="000000100000" w:firstRow="0" w:lastRow="0" w:firstColumn="0" w:lastColumn="0" w:oddVBand="0" w:evenVBand="0" w:oddHBand="1" w:evenHBand="0" w:firstRowFirstColumn="0" w:firstRowLastColumn="0" w:lastRowFirstColumn="0" w:lastRowLastColumn="0"/>
          <w:trHeight w:val="409"/>
          <w:ins w:id="54" w:author="IQTIG" w:date="2020-04-27T15:03:00Z"/>
        </w:trPr>
        <w:tc>
          <w:tcPr>
            <w:tcW w:w="1409" w:type="pct"/>
          </w:tcPr>
          <w:p w14:paraId="69B6E288" w14:textId="77777777" w:rsidR="00BA23B7" w:rsidRPr="001E2092" w:rsidRDefault="00B26588" w:rsidP="00C25810">
            <w:pPr>
              <w:pStyle w:val="Tabellentext"/>
              <w:rPr>
                <w:ins w:id="55" w:author="IQTIG" w:date="2020-04-27T15:03:00Z"/>
                <w:szCs w:val="18"/>
              </w:rPr>
            </w:pPr>
            <w:ins w:id="56" w:author="IQTIG" w:date="2020-04-27T15:03:00Z">
              <w:r>
                <w:rPr>
                  <w:szCs w:val="18"/>
                </w:rPr>
                <w:t>Konstante</w:t>
              </w:r>
            </w:ins>
          </w:p>
        </w:tc>
        <w:tc>
          <w:tcPr>
            <w:tcW w:w="1013" w:type="pct"/>
          </w:tcPr>
          <w:p w14:paraId="281D655B" w14:textId="77777777" w:rsidR="00BA23B7" w:rsidRPr="001E2092" w:rsidRDefault="00B26588" w:rsidP="009E6F3B">
            <w:pPr>
              <w:pStyle w:val="Tabellentext"/>
              <w:jc w:val="right"/>
              <w:rPr>
                <w:ins w:id="57" w:author="IQTIG" w:date="2020-04-27T15:03:00Z"/>
                <w:szCs w:val="18"/>
              </w:rPr>
            </w:pPr>
            <w:ins w:id="58" w:author="IQTIG" w:date="2020-04-27T15:03:00Z">
              <w:r>
                <w:rPr>
                  <w:szCs w:val="18"/>
                </w:rPr>
                <w:t>-3,420511549663084</w:t>
              </w:r>
            </w:ins>
          </w:p>
        </w:tc>
        <w:tc>
          <w:tcPr>
            <w:tcW w:w="390" w:type="pct"/>
          </w:tcPr>
          <w:p w14:paraId="0AC627C2" w14:textId="77777777" w:rsidR="00BA23B7" w:rsidRPr="001E2092" w:rsidRDefault="00B26588" w:rsidP="004D14B9">
            <w:pPr>
              <w:pStyle w:val="Tabellentext"/>
              <w:ind w:left="0"/>
              <w:jc w:val="right"/>
              <w:rPr>
                <w:ins w:id="59" w:author="IQTIG" w:date="2020-04-27T15:03:00Z"/>
                <w:szCs w:val="18"/>
              </w:rPr>
            </w:pPr>
            <w:ins w:id="60" w:author="IQTIG" w:date="2020-04-27T15:03:00Z">
              <w:r>
                <w:rPr>
                  <w:szCs w:val="18"/>
                </w:rPr>
                <w:t>0,091</w:t>
              </w:r>
            </w:ins>
          </w:p>
        </w:tc>
        <w:tc>
          <w:tcPr>
            <w:tcW w:w="548" w:type="pct"/>
          </w:tcPr>
          <w:p w14:paraId="6EEFECD4" w14:textId="77777777" w:rsidR="00BA23B7" w:rsidRPr="001E2092" w:rsidRDefault="00B26588" w:rsidP="009E6F3B">
            <w:pPr>
              <w:pStyle w:val="Tabellentext"/>
              <w:jc w:val="right"/>
              <w:rPr>
                <w:ins w:id="61" w:author="IQTIG" w:date="2020-04-27T15:03:00Z"/>
                <w:szCs w:val="18"/>
              </w:rPr>
            </w:pPr>
            <w:ins w:id="62" w:author="IQTIG" w:date="2020-04-27T15:03:00Z">
              <w:r>
                <w:rPr>
                  <w:szCs w:val="18"/>
                </w:rPr>
                <w:t>-37,713</w:t>
              </w:r>
            </w:ins>
          </w:p>
        </w:tc>
        <w:tc>
          <w:tcPr>
            <w:tcW w:w="468" w:type="pct"/>
          </w:tcPr>
          <w:p w14:paraId="055D796E" w14:textId="77777777" w:rsidR="00BA23B7" w:rsidRPr="001E2092" w:rsidRDefault="00B26588" w:rsidP="004D14B9">
            <w:pPr>
              <w:pStyle w:val="Tabellentext"/>
              <w:ind w:left="6"/>
              <w:jc w:val="right"/>
              <w:rPr>
                <w:ins w:id="63" w:author="IQTIG" w:date="2020-04-27T15:03:00Z"/>
                <w:szCs w:val="18"/>
              </w:rPr>
            </w:pPr>
            <w:ins w:id="64" w:author="IQTIG" w:date="2020-04-27T15:03:00Z">
              <w:r>
                <w:rPr>
                  <w:szCs w:val="18"/>
                </w:rPr>
                <w:t>-</w:t>
              </w:r>
            </w:ins>
          </w:p>
        </w:tc>
        <w:tc>
          <w:tcPr>
            <w:tcW w:w="1172" w:type="pct"/>
          </w:tcPr>
          <w:p w14:paraId="6E08208A" w14:textId="77777777" w:rsidR="00BA23B7" w:rsidRPr="001E2092" w:rsidRDefault="00B26588" w:rsidP="005521DD">
            <w:pPr>
              <w:pStyle w:val="Tabellentext"/>
              <w:ind w:left="-6"/>
              <w:jc w:val="right"/>
              <w:rPr>
                <w:ins w:id="65" w:author="IQTIG" w:date="2020-04-27T15:03:00Z"/>
                <w:szCs w:val="18"/>
              </w:rPr>
            </w:pPr>
            <w:ins w:id="66" w:author="IQTIG" w:date="2020-04-27T15:03:00Z">
              <w:r>
                <w:rPr>
                  <w:szCs w:val="18"/>
                </w:rPr>
                <w:t>-</w:t>
              </w:r>
            </w:ins>
          </w:p>
        </w:tc>
      </w:tr>
      <w:tr w:rsidR="00BA23B7" w:rsidRPr="00743DF3" w14:paraId="416F51E3" w14:textId="77777777" w:rsidTr="00A4142A">
        <w:trPr>
          <w:cnfStyle w:val="000000010000" w:firstRow="0" w:lastRow="0" w:firstColumn="0" w:lastColumn="0" w:oddVBand="0" w:evenVBand="0" w:oddHBand="0" w:evenHBand="1" w:firstRowFirstColumn="0" w:firstRowLastColumn="0" w:lastRowFirstColumn="0" w:lastRowLastColumn="0"/>
          <w:trHeight w:val="409"/>
          <w:ins w:id="67" w:author="IQTIG" w:date="2020-04-27T15:03:00Z"/>
        </w:trPr>
        <w:tc>
          <w:tcPr>
            <w:tcW w:w="1409" w:type="pct"/>
          </w:tcPr>
          <w:p w14:paraId="366256A6" w14:textId="77777777" w:rsidR="00BA23B7" w:rsidRPr="001E2092" w:rsidRDefault="00B26588" w:rsidP="00C25810">
            <w:pPr>
              <w:pStyle w:val="Tabellentext"/>
              <w:rPr>
                <w:ins w:id="68" w:author="IQTIG" w:date="2020-04-27T15:03:00Z"/>
                <w:szCs w:val="18"/>
              </w:rPr>
            </w:pPr>
            <w:ins w:id="69" w:author="IQTIG" w:date="2020-04-27T15:03:00Z">
              <w:r>
                <w:rPr>
                  <w:szCs w:val="18"/>
                </w:rPr>
                <w:t>Alter (Anzahl Lebensjahre)</w:t>
              </w:r>
            </w:ins>
          </w:p>
        </w:tc>
        <w:tc>
          <w:tcPr>
            <w:tcW w:w="1013" w:type="pct"/>
          </w:tcPr>
          <w:p w14:paraId="75A2E6FB" w14:textId="77777777" w:rsidR="00BA23B7" w:rsidRPr="001E2092" w:rsidRDefault="00B26588" w:rsidP="009E6F3B">
            <w:pPr>
              <w:pStyle w:val="Tabellentext"/>
              <w:jc w:val="right"/>
              <w:rPr>
                <w:ins w:id="70" w:author="IQTIG" w:date="2020-04-27T15:03:00Z"/>
                <w:szCs w:val="18"/>
              </w:rPr>
            </w:pPr>
            <w:ins w:id="71" w:author="IQTIG" w:date="2020-04-27T15:03:00Z">
              <w:r>
                <w:rPr>
                  <w:szCs w:val="18"/>
                </w:rPr>
                <w:t>0,000566194021160</w:t>
              </w:r>
            </w:ins>
          </w:p>
        </w:tc>
        <w:tc>
          <w:tcPr>
            <w:tcW w:w="390" w:type="pct"/>
          </w:tcPr>
          <w:p w14:paraId="058432BC" w14:textId="77777777" w:rsidR="00BA23B7" w:rsidRPr="001E2092" w:rsidRDefault="00B26588" w:rsidP="004D14B9">
            <w:pPr>
              <w:pStyle w:val="Tabellentext"/>
              <w:ind w:left="0"/>
              <w:jc w:val="right"/>
              <w:rPr>
                <w:ins w:id="72" w:author="IQTIG" w:date="2020-04-27T15:03:00Z"/>
                <w:szCs w:val="18"/>
              </w:rPr>
            </w:pPr>
            <w:ins w:id="73" w:author="IQTIG" w:date="2020-04-27T15:03:00Z">
              <w:r>
                <w:rPr>
                  <w:szCs w:val="18"/>
                </w:rPr>
                <w:t>0,001</w:t>
              </w:r>
            </w:ins>
          </w:p>
        </w:tc>
        <w:tc>
          <w:tcPr>
            <w:tcW w:w="548" w:type="pct"/>
          </w:tcPr>
          <w:p w14:paraId="3B9AFA0A" w14:textId="77777777" w:rsidR="00BA23B7" w:rsidRPr="001E2092" w:rsidRDefault="00B26588" w:rsidP="009E6F3B">
            <w:pPr>
              <w:pStyle w:val="Tabellentext"/>
              <w:jc w:val="right"/>
              <w:rPr>
                <w:ins w:id="74" w:author="IQTIG" w:date="2020-04-27T15:03:00Z"/>
                <w:szCs w:val="18"/>
              </w:rPr>
            </w:pPr>
            <w:ins w:id="75" w:author="IQTIG" w:date="2020-04-27T15:03:00Z">
              <w:r>
                <w:rPr>
                  <w:szCs w:val="18"/>
                </w:rPr>
                <w:t>0,606</w:t>
              </w:r>
            </w:ins>
          </w:p>
        </w:tc>
        <w:tc>
          <w:tcPr>
            <w:tcW w:w="468" w:type="pct"/>
          </w:tcPr>
          <w:p w14:paraId="43771DC3" w14:textId="77777777" w:rsidR="00BA23B7" w:rsidRPr="001E2092" w:rsidRDefault="00B26588" w:rsidP="004D14B9">
            <w:pPr>
              <w:pStyle w:val="Tabellentext"/>
              <w:ind w:left="6"/>
              <w:jc w:val="right"/>
              <w:rPr>
                <w:ins w:id="76" w:author="IQTIG" w:date="2020-04-27T15:03:00Z"/>
                <w:szCs w:val="18"/>
              </w:rPr>
            </w:pPr>
            <w:ins w:id="77" w:author="IQTIG" w:date="2020-04-27T15:03:00Z">
              <w:r>
                <w:rPr>
                  <w:szCs w:val="18"/>
                </w:rPr>
                <w:t>1,001</w:t>
              </w:r>
            </w:ins>
          </w:p>
        </w:tc>
        <w:tc>
          <w:tcPr>
            <w:tcW w:w="1172" w:type="pct"/>
          </w:tcPr>
          <w:p w14:paraId="4BBD8A4C" w14:textId="77777777" w:rsidR="00BA23B7" w:rsidRPr="001E2092" w:rsidRDefault="00B26588" w:rsidP="005521DD">
            <w:pPr>
              <w:pStyle w:val="Tabellentext"/>
              <w:ind w:left="-6"/>
              <w:jc w:val="right"/>
              <w:rPr>
                <w:ins w:id="78" w:author="IQTIG" w:date="2020-04-27T15:03:00Z"/>
                <w:szCs w:val="18"/>
              </w:rPr>
            </w:pPr>
            <w:ins w:id="79" w:author="IQTIG" w:date="2020-04-27T15:03:00Z">
              <w:r>
                <w:rPr>
                  <w:szCs w:val="18"/>
                </w:rPr>
                <w:t>0,999 - 1,002</w:t>
              </w:r>
            </w:ins>
          </w:p>
        </w:tc>
      </w:tr>
      <w:tr w:rsidR="00BA23B7" w:rsidRPr="00743DF3" w14:paraId="2C3E8BF6" w14:textId="77777777" w:rsidTr="00A4142A">
        <w:trPr>
          <w:cnfStyle w:val="000000100000" w:firstRow="0" w:lastRow="0" w:firstColumn="0" w:lastColumn="0" w:oddVBand="0" w:evenVBand="0" w:oddHBand="1" w:evenHBand="0" w:firstRowFirstColumn="0" w:firstRowLastColumn="0" w:lastRowFirstColumn="0" w:lastRowLastColumn="0"/>
          <w:trHeight w:val="409"/>
          <w:ins w:id="80" w:author="IQTIG" w:date="2020-04-27T15:03:00Z"/>
        </w:trPr>
        <w:tc>
          <w:tcPr>
            <w:tcW w:w="1409" w:type="pct"/>
          </w:tcPr>
          <w:p w14:paraId="66A547DB" w14:textId="77777777" w:rsidR="00BA23B7" w:rsidRPr="001E2092" w:rsidRDefault="00B26588" w:rsidP="00C25810">
            <w:pPr>
              <w:pStyle w:val="Tabellentext"/>
              <w:rPr>
                <w:ins w:id="81" w:author="IQTIG" w:date="2020-04-27T15:03:00Z"/>
                <w:szCs w:val="18"/>
              </w:rPr>
            </w:pPr>
            <w:ins w:id="82" w:author="IQTIG" w:date="2020-04-27T15:03:00Z">
              <w:r>
                <w:rPr>
                  <w:szCs w:val="18"/>
                </w:rPr>
                <w:t>Keine Früherkennung durch ein Mammografie-Screening</w:t>
              </w:r>
            </w:ins>
          </w:p>
        </w:tc>
        <w:tc>
          <w:tcPr>
            <w:tcW w:w="1013" w:type="pct"/>
          </w:tcPr>
          <w:p w14:paraId="6DC286F4" w14:textId="77777777" w:rsidR="00BA23B7" w:rsidRPr="001E2092" w:rsidRDefault="00B26588" w:rsidP="009E6F3B">
            <w:pPr>
              <w:pStyle w:val="Tabellentext"/>
              <w:jc w:val="right"/>
              <w:rPr>
                <w:ins w:id="83" w:author="IQTIG" w:date="2020-04-27T15:03:00Z"/>
                <w:szCs w:val="18"/>
              </w:rPr>
            </w:pPr>
            <w:ins w:id="84" w:author="IQTIG" w:date="2020-04-27T15:03:00Z">
              <w:r>
                <w:rPr>
                  <w:szCs w:val="18"/>
                </w:rPr>
                <w:t>0,079956959768993</w:t>
              </w:r>
            </w:ins>
          </w:p>
        </w:tc>
        <w:tc>
          <w:tcPr>
            <w:tcW w:w="390" w:type="pct"/>
          </w:tcPr>
          <w:p w14:paraId="5AC03C25" w14:textId="77777777" w:rsidR="00BA23B7" w:rsidRPr="001E2092" w:rsidRDefault="00B26588" w:rsidP="004D14B9">
            <w:pPr>
              <w:pStyle w:val="Tabellentext"/>
              <w:ind w:left="0"/>
              <w:jc w:val="right"/>
              <w:rPr>
                <w:ins w:id="85" w:author="IQTIG" w:date="2020-04-27T15:03:00Z"/>
                <w:szCs w:val="18"/>
              </w:rPr>
            </w:pPr>
            <w:ins w:id="86" w:author="IQTIG" w:date="2020-04-27T15:03:00Z">
              <w:r>
                <w:rPr>
                  <w:szCs w:val="18"/>
                </w:rPr>
                <w:t>0,034</w:t>
              </w:r>
            </w:ins>
          </w:p>
        </w:tc>
        <w:tc>
          <w:tcPr>
            <w:tcW w:w="548" w:type="pct"/>
          </w:tcPr>
          <w:p w14:paraId="1BD03AE0" w14:textId="77777777" w:rsidR="00BA23B7" w:rsidRPr="001E2092" w:rsidRDefault="00B26588" w:rsidP="009E6F3B">
            <w:pPr>
              <w:pStyle w:val="Tabellentext"/>
              <w:jc w:val="right"/>
              <w:rPr>
                <w:ins w:id="87" w:author="IQTIG" w:date="2020-04-27T15:03:00Z"/>
                <w:szCs w:val="18"/>
              </w:rPr>
            </w:pPr>
            <w:ins w:id="88" w:author="IQTIG" w:date="2020-04-27T15:03:00Z">
              <w:r>
                <w:rPr>
                  <w:szCs w:val="18"/>
                </w:rPr>
                <w:t>2,364</w:t>
              </w:r>
            </w:ins>
          </w:p>
        </w:tc>
        <w:tc>
          <w:tcPr>
            <w:tcW w:w="468" w:type="pct"/>
          </w:tcPr>
          <w:p w14:paraId="1E6F5847" w14:textId="77777777" w:rsidR="00BA23B7" w:rsidRPr="001E2092" w:rsidRDefault="00B26588" w:rsidP="004D14B9">
            <w:pPr>
              <w:pStyle w:val="Tabellentext"/>
              <w:ind w:left="6"/>
              <w:jc w:val="right"/>
              <w:rPr>
                <w:ins w:id="89" w:author="IQTIG" w:date="2020-04-27T15:03:00Z"/>
                <w:szCs w:val="18"/>
              </w:rPr>
            </w:pPr>
            <w:ins w:id="90" w:author="IQTIG" w:date="2020-04-27T15:03:00Z">
              <w:r>
                <w:rPr>
                  <w:szCs w:val="18"/>
                </w:rPr>
                <w:t>1,083</w:t>
              </w:r>
            </w:ins>
          </w:p>
        </w:tc>
        <w:tc>
          <w:tcPr>
            <w:tcW w:w="1172" w:type="pct"/>
          </w:tcPr>
          <w:p w14:paraId="309A5869" w14:textId="77777777" w:rsidR="00BA23B7" w:rsidRPr="001E2092" w:rsidRDefault="00B26588" w:rsidP="005521DD">
            <w:pPr>
              <w:pStyle w:val="Tabellentext"/>
              <w:ind w:left="-6"/>
              <w:jc w:val="right"/>
              <w:rPr>
                <w:ins w:id="91" w:author="IQTIG" w:date="2020-04-27T15:03:00Z"/>
                <w:szCs w:val="18"/>
              </w:rPr>
            </w:pPr>
            <w:ins w:id="92" w:author="IQTIG" w:date="2020-04-27T15:03:00Z">
              <w:r>
                <w:rPr>
                  <w:szCs w:val="18"/>
                </w:rPr>
                <w:t>1,014 - 1,157</w:t>
              </w:r>
            </w:ins>
          </w:p>
        </w:tc>
      </w:tr>
      <w:tr w:rsidR="00BA23B7" w:rsidRPr="00743DF3" w14:paraId="48C9592B" w14:textId="77777777" w:rsidTr="00A4142A">
        <w:trPr>
          <w:cnfStyle w:val="000000010000" w:firstRow="0" w:lastRow="0" w:firstColumn="0" w:lastColumn="0" w:oddVBand="0" w:evenVBand="0" w:oddHBand="0" w:evenHBand="1" w:firstRowFirstColumn="0" w:firstRowLastColumn="0" w:lastRowFirstColumn="0" w:lastRowLastColumn="0"/>
          <w:trHeight w:val="409"/>
          <w:ins w:id="93" w:author="IQTIG" w:date="2020-04-27T15:03:00Z"/>
        </w:trPr>
        <w:tc>
          <w:tcPr>
            <w:tcW w:w="1409" w:type="pct"/>
          </w:tcPr>
          <w:p w14:paraId="768C31B5" w14:textId="77777777" w:rsidR="00BA23B7" w:rsidRPr="001E2092" w:rsidRDefault="00B26588" w:rsidP="00C25810">
            <w:pPr>
              <w:pStyle w:val="Tabellentext"/>
              <w:rPr>
                <w:ins w:id="94" w:author="IQTIG" w:date="2020-04-27T15:03:00Z"/>
                <w:szCs w:val="18"/>
              </w:rPr>
            </w:pPr>
            <w:ins w:id="95" w:author="IQTIG" w:date="2020-04-27T15:03:00Z">
              <w:r>
                <w:rPr>
                  <w:szCs w:val="18"/>
                </w:rPr>
                <w:t>Nodalstatus nach TNM-Klassifikation: ypN0 oder ypN1</w:t>
              </w:r>
            </w:ins>
          </w:p>
        </w:tc>
        <w:tc>
          <w:tcPr>
            <w:tcW w:w="1013" w:type="pct"/>
          </w:tcPr>
          <w:p w14:paraId="7B5BE8AF" w14:textId="77777777" w:rsidR="00BA23B7" w:rsidRPr="001E2092" w:rsidRDefault="00B26588" w:rsidP="009E6F3B">
            <w:pPr>
              <w:pStyle w:val="Tabellentext"/>
              <w:jc w:val="right"/>
              <w:rPr>
                <w:ins w:id="96" w:author="IQTIG" w:date="2020-04-27T15:03:00Z"/>
                <w:szCs w:val="18"/>
              </w:rPr>
            </w:pPr>
            <w:ins w:id="97" w:author="IQTIG" w:date="2020-04-27T15:03:00Z">
              <w:r>
                <w:rPr>
                  <w:szCs w:val="18"/>
                </w:rPr>
                <w:t>1,434746907261936</w:t>
              </w:r>
            </w:ins>
          </w:p>
        </w:tc>
        <w:tc>
          <w:tcPr>
            <w:tcW w:w="390" w:type="pct"/>
          </w:tcPr>
          <w:p w14:paraId="0FFA6C33" w14:textId="77777777" w:rsidR="00BA23B7" w:rsidRPr="001E2092" w:rsidRDefault="00B26588" w:rsidP="004D14B9">
            <w:pPr>
              <w:pStyle w:val="Tabellentext"/>
              <w:ind w:left="0"/>
              <w:jc w:val="right"/>
              <w:rPr>
                <w:ins w:id="98" w:author="IQTIG" w:date="2020-04-27T15:03:00Z"/>
                <w:szCs w:val="18"/>
              </w:rPr>
            </w:pPr>
            <w:ins w:id="99" w:author="IQTIG" w:date="2020-04-27T15:03:00Z">
              <w:r>
                <w:rPr>
                  <w:szCs w:val="18"/>
                </w:rPr>
                <w:t>0,031</w:t>
              </w:r>
            </w:ins>
          </w:p>
        </w:tc>
        <w:tc>
          <w:tcPr>
            <w:tcW w:w="548" w:type="pct"/>
          </w:tcPr>
          <w:p w14:paraId="1515A64A" w14:textId="77777777" w:rsidR="00BA23B7" w:rsidRPr="001E2092" w:rsidRDefault="00B26588" w:rsidP="009E6F3B">
            <w:pPr>
              <w:pStyle w:val="Tabellentext"/>
              <w:jc w:val="right"/>
              <w:rPr>
                <w:ins w:id="100" w:author="IQTIG" w:date="2020-04-27T15:03:00Z"/>
                <w:szCs w:val="18"/>
              </w:rPr>
            </w:pPr>
            <w:ins w:id="101" w:author="IQTIG" w:date="2020-04-27T15:03:00Z">
              <w:r>
                <w:rPr>
                  <w:szCs w:val="18"/>
                </w:rPr>
                <w:t>46,834</w:t>
              </w:r>
            </w:ins>
          </w:p>
        </w:tc>
        <w:tc>
          <w:tcPr>
            <w:tcW w:w="468" w:type="pct"/>
          </w:tcPr>
          <w:p w14:paraId="7A991C7A" w14:textId="77777777" w:rsidR="00BA23B7" w:rsidRPr="001E2092" w:rsidRDefault="00B26588" w:rsidP="004D14B9">
            <w:pPr>
              <w:pStyle w:val="Tabellentext"/>
              <w:ind w:left="6"/>
              <w:jc w:val="right"/>
              <w:rPr>
                <w:ins w:id="102" w:author="IQTIG" w:date="2020-04-27T15:03:00Z"/>
                <w:szCs w:val="18"/>
              </w:rPr>
            </w:pPr>
            <w:ins w:id="103" w:author="IQTIG" w:date="2020-04-27T15:03:00Z">
              <w:r>
                <w:rPr>
                  <w:szCs w:val="18"/>
                </w:rPr>
                <w:t>4,199</w:t>
              </w:r>
            </w:ins>
          </w:p>
        </w:tc>
        <w:tc>
          <w:tcPr>
            <w:tcW w:w="1172" w:type="pct"/>
          </w:tcPr>
          <w:p w14:paraId="5EE66BFB" w14:textId="77777777" w:rsidR="00BA23B7" w:rsidRPr="001E2092" w:rsidRDefault="00B26588" w:rsidP="005521DD">
            <w:pPr>
              <w:pStyle w:val="Tabellentext"/>
              <w:ind w:left="-6"/>
              <w:jc w:val="right"/>
              <w:rPr>
                <w:ins w:id="104" w:author="IQTIG" w:date="2020-04-27T15:03:00Z"/>
                <w:szCs w:val="18"/>
              </w:rPr>
            </w:pPr>
            <w:ins w:id="105" w:author="IQTIG" w:date="2020-04-27T15:03:00Z">
              <w:r>
                <w:rPr>
                  <w:szCs w:val="18"/>
                </w:rPr>
                <w:t>3,954 - 4,458</w:t>
              </w:r>
            </w:ins>
          </w:p>
        </w:tc>
      </w:tr>
      <w:tr w:rsidR="00BA23B7" w:rsidRPr="00743DF3" w14:paraId="44362BE8" w14:textId="77777777" w:rsidTr="00A4142A">
        <w:trPr>
          <w:cnfStyle w:val="000000100000" w:firstRow="0" w:lastRow="0" w:firstColumn="0" w:lastColumn="0" w:oddVBand="0" w:evenVBand="0" w:oddHBand="1" w:evenHBand="0" w:firstRowFirstColumn="0" w:firstRowLastColumn="0" w:lastRowFirstColumn="0" w:lastRowLastColumn="0"/>
          <w:trHeight w:val="409"/>
          <w:ins w:id="106" w:author="IQTIG" w:date="2020-04-27T15:03:00Z"/>
        </w:trPr>
        <w:tc>
          <w:tcPr>
            <w:tcW w:w="1409" w:type="pct"/>
          </w:tcPr>
          <w:p w14:paraId="6F6EB06B" w14:textId="77777777" w:rsidR="00BA23B7" w:rsidRPr="001E2092" w:rsidRDefault="00B26588" w:rsidP="00C25810">
            <w:pPr>
              <w:pStyle w:val="Tabellentext"/>
              <w:rPr>
                <w:ins w:id="107" w:author="IQTIG" w:date="2020-04-27T15:03:00Z"/>
                <w:szCs w:val="18"/>
              </w:rPr>
            </w:pPr>
            <w:ins w:id="108" w:author="IQTIG" w:date="2020-04-27T15:03:00Z">
              <w:r>
                <w:rPr>
                  <w:szCs w:val="18"/>
                </w:rPr>
                <w:t>Nodalstatus nach TNM-Klassifikation: (y)pN2</w:t>
              </w:r>
            </w:ins>
          </w:p>
        </w:tc>
        <w:tc>
          <w:tcPr>
            <w:tcW w:w="1013" w:type="pct"/>
          </w:tcPr>
          <w:p w14:paraId="0472E4FF" w14:textId="77777777" w:rsidR="00BA23B7" w:rsidRPr="001E2092" w:rsidRDefault="00B26588" w:rsidP="009E6F3B">
            <w:pPr>
              <w:pStyle w:val="Tabellentext"/>
              <w:jc w:val="right"/>
              <w:rPr>
                <w:ins w:id="109" w:author="IQTIG" w:date="2020-04-27T15:03:00Z"/>
                <w:szCs w:val="18"/>
              </w:rPr>
            </w:pPr>
            <w:ins w:id="110" w:author="IQTIG" w:date="2020-04-27T15:03:00Z">
              <w:r>
                <w:rPr>
                  <w:szCs w:val="18"/>
                </w:rPr>
                <w:t>0,352367403103847</w:t>
              </w:r>
            </w:ins>
          </w:p>
        </w:tc>
        <w:tc>
          <w:tcPr>
            <w:tcW w:w="390" w:type="pct"/>
          </w:tcPr>
          <w:p w14:paraId="46C7C24F" w14:textId="77777777" w:rsidR="00BA23B7" w:rsidRPr="001E2092" w:rsidRDefault="00B26588" w:rsidP="004D14B9">
            <w:pPr>
              <w:pStyle w:val="Tabellentext"/>
              <w:ind w:left="0"/>
              <w:jc w:val="right"/>
              <w:rPr>
                <w:ins w:id="111" w:author="IQTIG" w:date="2020-04-27T15:03:00Z"/>
                <w:szCs w:val="18"/>
              </w:rPr>
            </w:pPr>
            <w:ins w:id="112" w:author="IQTIG" w:date="2020-04-27T15:03:00Z">
              <w:r>
                <w:rPr>
                  <w:szCs w:val="18"/>
                </w:rPr>
                <w:t>0,056</w:t>
              </w:r>
            </w:ins>
          </w:p>
        </w:tc>
        <w:tc>
          <w:tcPr>
            <w:tcW w:w="548" w:type="pct"/>
          </w:tcPr>
          <w:p w14:paraId="787628F6" w14:textId="77777777" w:rsidR="00BA23B7" w:rsidRPr="001E2092" w:rsidRDefault="00B26588" w:rsidP="009E6F3B">
            <w:pPr>
              <w:pStyle w:val="Tabellentext"/>
              <w:jc w:val="right"/>
              <w:rPr>
                <w:ins w:id="113" w:author="IQTIG" w:date="2020-04-27T15:03:00Z"/>
                <w:szCs w:val="18"/>
              </w:rPr>
            </w:pPr>
            <w:ins w:id="114" w:author="IQTIG" w:date="2020-04-27T15:03:00Z">
              <w:r>
                <w:rPr>
                  <w:szCs w:val="18"/>
                </w:rPr>
                <w:t>6,321</w:t>
              </w:r>
            </w:ins>
          </w:p>
        </w:tc>
        <w:tc>
          <w:tcPr>
            <w:tcW w:w="468" w:type="pct"/>
          </w:tcPr>
          <w:p w14:paraId="680E6485" w14:textId="77777777" w:rsidR="00BA23B7" w:rsidRPr="001E2092" w:rsidRDefault="00B26588" w:rsidP="004D14B9">
            <w:pPr>
              <w:pStyle w:val="Tabellentext"/>
              <w:ind w:left="6"/>
              <w:jc w:val="right"/>
              <w:rPr>
                <w:ins w:id="115" w:author="IQTIG" w:date="2020-04-27T15:03:00Z"/>
                <w:szCs w:val="18"/>
              </w:rPr>
            </w:pPr>
            <w:ins w:id="116" w:author="IQTIG" w:date="2020-04-27T15:03:00Z">
              <w:r>
                <w:rPr>
                  <w:szCs w:val="18"/>
                </w:rPr>
                <w:t>1,422</w:t>
              </w:r>
            </w:ins>
          </w:p>
        </w:tc>
        <w:tc>
          <w:tcPr>
            <w:tcW w:w="1172" w:type="pct"/>
          </w:tcPr>
          <w:p w14:paraId="0B33259A" w14:textId="77777777" w:rsidR="00BA23B7" w:rsidRPr="001E2092" w:rsidRDefault="00B26588" w:rsidP="005521DD">
            <w:pPr>
              <w:pStyle w:val="Tabellentext"/>
              <w:ind w:left="-6"/>
              <w:jc w:val="right"/>
              <w:rPr>
                <w:ins w:id="117" w:author="IQTIG" w:date="2020-04-27T15:03:00Z"/>
                <w:szCs w:val="18"/>
              </w:rPr>
            </w:pPr>
            <w:ins w:id="118" w:author="IQTIG" w:date="2020-04-27T15:03:00Z">
              <w:r>
                <w:rPr>
                  <w:szCs w:val="18"/>
                </w:rPr>
                <w:t>1,275 - 1,587</w:t>
              </w:r>
            </w:ins>
          </w:p>
        </w:tc>
      </w:tr>
      <w:tr w:rsidR="00BA23B7" w:rsidRPr="00743DF3" w14:paraId="2260D6A1" w14:textId="77777777" w:rsidTr="00A4142A">
        <w:trPr>
          <w:cnfStyle w:val="000000010000" w:firstRow="0" w:lastRow="0" w:firstColumn="0" w:lastColumn="0" w:oddVBand="0" w:evenVBand="0" w:oddHBand="0" w:evenHBand="1" w:firstRowFirstColumn="0" w:firstRowLastColumn="0" w:lastRowFirstColumn="0" w:lastRowLastColumn="0"/>
          <w:trHeight w:val="409"/>
          <w:ins w:id="119" w:author="IQTIG" w:date="2020-04-27T15:03:00Z"/>
        </w:trPr>
        <w:tc>
          <w:tcPr>
            <w:tcW w:w="1409" w:type="pct"/>
          </w:tcPr>
          <w:p w14:paraId="6D3F4E80" w14:textId="77777777" w:rsidR="00BA23B7" w:rsidRPr="001E2092" w:rsidRDefault="00B26588" w:rsidP="00C25810">
            <w:pPr>
              <w:pStyle w:val="Tabellentext"/>
              <w:rPr>
                <w:ins w:id="120" w:author="IQTIG" w:date="2020-04-27T15:03:00Z"/>
                <w:szCs w:val="18"/>
              </w:rPr>
            </w:pPr>
            <w:ins w:id="121" w:author="IQTIG" w:date="2020-04-27T15:03:00Z">
              <w:r>
                <w:rPr>
                  <w:szCs w:val="18"/>
                </w:rPr>
                <w:t>Nodalstatus nach TNM-Klassifikation: (y)pN3</w:t>
              </w:r>
            </w:ins>
          </w:p>
        </w:tc>
        <w:tc>
          <w:tcPr>
            <w:tcW w:w="1013" w:type="pct"/>
          </w:tcPr>
          <w:p w14:paraId="30B381EE" w14:textId="77777777" w:rsidR="00BA23B7" w:rsidRPr="001E2092" w:rsidRDefault="00B26588" w:rsidP="009E6F3B">
            <w:pPr>
              <w:pStyle w:val="Tabellentext"/>
              <w:jc w:val="right"/>
              <w:rPr>
                <w:ins w:id="122" w:author="IQTIG" w:date="2020-04-27T15:03:00Z"/>
                <w:szCs w:val="18"/>
              </w:rPr>
            </w:pPr>
            <w:ins w:id="123" w:author="IQTIG" w:date="2020-04-27T15:03:00Z">
              <w:r>
                <w:rPr>
                  <w:szCs w:val="18"/>
                </w:rPr>
                <w:t>0,460008601643856</w:t>
              </w:r>
            </w:ins>
          </w:p>
        </w:tc>
        <w:tc>
          <w:tcPr>
            <w:tcW w:w="390" w:type="pct"/>
          </w:tcPr>
          <w:p w14:paraId="718C63FF" w14:textId="77777777" w:rsidR="00BA23B7" w:rsidRPr="001E2092" w:rsidRDefault="00B26588" w:rsidP="004D14B9">
            <w:pPr>
              <w:pStyle w:val="Tabellentext"/>
              <w:ind w:left="0"/>
              <w:jc w:val="right"/>
              <w:rPr>
                <w:ins w:id="124" w:author="IQTIG" w:date="2020-04-27T15:03:00Z"/>
                <w:szCs w:val="18"/>
              </w:rPr>
            </w:pPr>
            <w:ins w:id="125" w:author="IQTIG" w:date="2020-04-27T15:03:00Z">
              <w:r>
                <w:rPr>
                  <w:szCs w:val="18"/>
                </w:rPr>
                <w:t>0,070</w:t>
              </w:r>
            </w:ins>
          </w:p>
        </w:tc>
        <w:tc>
          <w:tcPr>
            <w:tcW w:w="548" w:type="pct"/>
          </w:tcPr>
          <w:p w14:paraId="31E513FD" w14:textId="77777777" w:rsidR="00BA23B7" w:rsidRPr="001E2092" w:rsidRDefault="00B26588" w:rsidP="009E6F3B">
            <w:pPr>
              <w:pStyle w:val="Tabellentext"/>
              <w:jc w:val="right"/>
              <w:rPr>
                <w:ins w:id="126" w:author="IQTIG" w:date="2020-04-27T15:03:00Z"/>
                <w:szCs w:val="18"/>
              </w:rPr>
            </w:pPr>
            <w:ins w:id="127" w:author="IQTIG" w:date="2020-04-27T15:03:00Z">
              <w:r>
                <w:rPr>
                  <w:szCs w:val="18"/>
                </w:rPr>
                <w:t>6,538</w:t>
              </w:r>
            </w:ins>
          </w:p>
        </w:tc>
        <w:tc>
          <w:tcPr>
            <w:tcW w:w="468" w:type="pct"/>
          </w:tcPr>
          <w:p w14:paraId="3C3CAF8C" w14:textId="77777777" w:rsidR="00BA23B7" w:rsidRPr="001E2092" w:rsidRDefault="00B26588" w:rsidP="004D14B9">
            <w:pPr>
              <w:pStyle w:val="Tabellentext"/>
              <w:ind w:left="6"/>
              <w:jc w:val="right"/>
              <w:rPr>
                <w:ins w:id="128" w:author="IQTIG" w:date="2020-04-27T15:03:00Z"/>
                <w:szCs w:val="18"/>
              </w:rPr>
            </w:pPr>
            <w:ins w:id="129" w:author="IQTIG" w:date="2020-04-27T15:03:00Z">
              <w:r>
                <w:rPr>
                  <w:szCs w:val="18"/>
                </w:rPr>
                <w:t>1,584</w:t>
              </w:r>
            </w:ins>
          </w:p>
        </w:tc>
        <w:tc>
          <w:tcPr>
            <w:tcW w:w="1172" w:type="pct"/>
          </w:tcPr>
          <w:p w14:paraId="7F275124" w14:textId="77777777" w:rsidR="00BA23B7" w:rsidRPr="001E2092" w:rsidRDefault="00B26588" w:rsidP="005521DD">
            <w:pPr>
              <w:pStyle w:val="Tabellentext"/>
              <w:ind w:left="-6"/>
              <w:jc w:val="right"/>
              <w:rPr>
                <w:ins w:id="130" w:author="IQTIG" w:date="2020-04-27T15:03:00Z"/>
                <w:szCs w:val="18"/>
              </w:rPr>
            </w:pPr>
            <w:ins w:id="131" w:author="IQTIG" w:date="2020-04-27T15:03:00Z">
              <w:r>
                <w:rPr>
                  <w:szCs w:val="18"/>
                </w:rPr>
                <w:t>1,380 - 1,818</w:t>
              </w:r>
            </w:ins>
          </w:p>
        </w:tc>
      </w:tr>
      <w:tr w:rsidR="00BA23B7" w:rsidRPr="00743DF3" w14:paraId="35679302" w14:textId="77777777" w:rsidTr="00A4142A">
        <w:trPr>
          <w:cnfStyle w:val="000000100000" w:firstRow="0" w:lastRow="0" w:firstColumn="0" w:lastColumn="0" w:oddVBand="0" w:evenVBand="0" w:oddHBand="1" w:evenHBand="0" w:firstRowFirstColumn="0" w:firstRowLastColumn="0" w:lastRowFirstColumn="0" w:lastRowLastColumn="0"/>
          <w:trHeight w:val="409"/>
          <w:ins w:id="132" w:author="IQTIG" w:date="2020-04-27T15:03:00Z"/>
        </w:trPr>
        <w:tc>
          <w:tcPr>
            <w:tcW w:w="1409" w:type="pct"/>
          </w:tcPr>
          <w:p w14:paraId="78169E66" w14:textId="77777777" w:rsidR="00BA23B7" w:rsidRPr="001E2092" w:rsidRDefault="00B26588" w:rsidP="00C25810">
            <w:pPr>
              <w:pStyle w:val="Tabellentext"/>
              <w:rPr>
                <w:ins w:id="133" w:author="IQTIG" w:date="2020-04-27T15:03:00Z"/>
                <w:szCs w:val="18"/>
              </w:rPr>
            </w:pPr>
            <w:ins w:id="134" w:author="IQTIG" w:date="2020-04-27T15:03:00Z">
              <w:r>
                <w:rPr>
                  <w:szCs w:val="18"/>
                </w:rPr>
                <w:t>Nodalstatus nach TNM-Klassifikation: (y)pNX</w:t>
              </w:r>
            </w:ins>
          </w:p>
        </w:tc>
        <w:tc>
          <w:tcPr>
            <w:tcW w:w="1013" w:type="pct"/>
          </w:tcPr>
          <w:p w14:paraId="16C7ACF0" w14:textId="77777777" w:rsidR="00BA23B7" w:rsidRPr="001E2092" w:rsidRDefault="00B26588" w:rsidP="009E6F3B">
            <w:pPr>
              <w:pStyle w:val="Tabellentext"/>
              <w:jc w:val="right"/>
              <w:rPr>
                <w:ins w:id="135" w:author="IQTIG" w:date="2020-04-27T15:03:00Z"/>
                <w:szCs w:val="18"/>
              </w:rPr>
            </w:pPr>
            <w:ins w:id="136" w:author="IQTIG" w:date="2020-04-27T15:03:00Z">
              <w:r>
                <w:rPr>
                  <w:szCs w:val="18"/>
                </w:rPr>
                <w:t>0,526046003152107</w:t>
              </w:r>
            </w:ins>
          </w:p>
        </w:tc>
        <w:tc>
          <w:tcPr>
            <w:tcW w:w="390" w:type="pct"/>
          </w:tcPr>
          <w:p w14:paraId="05422CA9" w14:textId="77777777" w:rsidR="00BA23B7" w:rsidRPr="001E2092" w:rsidRDefault="00B26588" w:rsidP="004D14B9">
            <w:pPr>
              <w:pStyle w:val="Tabellentext"/>
              <w:ind w:left="0"/>
              <w:jc w:val="right"/>
              <w:rPr>
                <w:ins w:id="137" w:author="IQTIG" w:date="2020-04-27T15:03:00Z"/>
                <w:szCs w:val="18"/>
              </w:rPr>
            </w:pPr>
            <w:ins w:id="138" w:author="IQTIG" w:date="2020-04-27T15:03:00Z">
              <w:r>
                <w:rPr>
                  <w:szCs w:val="18"/>
                </w:rPr>
                <w:t>0,056</w:t>
              </w:r>
            </w:ins>
          </w:p>
        </w:tc>
        <w:tc>
          <w:tcPr>
            <w:tcW w:w="548" w:type="pct"/>
          </w:tcPr>
          <w:p w14:paraId="56B80F15" w14:textId="77777777" w:rsidR="00BA23B7" w:rsidRPr="001E2092" w:rsidRDefault="00B26588" w:rsidP="009E6F3B">
            <w:pPr>
              <w:pStyle w:val="Tabellentext"/>
              <w:jc w:val="right"/>
              <w:rPr>
                <w:ins w:id="139" w:author="IQTIG" w:date="2020-04-27T15:03:00Z"/>
                <w:szCs w:val="18"/>
              </w:rPr>
            </w:pPr>
            <w:ins w:id="140" w:author="IQTIG" w:date="2020-04-27T15:03:00Z">
              <w:r>
                <w:rPr>
                  <w:szCs w:val="18"/>
                </w:rPr>
                <w:t>9,362</w:t>
              </w:r>
            </w:ins>
          </w:p>
        </w:tc>
        <w:tc>
          <w:tcPr>
            <w:tcW w:w="468" w:type="pct"/>
          </w:tcPr>
          <w:p w14:paraId="6E27819A" w14:textId="77777777" w:rsidR="00BA23B7" w:rsidRPr="001E2092" w:rsidRDefault="00B26588" w:rsidP="004D14B9">
            <w:pPr>
              <w:pStyle w:val="Tabellentext"/>
              <w:ind w:left="6"/>
              <w:jc w:val="right"/>
              <w:rPr>
                <w:ins w:id="141" w:author="IQTIG" w:date="2020-04-27T15:03:00Z"/>
                <w:szCs w:val="18"/>
              </w:rPr>
            </w:pPr>
            <w:ins w:id="142" w:author="IQTIG" w:date="2020-04-27T15:03:00Z">
              <w:r>
                <w:rPr>
                  <w:szCs w:val="18"/>
                </w:rPr>
                <w:t>1,692</w:t>
              </w:r>
            </w:ins>
          </w:p>
        </w:tc>
        <w:tc>
          <w:tcPr>
            <w:tcW w:w="1172" w:type="pct"/>
          </w:tcPr>
          <w:p w14:paraId="7CA3DD23" w14:textId="77777777" w:rsidR="00BA23B7" w:rsidRPr="001E2092" w:rsidRDefault="00B26588" w:rsidP="005521DD">
            <w:pPr>
              <w:pStyle w:val="Tabellentext"/>
              <w:ind w:left="-6"/>
              <w:jc w:val="right"/>
              <w:rPr>
                <w:ins w:id="143" w:author="IQTIG" w:date="2020-04-27T15:03:00Z"/>
                <w:szCs w:val="18"/>
              </w:rPr>
            </w:pPr>
            <w:ins w:id="144" w:author="IQTIG" w:date="2020-04-27T15:03:00Z">
              <w:r>
                <w:rPr>
                  <w:szCs w:val="18"/>
                </w:rPr>
                <w:t>1,516 - 1,889</w:t>
              </w:r>
            </w:ins>
          </w:p>
        </w:tc>
      </w:tr>
      <w:tr w:rsidR="00BA23B7" w:rsidRPr="00743DF3" w14:paraId="2A50E1A9" w14:textId="77777777" w:rsidTr="00A4142A">
        <w:trPr>
          <w:cnfStyle w:val="000000010000" w:firstRow="0" w:lastRow="0" w:firstColumn="0" w:lastColumn="0" w:oddVBand="0" w:evenVBand="0" w:oddHBand="0" w:evenHBand="1" w:firstRowFirstColumn="0" w:firstRowLastColumn="0" w:lastRowFirstColumn="0" w:lastRowLastColumn="0"/>
          <w:trHeight w:val="409"/>
          <w:ins w:id="145" w:author="IQTIG" w:date="2020-04-27T15:03:00Z"/>
        </w:trPr>
        <w:tc>
          <w:tcPr>
            <w:tcW w:w="1409" w:type="pct"/>
          </w:tcPr>
          <w:p w14:paraId="617F80FA" w14:textId="77777777" w:rsidR="00BA23B7" w:rsidRPr="001E2092" w:rsidRDefault="00B26588" w:rsidP="00C25810">
            <w:pPr>
              <w:pStyle w:val="Tabellentext"/>
              <w:rPr>
                <w:ins w:id="146" w:author="IQTIG" w:date="2020-04-27T15:03:00Z"/>
                <w:szCs w:val="18"/>
              </w:rPr>
            </w:pPr>
            <w:ins w:id="147" w:author="IQTIG" w:date="2020-04-27T15:03:00Z">
              <w:r>
                <w:rPr>
                  <w:szCs w:val="18"/>
                </w:rPr>
                <w:t>Grading (WHO), mäßig differenziert</w:t>
              </w:r>
            </w:ins>
          </w:p>
        </w:tc>
        <w:tc>
          <w:tcPr>
            <w:tcW w:w="1013" w:type="pct"/>
          </w:tcPr>
          <w:p w14:paraId="7383DB12" w14:textId="77777777" w:rsidR="00BA23B7" w:rsidRPr="001E2092" w:rsidRDefault="00B26588" w:rsidP="009E6F3B">
            <w:pPr>
              <w:pStyle w:val="Tabellentext"/>
              <w:jc w:val="right"/>
              <w:rPr>
                <w:ins w:id="148" w:author="IQTIG" w:date="2020-04-27T15:03:00Z"/>
                <w:szCs w:val="18"/>
              </w:rPr>
            </w:pPr>
            <w:ins w:id="149" w:author="IQTIG" w:date="2020-04-27T15:03:00Z">
              <w:r>
                <w:rPr>
                  <w:szCs w:val="18"/>
                </w:rPr>
                <w:t>0,988047060606769</w:t>
              </w:r>
            </w:ins>
          </w:p>
        </w:tc>
        <w:tc>
          <w:tcPr>
            <w:tcW w:w="390" w:type="pct"/>
          </w:tcPr>
          <w:p w14:paraId="24784318" w14:textId="77777777" w:rsidR="00BA23B7" w:rsidRPr="001E2092" w:rsidRDefault="00B26588" w:rsidP="004D14B9">
            <w:pPr>
              <w:pStyle w:val="Tabellentext"/>
              <w:ind w:left="0"/>
              <w:jc w:val="right"/>
              <w:rPr>
                <w:ins w:id="150" w:author="IQTIG" w:date="2020-04-27T15:03:00Z"/>
                <w:szCs w:val="18"/>
              </w:rPr>
            </w:pPr>
            <w:ins w:id="151" w:author="IQTIG" w:date="2020-04-27T15:03:00Z">
              <w:r>
                <w:rPr>
                  <w:szCs w:val="18"/>
                </w:rPr>
                <w:t>0,060</w:t>
              </w:r>
            </w:ins>
          </w:p>
        </w:tc>
        <w:tc>
          <w:tcPr>
            <w:tcW w:w="548" w:type="pct"/>
          </w:tcPr>
          <w:p w14:paraId="34B2A571" w14:textId="77777777" w:rsidR="00BA23B7" w:rsidRPr="001E2092" w:rsidRDefault="00B26588" w:rsidP="009E6F3B">
            <w:pPr>
              <w:pStyle w:val="Tabellentext"/>
              <w:jc w:val="right"/>
              <w:rPr>
                <w:ins w:id="152" w:author="IQTIG" w:date="2020-04-27T15:03:00Z"/>
                <w:szCs w:val="18"/>
              </w:rPr>
            </w:pPr>
            <w:ins w:id="153" w:author="IQTIG" w:date="2020-04-27T15:03:00Z">
              <w:r>
                <w:rPr>
                  <w:szCs w:val="18"/>
                </w:rPr>
                <w:t>16,393</w:t>
              </w:r>
            </w:ins>
          </w:p>
        </w:tc>
        <w:tc>
          <w:tcPr>
            <w:tcW w:w="468" w:type="pct"/>
          </w:tcPr>
          <w:p w14:paraId="4481C2F5" w14:textId="77777777" w:rsidR="00BA23B7" w:rsidRPr="001E2092" w:rsidRDefault="00B26588" w:rsidP="004D14B9">
            <w:pPr>
              <w:pStyle w:val="Tabellentext"/>
              <w:ind w:left="6"/>
              <w:jc w:val="right"/>
              <w:rPr>
                <w:ins w:id="154" w:author="IQTIG" w:date="2020-04-27T15:03:00Z"/>
                <w:szCs w:val="18"/>
              </w:rPr>
            </w:pPr>
            <w:ins w:id="155" w:author="IQTIG" w:date="2020-04-27T15:03:00Z">
              <w:r>
                <w:rPr>
                  <w:szCs w:val="18"/>
                </w:rPr>
                <w:t>2,686</w:t>
              </w:r>
            </w:ins>
          </w:p>
        </w:tc>
        <w:tc>
          <w:tcPr>
            <w:tcW w:w="1172" w:type="pct"/>
          </w:tcPr>
          <w:p w14:paraId="412101DA" w14:textId="77777777" w:rsidR="00BA23B7" w:rsidRPr="001E2092" w:rsidRDefault="00B26588" w:rsidP="005521DD">
            <w:pPr>
              <w:pStyle w:val="Tabellentext"/>
              <w:ind w:left="-6"/>
              <w:jc w:val="right"/>
              <w:rPr>
                <w:ins w:id="156" w:author="IQTIG" w:date="2020-04-27T15:03:00Z"/>
                <w:szCs w:val="18"/>
              </w:rPr>
            </w:pPr>
            <w:ins w:id="157" w:author="IQTIG" w:date="2020-04-27T15:03:00Z">
              <w:r>
                <w:rPr>
                  <w:szCs w:val="18"/>
                </w:rPr>
                <w:t>2,387 - 3,023</w:t>
              </w:r>
            </w:ins>
          </w:p>
        </w:tc>
      </w:tr>
      <w:tr w:rsidR="00BA23B7" w:rsidRPr="00743DF3" w14:paraId="4D43E707" w14:textId="77777777" w:rsidTr="00A4142A">
        <w:trPr>
          <w:cnfStyle w:val="000000100000" w:firstRow="0" w:lastRow="0" w:firstColumn="0" w:lastColumn="0" w:oddVBand="0" w:evenVBand="0" w:oddHBand="1" w:evenHBand="0" w:firstRowFirstColumn="0" w:firstRowLastColumn="0" w:lastRowFirstColumn="0" w:lastRowLastColumn="0"/>
          <w:trHeight w:val="409"/>
          <w:ins w:id="158" w:author="IQTIG" w:date="2020-04-27T15:03:00Z"/>
        </w:trPr>
        <w:tc>
          <w:tcPr>
            <w:tcW w:w="1409" w:type="pct"/>
          </w:tcPr>
          <w:p w14:paraId="7BEDE596" w14:textId="77777777" w:rsidR="00BA23B7" w:rsidRPr="001E2092" w:rsidRDefault="00B26588" w:rsidP="00C25810">
            <w:pPr>
              <w:pStyle w:val="Tabellentext"/>
              <w:rPr>
                <w:ins w:id="159" w:author="IQTIG" w:date="2020-04-27T15:03:00Z"/>
                <w:szCs w:val="18"/>
              </w:rPr>
            </w:pPr>
            <w:ins w:id="160" w:author="IQTIG" w:date="2020-04-27T15:03:00Z">
              <w:r>
                <w:rPr>
                  <w:szCs w:val="18"/>
                </w:rPr>
                <w:t>Grading (WHO), schlecht differenziert</w:t>
              </w:r>
            </w:ins>
          </w:p>
        </w:tc>
        <w:tc>
          <w:tcPr>
            <w:tcW w:w="1013" w:type="pct"/>
          </w:tcPr>
          <w:p w14:paraId="708D997C" w14:textId="77777777" w:rsidR="00BA23B7" w:rsidRPr="001E2092" w:rsidRDefault="00B26588" w:rsidP="009E6F3B">
            <w:pPr>
              <w:pStyle w:val="Tabellentext"/>
              <w:jc w:val="right"/>
              <w:rPr>
                <w:ins w:id="161" w:author="IQTIG" w:date="2020-04-27T15:03:00Z"/>
                <w:szCs w:val="18"/>
              </w:rPr>
            </w:pPr>
            <w:ins w:id="162" w:author="IQTIG" w:date="2020-04-27T15:03:00Z">
              <w:r>
                <w:rPr>
                  <w:szCs w:val="18"/>
                </w:rPr>
                <w:t>1,504790182429909</w:t>
              </w:r>
            </w:ins>
          </w:p>
        </w:tc>
        <w:tc>
          <w:tcPr>
            <w:tcW w:w="390" w:type="pct"/>
          </w:tcPr>
          <w:p w14:paraId="03461CC4" w14:textId="77777777" w:rsidR="00BA23B7" w:rsidRPr="001E2092" w:rsidRDefault="00B26588" w:rsidP="004D14B9">
            <w:pPr>
              <w:pStyle w:val="Tabellentext"/>
              <w:ind w:left="0"/>
              <w:jc w:val="right"/>
              <w:rPr>
                <w:ins w:id="163" w:author="IQTIG" w:date="2020-04-27T15:03:00Z"/>
                <w:szCs w:val="18"/>
              </w:rPr>
            </w:pPr>
            <w:ins w:id="164" w:author="IQTIG" w:date="2020-04-27T15:03:00Z">
              <w:r>
                <w:rPr>
                  <w:szCs w:val="18"/>
                </w:rPr>
                <w:t>0,063</w:t>
              </w:r>
            </w:ins>
          </w:p>
        </w:tc>
        <w:tc>
          <w:tcPr>
            <w:tcW w:w="548" w:type="pct"/>
          </w:tcPr>
          <w:p w14:paraId="33CA4247" w14:textId="77777777" w:rsidR="00BA23B7" w:rsidRPr="001E2092" w:rsidRDefault="00B26588" w:rsidP="009E6F3B">
            <w:pPr>
              <w:pStyle w:val="Tabellentext"/>
              <w:jc w:val="right"/>
              <w:rPr>
                <w:ins w:id="165" w:author="IQTIG" w:date="2020-04-27T15:03:00Z"/>
                <w:szCs w:val="18"/>
              </w:rPr>
            </w:pPr>
            <w:ins w:id="166" w:author="IQTIG" w:date="2020-04-27T15:03:00Z">
              <w:r>
                <w:rPr>
                  <w:szCs w:val="18"/>
                </w:rPr>
                <w:t>23,989</w:t>
              </w:r>
            </w:ins>
          </w:p>
        </w:tc>
        <w:tc>
          <w:tcPr>
            <w:tcW w:w="468" w:type="pct"/>
          </w:tcPr>
          <w:p w14:paraId="715D64AD" w14:textId="77777777" w:rsidR="00BA23B7" w:rsidRPr="001E2092" w:rsidRDefault="00B26588" w:rsidP="004D14B9">
            <w:pPr>
              <w:pStyle w:val="Tabellentext"/>
              <w:ind w:left="6"/>
              <w:jc w:val="right"/>
              <w:rPr>
                <w:ins w:id="167" w:author="IQTIG" w:date="2020-04-27T15:03:00Z"/>
                <w:szCs w:val="18"/>
              </w:rPr>
            </w:pPr>
            <w:ins w:id="168" w:author="IQTIG" w:date="2020-04-27T15:03:00Z">
              <w:r>
                <w:rPr>
                  <w:szCs w:val="18"/>
                </w:rPr>
                <w:t>4,503</w:t>
              </w:r>
            </w:ins>
          </w:p>
        </w:tc>
        <w:tc>
          <w:tcPr>
            <w:tcW w:w="1172" w:type="pct"/>
          </w:tcPr>
          <w:p w14:paraId="26EC2B3F" w14:textId="77777777" w:rsidR="00BA23B7" w:rsidRPr="001E2092" w:rsidRDefault="00B26588" w:rsidP="005521DD">
            <w:pPr>
              <w:pStyle w:val="Tabellentext"/>
              <w:ind w:left="-6"/>
              <w:jc w:val="right"/>
              <w:rPr>
                <w:ins w:id="169" w:author="IQTIG" w:date="2020-04-27T15:03:00Z"/>
                <w:szCs w:val="18"/>
              </w:rPr>
            </w:pPr>
            <w:ins w:id="170" w:author="IQTIG" w:date="2020-04-27T15:03:00Z">
              <w:r>
                <w:rPr>
                  <w:szCs w:val="18"/>
                </w:rPr>
                <w:t>3,982 - 5,092</w:t>
              </w:r>
            </w:ins>
          </w:p>
        </w:tc>
      </w:tr>
      <w:tr w:rsidR="00BA23B7" w:rsidRPr="00743DF3" w14:paraId="3E6E6E6F" w14:textId="77777777" w:rsidTr="00A4142A">
        <w:trPr>
          <w:cnfStyle w:val="000000010000" w:firstRow="0" w:lastRow="0" w:firstColumn="0" w:lastColumn="0" w:oddVBand="0" w:evenVBand="0" w:oddHBand="0" w:evenHBand="1" w:firstRowFirstColumn="0" w:firstRowLastColumn="0" w:lastRowFirstColumn="0" w:lastRowLastColumn="0"/>
          <w:trHeight w:val="409"/>
          <w:ins w:id="171" w:author="IQTIG" w:date="2020-04-27T15:03:00Z"/>
        </w:trPr>
        <w:tc>
          <w:tcPr>
            <w:tcW w:w="1409" w:type="pct"/>
          </w:tcPr>
          <w:p w14:paraId="4102DAE6" w14:textId="77777777" w:rsidR="00BA23B7" w:rsidRPr="001E2092" w:rsidRDefault="00B26588" w:rsidP="00C25810">
            <w:pPr>
              <w:pStyle w:val="Tabellentext"/>
              <w:rPr>
                <w:ins w:id="172" w:author="IQTIG" w:date="2020-04-27T15:03:00Z"/>
                <w:szCs w:val="18"/>
              </w:rPr>
            </w:pPr>
            <w:ins w:id="173" w:author="IQTIG" w:date="2020-04-27T15:03:00Z">
              <w:r>
                <w:rPr>
                  <w:szCs w:val="18"/>
                </w:rPr>
                <w:t>Grading (WHO), Differenzierungsgrad kann nicht beurteilt werden</w:t>
              </w:r>
            </w:ins>
          </w:p>
        </w:tc>
        <w:tc>
          <w:tcPr>
            <w:tcW w:w="1013" w:type="pct"/>
          </w:tcPr>
          <w:p w14:paraId="25947DDA" w14:textId="77777777" w:rsidR="00BA23B7" w:rsidRPr="001E2092" w:rsidRDefault="00B26588" w:rsidP="009E6F3B">
            <w:pPr>
              <w:pStyle w:val="Tabellentext"/>
              <w:jc w:val="right"/>
              <w:rPr>
                <w:ins w:id="174" w:author="IQTIG" w:date="2020-04-27T15:03:00Z"/>
                <w:szCs w:val="18"/>
              </w:rPr>
            </w:pPr>
            <w:ins w:id="175" w:author="IQTIG" w:date="2020-04-27T15:03:00Z">
              <w:r>
                <w:rPr>
                  <w:szCs w:val="18"/>
                </w:rPr>
                <w:t>1,494692698715675</w:t>
              </w:r>
            </w:ins>
          </w:p>
        </w:tc>
        <w:tc>
          <w:tcPr>
            <w:tcW w:w="390" w:type="pct"/>
          </w:tcPr>
          <w:p w14:paraId="4CACD4EF" w14:textId="77777777" w:rsidR="00BA23B7" w:rsidRPr="001E2092" w:rsidRDefault="00B26588" w:rsidP="004D14B9">
            <w:pPr>
              <w:pStyle w:val="Tabellentext"/>
              <w:ind w:left="0"/>
              <w:jc w:val="right"/>
              <w:rPr>
                <w:ins w:id="176" w:author="IQTIG" w:date="2020-04-27T15:03:00Z"/>
                <w:szCs w:val="18"/>
              </w:rPr>
            </w:pPr>
            <w:ins w:id="177" w:author="IQTIG" w:date="2020-04-27T15:03:00Z">
              <w:r>
                <w:rPr>
                  <w:szCs w:val="18"/>
                </w:rPr>
                <w:t>0,089</w:t>
              </w:r>
            </w:ins>
          </w:p>
        </w:tc>
        <w:tc>
          <w:tcPr>
            <w:tcW w:w="548" w:type="pct"/>
          </w:tcPr>
          <w:p w14:paraId="1D71AC45" w14:textId="77777777" w:rsidR="00BA23B7" w:rsidRPr="001E2092" w:rsidRDefault="00B26588" w:rsidP="009E6F3B">
            <w:pPr>
              <w:pStyle w:val="Tabellentext"/>
              <w:jc w:val="right"/>
              <w:rPr>
                <w:ins w:id="178" w:author="IQTIG" w:date="2020-04-27T15:03:00Z"/>
                <w:szCs w:val="18"/>
              </w:rPr>
            </w:pPr>
            <w:ins w:id="179" w:author="IQTIG" w:date="2020-04-27T15:03:00Z">
              <w:r>
                <w:rPr>
                  <w:szCs w:val="18"/>
                </w:rPr>
                <w:t>16,748</w:t>
              </w:r>
            </w:ins>
          </w:p>
        </w:tc>
        <w:tc>
          <w:tcPr>
            <w:tcW w:w="468" w:type="pct"/>
          </w:tcPr>
          <w:p w14:paraId="2CEA8592" w14:textId="77777777" w:rsidR="00BA23B7" w:rsidRPr="001E2092" w:rsidRDefault="00B26588" w:rsidP="004D14B9">
            <w:pPr>
              <w:pStyle w:val="Tabellentext"/>
              <w:ind w:left="6"/>
              <w:jc w:val="right"/>
              <w:rPr>
                <w:ins w:id="180" w:author="IQTIG" w:date="2020-04-27T15:03:00Z"/>
                <w:szCs w:val="18"/>
              </w:rPr>
            </w:pPr>
            <w:ins w:id="181" w:author="IQTIG" w:date="2020-04-27T15:03:00Z">
              <w:r>
                <w:rPr>
                  <w:szCs w:val="18"/>
                </w:rPr>
                <w:t>4,458</w:t>
              </w:r>
            </w:ins>
          </w:p>
        </w:tc>
        <w:tc>
          <w:tcPr>
            <w:tcW w:w="1172" w:type="pct"/>
          </w:tcPr>
          <w:p w14:paraId="3C12F5DA" w14:textId="77777777" w:rsidR="00BA23B7" w:rsidRPr="001E2092" w:rsidRDefault="00B26588" w:rsidP="005521DD">
            <w:pPr>
              <w:pStyle w:val="Tabellentext"/>
              <w:ind w:left="-6"/>
              <w:jc w:val="right"/>
              <w:rPr>
                <w:ins w:id="182" w:author="IQTIG" w:date="2020-04-27T15:03:00Z"/>
                <w:szCs w:val="18"/>
              </w:rPr>
            </w:pPr>
            <w:ins w:id="183" w:author="IQTIG" w:date="2020-04-27T15:03:00Z">
              <w:r>
                <w:rPr>
                  <w:szCs w:val="18"/>
                </w:rPr>
                <w:t>3,743 - 5,310</w:t>
              </w:r>
            </w:ins>
          </w:p>
        </w:tc>
      </w:tr>
      <w:tr w:rsidR="00BA23B7" w:rsidRPr="00743DF3" w14:paraId="30E07C92" w14:textId="77777777" w:rsidTr="00A4142A">
        <w:trPr>
          <w:cnfStyle w:val="000000100000" w:firstRow="0" w:lastRow="0" w:firstColumn="0" w:lastColumn="0" w:oddVBand="0" w:evenVBand="0" w:oddHBand="1" w:evenHBand="0" w:firstRowFirstColumn="0" w:firstRowLastColumn="0" w:lastRowFirstColumn="0" w:lastRowLastColumn="0"/>
          <w:trHeight w:val="409"/>
          <w:ins w:id="184" w:author="IQTIG" w:date="2020-04-27T15:03:00Z"/>
        </w:trPr>
        <w:tc>
          <w:tcPr>
            <w:tcW w:w="1409" w:type="pct"/>
          </w:tcPr>
          <w:p w14:paraId="2D8F61AE" w14:textId="77777777" w:rsidR="00BA23B7" w:rsidRPr="001E2092" w:rsidRDefault="00B26588" w:rsidP="00C25810">
            <w:pPr>
              <w:pStyle w:val="Tabellentext"/>
              <w:rPr>
                <w:ins w:id="185" w:author="IQTIG" w:date="2020-04-27T15:03:00Z"/>
                <w:szCs w:val="18"/>
              </w:rPr>
            </w:pPr>
            <w:ins w:id="186" w:author="IQTIG" w:date="2020-04-27T15:03:00Z">
              <w:r>
                <w:rPr>
                  <w:szCs w:val="18"/>
                </w:rPr>
                <w:t>Positiver immunhistochemischer Hormonrezeptorstatus</w:t>
              </w:r>
            </w:ins>
          </w:p>
        </w:tc>
        <w:tc>
          <w:tcPr>
            <w:tcW w:w="1013" w:type="pct"/>
          </w:tcPr>
          <w:p w14:paraId="70A32361" w14:textId="77777777" w:rsidR="00BA23B7" w:rsidRPr="001E2092" w:rsidRDefault="00B26588" w:rsidP="009E6F3B">
            <w:pPr>
              <w:pStyle w:val="Tabellentext"/>
              <w:jc w:val="right"/>
              <w:rPr>
                <w:ins w:id="187" w:author="IQTIG" w:date="2020-04-27T15:03:00Z"/>
                <w:szCs w:val="18"/>
              </w:rPr>
            </w:pPr>
            <w:ins w:id="188" w:author="IQTIG" w:date="2020-04-27T15:03:00Z">
              <w:r>
                <w:rPr>
                  <w:szCs w:val="18"/>
                </w:rPr>
                <w:t>-0,195208749476979</w:t>
              </w:r>
            </w:ins>
          </w:p>
        </w:tc>
        <w:tc>
          <w:tcPr>
            <w:tcW w:w="390" w:type="pct"/>
          </w:tcPr>
          <w:p w14:paraId="3D9131E8" w14:textId="77777777" w:rsidR="00BA23B7" w:rsidRPr="001E2092" w:rsidRDefault="00B26588" w:rsidP="004D14B9">
            <w:pPr>
              <w:pStyle w:val="Tabellentext"/>
              <w:ind w:left="0"/>
              <w:jc w:val="right"/>
              <w:rPr>
                <w:ins w:id="189" w:author="IQTIG" w:date="2020-04-27T15:03:00Z"/>
                <w:szCs w:val="18"/>
              </w:rPr>
            </w:pPr>
            <w:ins w:id="190" w:author="IQTIG" w:date="2020-04-27T15:03:00Z">
              <w:r>
                <w:rPr>
                  <w:szCs w:val="18"/>
                </w:rPr>
                <w:t>0,031</w:t>
              </w:r>
            </w:ins>
          </w:p>
        </w:tc>
        <w:tc>
          <w:tcPr>
            <w:tcW w:w="548" w:type="pct"/>
          </w:tcPr>
          <w:p w14:paraId="063459E4" w14:textId="77777777" w:rsidR="00BA23B7" w:rsidRPr="001E2092" w:rsidRDefault="00B26588" w:rsidP="009E6F3B">
            <w:pPr>
              <w:pStyle w:val="Tabellentext"/>
              <w:jc w:val="right"/>
              <w:rPr>
                <w:ins w:id="191" w:author="IQTIG" w:date="2020-04-27T15:03:00Z"/>
                <w:szCs w:val="18"/>
              </w:rPr>
            </w:pPr>
            <w:ins w:id="192" w:author="IQTIG" w:date="2020-04-27T15:03:00Z">
              <w:r>
                <w:rPr>
                  <w:szCs w:val="18"/>
                </w:rPr>
                <w:t>-6,281</w:t>
              </w:r>
            </w:ins>
          </w:p>
        </w:tc>
        <w:tc>
          <w:tcPr>
            <w:tcW w:w="468" w:type="pct"/>
          </w:tcPr>
          <w:p w14:paraId="216933AE" w14:textId="77777777" w:rsidR="00BA23B7" w:rsidRPr="001E2092" w:rsidRDefault="00B26588" w:rsidP="004D14B9">
            <w:pPr>
              <w:pStyle w:val="Tabellentext"/>
              <w:ind w:left="6"/>
              <w:jc w:val="right"/>
              <w:rPr>
                <w:ins w:id="193" w:author="IQTIG" w:date="2020-04-27T15:03:00Z"/>
                <w:szCs w:val="18"/>
              </w:rPr>
            </w:pPr>
            <w:ins w:id="194" w:author="IQTIG" w:date="2020-04-27T15:03:00Z">
              <w:r>
                <w:rPr>
                  <w:szCs w:val="18"/>
                </w:rPr>
                <w:t>0,823</w:t>
              </w:r>
            </w:ins>
          </w:p>
        </w:tc>
        <w:tc>
          <w:tcPr>
            <w:tcW w:w="1172" w:type="pct"/>
          </w:tcPr>
          <w:p w14:paraId="5BF0685C" w14:textId="77777777" w:rsidR="00BA23B7" w:rsidRPr="001E2092" w:rsidRDefault="00B26588" w:rsidP="005521DD">
            <w:pPr>
              <w:pStyle w:val="Tabellentext"/>
              <w:ind w:left="-6"/>
              <w:jc w:val="right"/>
              <w:rPr>
                <w:ins w:id="195" w:author="IQTIG" w:date="2020-04-27T15:03:00Z"/>
                <w:szCs w:val="18"/>
              </w:rPr>
            </w:pPr>
            <w:ins w:id="196" w:author="IQTIG" w:date="2020-04-27T15:03:00Z">
              <w:r>
                <w:rPr>
                  <w:szCs w:val="18"/>
                </w:rPr>
                <w:t>0,774 - 0,874</w:t>
              </w:r>
            </w:ins>
          </w:p>
        </w:tc>
      </w:tr>
    </w:tbl>
    <w:p w14:paraId="2F17BD24" w14:textId="77777777" w:rsidR="000F0644" w:rsidRPr="000F0644" w:rsidRDefault="00B26588" w:rsidP="000F0644"/>
    <w:p w14:paraId="3CBFC839" w14:textId="77777777" w:rsidR="00AA6540" w:rsidRDefault="00AA6540">
      <w:pPr>
        <w:sectPr w:rsidR="00AA6540" w:rsidSect="00E16D71">
          <w:pgSz w:w="11906" w:h="16838"/>
          <w:pgMar w:top="1418" w:right="1134" w:bottom="1418" w:left="1701" w:header="454" w:footer="737" w:gutter="0"/>
          <w:cols w:space="708"/>
          <w:docGrid w:linePitch="360"/>
        </w:sectPr>
      </w:pPr>
    </w:p>
    <w:p w14:paraId="24710AC0" w14:textId="77777777" w:rsidR="00D40AF7" w:rsidRDefault="00B26588" w:rsidP="00CC206C">
      <w:pPr>
        <w:pStyle w:val="Absatzberschriftebene2nurinNavigation"/>
      </w:pPr>
      <w:r>
        <w:lastRenderedPageBreak/>
        <w:t>Literatur</w:t>
      </w:r>
    </w:p>
    <w:p w14:paraId="1FB62BA3" w14:textId="77777777" w:rsidR="00370A14" w:rsidRPr="00370A14" w:rsidRDefault="00B26588" w:rsidP="00B749F9">
      <w:pPr>
        <w:pStyle w:val="Literatur"/>
      </w:pPr>
      <w:r>
        <w:t>Choritz, H; Büsche, G; Kreipe, H (2011): Quality assessment of HER2 testing by monitoring of positivity rates. Virchows Archiv 459(3): 283. DOI: 10.1007/s00428-011-1132-8.</w:t>
      </w:r>
    </w:p>
    <w:p w14:paraId="2AB4D56C" w14:textId="77777777" w:rsidR="00370A14" w:rsidRPr="00370A14" w:rsidRDefault="00B26588" w:rsidP="00B749F9">
      <w:pPr>
        <w:pStyle w:val="Literatur"/>
      </w:pPr>
    </w:p>
    <w:p w14:paraId="766C5577" w14:textId="77777777" w:rsidR="00370A14" w:rsidRPr="00370A14" w:rsidRDefault="00B26588" w:rsidP="00B749F9">
      <w:pPr>
        <w:pStyle w:val="Literatur"/>
      </w:pPr>
      <w:r>
        <w:t>Dahabreh, IJ; Linardou, H; Siannis, F; Fountzilas, G; Murray, S (2008): Trastuzumab in the Adjuvant Treatment of Early-Stage Breast Cancer: A Systematic Review and Meta-Analysis of Randomized Controlled Trials. Oncologist 13(6): 620-630. DOI: 10.1634/theon</w:t>
      </w:r>
      <w:r>
        <w:t>cologist.2008-0001.</w:t>
      </w:r>
    </w:p>
    <w:p w14:paraId="3517B024" w14:textId="77777777" w:rsidR="00370A14" w:rsidRPr="00370A14" w:rsidRDefault="00B26588" w:rsidP="00B749F9">
      <w:pPr>
        <w:pStyle w:val="Literatur"/>
      </w:pPr>
    </w:p>
    <w:p w14:paraId="68CD1CEF" w14:textId="77777777" w:rsidR="00370A14" w:rsidRPr="00370A14" w:rsidRDefault="00B26588" w:rsidP="00B749F9">
      <w:pPr>
        <w:pStyle w:val="Literatur"/>
      </w:pPr>
      <w:r>
        <w:t>DKG [Deutsche Krebsgesellschaft]; DGS [Deutsche Gesellschaft für Senologie] (2019): Erhebungsbogen für Brustkrebszentren der Deutschen Krebsgesellschaft [Auditvorlage 2020]. Version J1. [Stand:] 23.08.2019. Berlin: DKS, DGS. Dokument N</w:t>
      </w:r>
      <w:r>
        <w:t>r.: eb_bz-J1_190823. URL: https://www.krebsgesellschaft.de/zertdokumente.html [Brustkrebszentren &gt; Erhebungsbogen Brustkrebszentren Vorschau 2020] (abgerufen am: 22.01.2019).</w:t>
      </w:r>
    </w:p>
    <w:p w14:paraId="1FDBDE15" w14:textId="77777777" w:rsidR="00370A14" w:rsidRPr="00370A14" w:rsidRDefault="00B26588" w:rsidP="00B749F9">
      <w:pPr>
        <w:pStyle w:val="Literatur"/>
      </w:pPr>
    </w:p>
    <w:p w14:paraId="50E39CA0" w14:textId="77777777" w:rsidR="00370A14" w:rsidRPr="00370A14" w:rsidRDefault="00B26588" w:rsidP="00B749F9">
      <w:pPr>
        <w:pStyle w:val="Literatur"/>
      </w:pPr>
      <w:r>
        <w:t xml:space="preserve">Fehrenbacher, L; Capra, AM; Quesenberry, CP Jr; Fulton, R; Shiraz, P; Habel, LA </w:t>
      </w:r>
      <w:r>
        <w:t>(2014): Distant Invasive Breast Cancer Recurrence Risk in Human Epidermal Growth Factor Receptor 2–Positive T1a and T1b Node-Negative Localized Breast Cancer Diagnosed From 2000 to 2006: A Cohort From an Integrated Health Care Delivery System. JCO – Journa</w:t>
      </w:r>
      <w:r>
        <w:t>l of Clinical Oncology 32(20): 2151-2158. DOI: 10.1200/jco.2013.52.0858.</w:t>
      </w:r>
    </w:p>
    <w:p w14:paraId="46FC8D87" w14:textId="77777777" w:rsidR="00370A14" w:rsidRPr="00370A14" w:rsidRDefault="00B26588" w:rsidP="00B749F9">
      <w:pPr>
        <w:pStyle w:val="Literatur"/>
      </w:pPr>
    </w:p>
    <w:p w14:paraId="61CE40FE" w14:textId="77777777" w:rsidR="00370A14" w:rsidRPr="00370A14" w:rsidRDefault="00B26588" w:rsidP="00B749F9">
      <w:pPr>
        <w:pStyle w:val="Literatur"/>
      </w:pPr>
      <w:r>
        <w:t>Gianni, L; Dafni, U; Gelber, RD; Azambuja, E; Muehlbauer, S; Goldhirsch, A; et al. (2011): Treatment with trastuzumab for 1 year after adjuvant chemotherapy in patients with HER2-pos</w:t>
      </w:r>
      <w:r>
        <w:t>itive early breast cancer: a 4-year follow-up of a randomised controlled trial. Lancet Oncology 12(3): 236-244. DOI: 10.1016/S1470-2045(11)70033-X.</w:t>
      </w:r>
    </w:p>
    <w:p w14:paraId="40A03F05" w14:textId="77777777" w:rsidR="00370A14" w:rsidRPr="00370A14" w:rsidRDefault="00B26588" w:rsidP="00B749F9">
      <w:pPr>
        <w:pStyle w:val="Literatur"/>
      </w:pPr>
    </w:p>
    <w:p w14:paraId="5E9E6820" w14:textId="77777777" w:rsidR="00370A14" w:rsidRPr="00370A14" w:rsidRDefault="00B26588" w:rsidP="00B749F9">
      <w:pPr>
        <w:pStyle w:val="Literatur"/>
      </w:pPr>
      <w:r>
        <w:t>Gonzalez-Angulo, AM; Litton, JK; Broglio, KR; Meric-Bernstam, F; Rakkhit, R; Cardoso, F; et al. (2009): Hig</w:t>
      </w:r>
      <w:r>
        <w:t>h Risk of Recurrence for Patients With Breast Cancer Who Have Human Epidermal Growth Factor Receptor 2–Positive, Node-Negative Tumors 1 cm or Smaller. JCO – Journal of Clinical Oncology 27(34): 5700-5706. DOI: 10.1200/jco.2009.23.2025.</w:t>
      </w:r>
    </w:p>
    <w:p w14:paraId="7E0D6E23" w14:textId="77777777" w:rsidR="00370A14" w:rsidRPr="00370A14" w:rsidRDefault="00B26588" w:rsidP="00B749F9">
      <w:pPr>
        <w:pStyle w:val="Literatur"/>
      </w:pPr>
    </w:p>
    <w:p w14:paraId="64471EBD" w14:textId="77777777" w:rsidR="00370A14" w:rsidRPr="00370A14" w:rsidRDefault="00B26588" w:rsidP="00B749F9">
      <w:pPr>
        <w:pStyle w:val="Literatur"/>
      </w:pPr>
      <w:r>
        <w:t>Houssami, N; Macask</w:t>
      </w:r>
      <w:r>
        <w:t>ill, P; von Minckwitz, G; Marinovich, ML; Mamounas, E (2012): Meta-analysis of the association of breast cancer subtype and pathologic complete response to neoadjuvant chemotherapy. EJC – European Journal of Cancer 48(18): 3342-3354. DOI: 10.1016/j.ejca.20</w:t>
      </w:r>
      <w:r>
        <w:t>12.05.023.</w:t>
      </w:r>
    </w:p>
    <w:p w14:paraId="17731367" w14:textId="77777777" w:rsidR="00370A14" w:rsidRPr="00370A14" w:rsidRDefault="00B26588" w:rsidP="00B749F9">
      <w:pPr>
        <w:pStyle w:val="Literatur"/>
      </w:pPr>
    </w:p>
    <w:p w14:paraId="34BC089F" w14:textId="77777777" w:rsidR="00370A14" w:rsidRPr="00370A14" w:rsidRDefault="00B26588" w:rsidP="00B749F9">
      <w:pPr>
        <w:pStyle w:val="Literatur"/>
      </w:pPr>
      <w:r>
        <w:t>IQTIG [Institut für Qualitätssicherung und Transparenz im Gesundheitswesen] (2019): Qualitätsaspekte der HER2-Bestimmung im Rahmen der externen Qualitätssicherung. Informationsschreiben zum Strukturierten Dialog für die Indikatoren 52267 und 52</w:t>
      </w:r>
      <w:r>
        <w:t>278 (QIDB 2017). QS-Verfahren Mammachirurgie. Stand: 10.01.2019. Berlin: IQTIG. URL: https://iqtig.org/downloads/auswertung_begleitschreiben/Informationsschreiben_HER2-Bestimmung_V1.1.pdf (abgerufen am: 21.10.2019).</w:t>
      </w:r>
    </w:p>
    <w:p w14:paraId="2CA38A10" w14:textId="77777777" w:rsidR="00370A14" w:rsidRPr="00370A14" w:rsidRDefault="00B26588" w:rsidP="00B749F9">
      <w:pPr>
        <w:pStyle w:val="Literatur"/>
      </w:pPr>
    </w:p>
    <w:p w14:paraId="18F45A89" w14:textId="77777777" w:rsidR="00370A14" w:rsidRPr="00370A14" w:rsidRDefault="00B26588" w:rsidP="00B749F9">
      <w:pPr>
        <w:pStyle w:val="Literatur"/>
      </w:pPr>
      <w:r>
        <w:t>Leitlinienprogramm Onkologie der AWMF [</w:t>
      </w:r>
      <w:r>
        <w:t>Arbeitsgemeinschaft der Wissenschaftlichen Medizinischen Fachgesellschaften], DKG [Deutsche Krebsgesellschaft] und DKH [Deutschen Krebshilfe] (2019): AWMF-Registernummer 032-045OL. S3-Leitlinie: Früherkennung, Diagnostik, Therapie und Nachsorge des Mammaka</w:t>
      </w:r>
      <w:r>
        <w:t>rzinoms. Langversion 4.2. Stand: August 2019. Berlin: AWMF [Arbeitsgemeinschaft der Wissenschaftlichen Medizinischen Fachgesellschaften]. URL: https://www.awmf.org/uploads/tx_szleitlinien/032-045OLl_S3_Mammakarzinom_2019-08.pdf (abgerufen am: 14.10.2019).</w:t>
      </w:r>
    </w:p>
    <w:p w14:paraId="714201A0" w14:textId="77777777" w:rsidR="00370A14" w:rsidRPr="00370A14" w:rsidRDefault="00B26588" w:rsidP="00B749F9">
      <w:pPr>
        <w:pStyle w:val="Literatur"/>
      </w:pPr>
    </w:p>
    <w:p w14:paraId="0C453863" w14:textId="77777777" w:rsidR="00370A14" w:rsidRPr="00370A14" w:rsidRDefault="00B26588" w:rsidP="00B749F9">
      <w:pPr>
        <w:pStyle w:val="Literatur"/>
      </w:pPr>
      <w:r>
        <w:lastRenderedPageBreak/>
        <w:t>Leitlinienprogramm Onkologie der AWMF [Arbeitsgemeinschaft der Wissenschaftlichen Medizinischen Fachgesellschaften], DKG [Deutsche Krebsgesellschaft] und DKH [Deutschen Krebshilfe] (2019): AWMF-Registernummer 032-045OL. S3-Leitlinie: Früherkennung, Diagno</w:t>
      </w:r>
      <w:r>
        <w:t>stik, Therapie und Nachsorge des Mammakarzinoms. Langversion 4.2. Stand: August 2019. Berlin: AWMF [Arbeitsgemeinschaft der Wissenschaftlichen Medizinischen Fachgesellschaften]. URL: https://www.awmf.org/uploads/tx_szleitlinien/032-045OLl_S3_Mammakarzinom_</w:t>
      </w:r>
      <w:r>
        <w:t>2019-08.pdf (abgerufen am: 14.10.2019).</w:t>
      </w:r>
    </w:p>
    <w:p w14:paraId="5690D8BF" w14:textId="77777777" w:rsidR="00370A14" w:rsidRPr="00370A14" w:rsidRDefault="00B26588" w:rsidP="00B749F9">
      <w:pPr>
        <w:pStyle w:val="Literatur"/>
      </w:pPr>
    </w:p>
    <w:p w14:paraId="0DD80CBA" w14:textId="77777777" w:rsidR="00370A14" w:rsidRPr="00370A14" w:rsidRDefault="00B26588" w:rsidP="00B749F9">
      <w:pPr>
        <w:pStyle w:val="Literatur"/>
      </w:pPr>
      <w:r>
        <w:t>Madarnas, Y; Trudeau, M; Franek, JA; McCready, D; Pritchard, KI; Messersmith, H (2008): Adjuvant/neoadjuvant trastuzumab therapy in women with HER-2/neu-overexpressing breast cancer: A systematic review. Cancer Trea</w:t>
      </w:r>
      <w:r>
        <w:t>tment Reviews 34(6): 539-557. DOI: 10.1016/j.ctrv.2008.03.013.</w:t>
      </w:r>
    </w:p>
    <w:p w14:paraId="346D0048" w14:textId="77777777" w:rsidR="00370A14" w:rsidRPr="00370A14" w:rsidRDefault="00B26588" w:rsidP="00B749F9">
      <w:pPr>
        <w:pStyle w:val="Literatur"/>
      </w:pPr>
    </w:p>
    <w:p w14:paraId="54B09349" w14:textId="77777777" w:rsidR="00370A14" w:rsidRPr="00370A14" w:rsidRDefault="00B26588" w:rsidP="00B749F9">
      <w:pPr>
        <w:pStyle w:val="Literatur"/>
      </w:pPr>
      <w:r>
        <w:t>Moja, L; Tagliabue, L; Balduzzi, S; Parmelli, E; Pistotti, V; Guarneri, V; et al. (2012): Trastuzumab containing regimens for early breast cancer [Full PDF]. Cochrane Database of Systematic Re</w:t>
      </w:r>
      <w:r>
        <w:t>views (4). Art. No.: CD006243. DOI: 10.1002/14651858.CD006243.pub2.</w:t>
      </w:r>
    </w:p>
    <w:p w14:paraId="150F3C27" w14:textId="77777777" w:rsidR="00370A14" w:rsidRPr="00370A14" w:rsidRDefault="00B26588" w:rsidP="00B749F9">
      <w:pPr>
        <w:pStyle w:val="Literatur"/>
      </w:pPr>
    </w:p>
    <w:p w14:paraId="0483557A" w14:textId="77777777" w:rsidR="00370A14" w:rsidRPr="00370A14" w:rsidRDefault="00B26588" w:rsidP="00B749F9">
      <w:pPr>
        <w:pStyle w:val="Literatur"/>
      </w:pPr>
      <w:r>
        <w:t>NICE [National Institute for Clinical Excellence] (2017): NICE Clinical Guideline CG80. Early and locally advanced breast cancer: diagnosis and treatment [Recommendation]. Last updated: M</w:t>
      </w:r>
      <w:r>
        <w:t>arch 2017. London: NICE. ISBN: 978-1-4731-2427-1. URL: https://www.nice.org.uk/guidance/cg80/resources/early-and-locally-advanced-breast-cancer-diagnosis-and-treatment-pdf-975682170565 (abgerufen am: 10.01.2019).</w:t>
      </w:r>
    </w:p>
    <w:p w14:paraId="3D72CA5D" w14:textId="77777777" w:rsidR="00370A14" w:rsidRPr="00370A14" w:rsidRDefault="00B26588" w:rsidP="00B749F9">
      <w:pPr>
        <w:pStyle w:val="Literatur"/>
      </w:pPr>
    </w:p>
    <w:p w14:paraId="77CA2F98" w14:textId="77777777" w:rsidR="00370A14" w:rsidRPr="00370A14" w:rsidRDefault="00B26588" w:rsidP="00B749F9">
      <w:pPr>
        <w:pStyle w:val="Literatur"/>
      </w:pPr>
      <w:r>
        <w:t>Nothacker, M; Lelgemann, M; Giersiepen, K;</w:t>
      </w:r>
      <w:r>
        <w:t xml:space="preserve"> Weinbrenner, S (2007): Evidenzbericht 2007 zur S-3-Leitlinie Brustkrebsfrüherkennung in Deutschland. Systematische Suche nach Informationen zum medizinisch-wissenschaftlichen Kenntnisstand und Bewertung der Evidenz zur Aktualisierung und Überarbeitung. [S</w:t>
      </w:r>
      <w:r>
        <w:t>tand:] August 2007. Berlin: ÄZQ [Ärztliches Zentrum für Qualität in der Medizin]. URL: http://www.aezq.de/mdb/edocs/pdf/literatur/evidenzbericht-brustkrebsfrueherkennung.pdf/view [Download] (abgerufen am: 10.01.2019).</w:t>
      </w:r>
    </w:p>
    <w:p w14:paraId="2290C3F2" w14:textId="77777777" w:rsidR="00370A14" w:rsidRPr="00370A14" w:rsidRDefault="00B26588" w:rsidP="00B749F9">
      <w:pPr>
        <w:pStyle w:val="Literatur"/>
      </w:pPr>
    </w:p>
    <w:p w14:paraId="26B9D9C8" w14:textId="77777777" w:rsidR="00370A14" w:rsidRPr="00370A14" w:rsidRDefault="00B26588" w:rsidP="00B749F9">
      <w:pPr>
        <w:pStyle w:val="Literatur"/>
      </w:pPr>
      <w:r>
        <w:t>Park, YH; Kim, ST; Cho, EY; Choi, YL;</w:t>
      </w:r>
      <w:r>
        <w:t xml:space="preserve"> Ok, O-N; Baek, HJ; et al. (2010): A risk stratification by hormonal receptors (ER, PgR) and HER-2 status in small (≤1 cm) invasive breast cancer: who might be possible candidates for adjuvant treatment? Breast Cancer Research and Treatment 119(3): 653-661</w:t>
      </w:r>
      <w:r>
        <w:t>. DOI: 10.1007/s10549-009-0665-x.</w:t>
      </w:r>
    </w:p>
    <w:p w14:paraId="42E49058" w14:textId="77777777" w:rsidR="00370A14" w:rsidRPr="00370A14" w:rsidRDefault="00B26588" w:rsidP="00B749F9">
      <w:pPr>
        <w:pStyle w:val="Literatur"/>
      </w:pPr>
    </w:p>
    <w:p w14:paraId="55824CC5" w14:textId="77777777" w:rsidR="00370A14" w:rsidRPr="00370A14" w:rsidRDefault="00B26588" w:rsidP="00B749F9">
      <w:pPr>
        <w:pStyle w:val="Literatur"/>
      </w:pPr>
      <w:r>
        <w:t xml:space="preserve">Perez, EA; Romond, EH; Suman, VJ; Jeong, J-H; Davidson, NE; Geyer, CE Jr; et al. (2011): Four-Year Follow-Up of Trastuzumab Plus Adjuvant Chemotherapy for Operable Human Epidermal Growth Factor Receptor 2–Positive Breast </w:t>
      </w:r>
      <w:r>
        <w:t>Cancer: Joint Analysis of Data From NCCTG N9831 and NSABP B-31. JCO – Journal of Clinical Oncology 29(25): 3366-3373. DOI: 10.1200/jco.2011.35.0868.</w:t>
      </w:r>
    </w:p>
    <w:p w14:paraId="02C80261" w14:textId="77777777" w:rsidR="00370A14" w:rsidRPr="00370A14" w:rsidRDefault="00B26588" w:rsidP="00B749F9">
      <w:pPr>
        <w:pStyle w:val="Literatur"/>
      </w:pPr>
    </w:p>
    <w:p w14:paraId="4E0FEA6D" w14:textId="77777777" w:rsidR="00370A14" w:rsidRPr="00370A14" w:rsidRDefault="00B26588" w:rsidP="00B749F9">
      <w:pPr>
        <w:pStyle w:val="Literatur"/>
      </w:pPr>
      <w:r>
        <w:t>Perry, N; Broeders, M; de Wolf, C; Törnberg, S; Holland, R; von Karsa, L; et al.; Hrsg. (2006): European guidelines for quality assurance in breast cancer screening and diagnosis [Full Guideline]. Fourth Edition. Luxembourg: European Communities. ISBN: 92-</w:t>
      </w:r>
      <w:r>
        <w:t>79-01258-4. URL: http://www.euref.org/european-guidelines [Download European guidelines for quality assurance in breast cancer screening and diagnosis] (abgerufen am: 10.01.2019).</w:t>
      </w:r>
    </w:p>
    <w:p w14:paraId="53A1315D" w14:textId="77777777" w:rsidR="00370A14" w:rsidRPr="00370A14" w:rsidRDefault="00B26588" w:rsidP="00B749F9">
      <w:pPr>
        <w:pStyle w:val="Literatur"/>
      </w:pPr>
    </w:p>
    <w:p w14:paraId="69EF9E7D" w14:textId="77777777" w:rsidR="00370A14" w:rsidRPr="00370A14" w:rsidRDefault="00B26588" w:rsidP="00B749F9">
      <w:pPr>
        <w:pStyle w:val="Literatur"/>
      </w:pPr>
      <w:r>
        <w:t>Petrelli, F; Barni, S (2012): Meta-analysis of concomitant compared to sequ</w:t>
      </w:r>
      <w:r>
        <w:t>ential adjuvant trastuzumab in breast cancer: the sooner the better. Medical Oncology 29(2): 503-510. DOI: 10.1007/s12032-011-9897-9.</w:t>
      </w:r>
    </w:p>
    <w:p w14:paraId="28A01C38" w14:textId="77777777" w:rsidR="00370A14" w:rsidRPr="00370A14" w:rsidRDefault="00B26588" w:rsidP="00B749F9">
      <w:pPr>
        <w:pStyle w:val="Literatur"/>
      </w:pPr>
    </w:p>
    <w:p w14:paraId="21675F05" w14:textId="77777777" w:rsidR="00370A14" w:rsidRPr="00370A14" w:rsidRDefault="00B26588" w:rsidP="00B749F9">
      <w:pPr>
        <w:pStyle w:val="Literatur"/>
      </w:pPr>
      <w:r>
        <w:lastRenderedPageBreak/>
        <w:t>Rüschoff, J; Lebeau, A; Kreipe, H; Sinn, P; Gerharz, CD; Koch, W; et al. (2017): Assessing HER2 testing quality in breast</w:t>
      </w:r>
      <w:r>
        <w:t xml:space="preserve"> cancer: variables that influence HER2 positivity rate from a large, multicenter, observational study in Germany. Modern Pathology 30(2): 217-226. DOI: 10.1038/modpathol.2016.164.</w:t>
      </w:r>
    </w:p>
    <w:p w14:paraId="15B51205" w14:textId="77777777" w:rsidR="00370A14" w:rsidRPr="00370A14" w:rsidRDefault="00B26588" w:rsidP="00B749F9">
      <w:pPr>
        <w:pStyle w:val="Literatur"/>
      </w:pPr>
    </w:p>
    <w:p w14:paraId="5E80FD11" w14:textId="77777777" w:rsidR="00370A14" w:rsidRPr="00370A14" w:rsidRDefault="00B26588" w:rsidP="00B749F9">
      <w:pPr>
        <w:pStyle w:val="Literatur"/>
      </w:pPr>
      <w:r>
        <w:t>Viani, GA; Afonso, SL; Stefano, EJ; De Fendi, LI; Soares, FV (2007): Adjuva</w:t>
      </w:r>
      <w:r>
        <w:t>nt trastuzumab in the treatment of her-2-positive early breast cancer: a meta-analysis of published randomized trials. BMC: Cancer 7: 153. DOI: 10.1186/1471-2407-7-153.</w:t>
      </w:r>
    </w:p>
    <w:p w14:paraId="1579584F" w14:textId="77777777" w:rsidR="00370A14" w:rsidRPr="00370A14" w:rsidRDefault="00B26588" w:rsidP="00B749F9">
      <w:pPr>
        <w:pStyle w:val="Literatur"/>
      </w:pPr>
    </w:p>
    <w:p w14:paraId="6B3D8E16" w14:textId="77777777" w:rsidR="00370A14" w:rsidRPr="00370A14" w:rsidRDefault="00B26588" w:rsidP="00B749F9">
      <w:pPr>
        <w:pStyle w:val="Literatur"/>
      </w:pPr>
      <w:r>
        <w:t>von Minckwitz, G; Untch, M; Nüesch, E; Loibl, S; Kaufmann, M; Kümmel, S; et al. (2011)</w:t>
      </w:r>
      <w:r>
        <w:t>: Impact of treatment characteristics on response of different breast cancer phenotypes: pooled analysis of the German neo-adjuvant chemotherapy trials. Breast Cancer Research and Treatment 125(1): 145-156. DOI: 10.1007/s10549-010-1228-x.</w:t>
      </w:r>
    </w:p>
    <w:p w14:paraId="3380D575" w14:textId="77777777" w:rsidR="00370A14" w:rsidRPr="00370A14" w:rsidRDefault="00B26588" w:rsidP="00B749F9">
      <w:pPr>
        <w:pStyle w:val="Literatur"/>
      </w:pPr>
    </w:p>
    <w:p w14:paraId="7089BFE5" w14:textId="77777777" w:rsidR="00370A14" w:rsidRPr="00370A14" w:rsidRDefault="00B26588" w:rsidP="00B749F9">
      <w:pPr>
        <w:pStyle w:val="Literatur"/>
      </w:pPr>
      <w:r>
        <w:t>Wolff, AC; Hammo</w:t>
      </w:r>
      <w:r>
        <w:t>nd, MEH; Hicks, DG; Dowsett, M; McShane, LM; Allison, KH; et al. (2013): Recommendations for Human Epidermal Growth Factor Receptor 2 Testing in Breast Cancer: American Society of Clinical Oncology/College of American Pathologists Clinical Practice Guideli</w:t>
      </w:r>
      <w:r>
        <w:t>ne Update. JCO – Journal of Clinical Oncology 31(31): 3997-4013. DOI: 10.1200/jco.2013.50.9984.</w:t>
      </w:r>
    </w:p>
    <w:p w14:paraId="6F939E96" w14:textId="77777777" w:rsidR="00370A14" w:rsidRPr="00370A14" w:rsidRDefault="00B26588" w:rsidP="00B749F9">
      <w:pPr>
        <w:pStyle w:val="Literatur"/>
      </w:pPr>
    </w:p>
    <w:p w14:paraId="0D37DE00" w14:textId="77777777" w:rsidR="00370A14" w:rsidRPr="00370A14" w:rsidRDefault="00B26588" w:rsidP="00B749F9">
      <w:pPr>
        <w:pStyle w:val="Literatur"/>
      </w:pPr>
      <w:r>
        <w:t>Wolff, AC; Hammond, MEH; Hicks, DG; Allison, KH; Bartlett, JMS; Bilous, M; et al. (2015): Reply to E. A. Rakha et al. JCO – Journal of Clinical Oncology 33(11)</w:t>
      </w:r>
      <w:r>
        <w:t>: 1302-1304. DOI: 10.1200/jco.2014.59.7559.</w:t>
      </w:r>
    </w:p>
    <w:p w14:paraId="334C6311" w14:textId="77777777" w:rsidR="00370A14" w:rsidRPr="00370A14" w:rsidRDefault="00B26588" w:rsidP="00B749F9">
      <w:pPr>
        <w:pStyle w:val="Literatur"/>
      </w:pPr>
    </w:p>
    <w:p w14:paraId="14815E71" w14:textId="77777777" w:rsidR="00370A14" w:rsidRPr="00370A14" w:rsidRDefault="00B26588" w:rsidP="00B749F9">
      <w:pPr>
        <w:pStyle w:val="Literatur"/>
      </w:pPr>
      <w:r>
        <w:t>Wolff, AC; Hammond, MEH; Kimberly, HA; Harvey, BE; Mangu, PB; Bartlett, JMS; et al. (2018): Human Epidermal Growth Factor Receptor 2 Testing in Breast Cancer: American Society of Clinical Oncology/College of Ame</w:t>
      </w:r>
      <w:r>
        <w:t>rican Pathologists Clinical Practice Guideline Focused Update. JCO – Journal of Clinical Oncology 36(20): 2105-2122. DOI: 10.1200/jco.2018.77.8738.</w:t>
      </w:r>
    </w:p>
    <w:p w14:paraId="4210D1AB" w14:textId="77777777" w:rsidR="00370A14" w:rsidRPr="00370A14" w:rsidRDefault="00B26588" w:rsidP="00B749F9">
      <w:pPr>
        <w:pStyle w:val="Literatur"/>
      </w:pPr>
    </w:p>
    <w:p w14:paraId="1A4864F1" w14:textId="77777777" w:rsidR="00370A14" w:rsidRPr="00370A14" w:rsidRDefault="00B26588" w:rsidP="00B749F9">
      <w:pPr>
        <w:pStyle w:val="Literatur"/>
      </w:pPr>
      <w:r>
        <w:t>Yin, W; Jiang, Y; Shen, Z; Shao, Z; Lu, J (2011): Trastuzumab in the Adjuvant Treatment of HER2-Positive Ea</w:t>
      </w:r>
      <w:r>
        <w:t>rly Breast Cancer Patients: A Meta-Analysis of Published Randomized Controlled Trials. PLOS ONE 6(6): e21030. DOI: 10.1371/journal.pone.0021030.</w:t>
      </w:r>
    </w:p>
    <w:p w14:paraId="66552087" w14:textId="77777777" w:rsidR="00AA6540" w:rsidRDefault="00AA6540">
      <w:pPr>
        <w:sectPr w:rsidR="00AA6540" w:rsidSect="00AA7698">
          <w:headerReference w:type="even" r:id="rId65"/>
          <w:headerReference w:type="default" r:id="rId66"/>
          <w:footerReference w:type="even" r:id="rId67"/>
          <w:footerReference w:type="default" r:id="rId68"/>
          <w:headerReference w:type="first" r:id="rId69"/>
          <w:footerReference w:type="first" r:id="rId70"/>
          <w:pgSz w:w="11906" w:h="16838"/>
          <w:pgMar w:top="1418" w:right="1134" w:bottom="1418" w:left="1701" w:header="454" w:footer="737" w:gutter="0"/>
          <w:cols w:space="708"/>
          <w:docGrid w:linePitch="360"/>
        </w:sectPr>
      </w:pPr>
    </w:p>
    <w:p w14:paraId="6ACDD6F9" w14:textId="77777777" w:rsidR="006D1B0D" w:rsidRDefault="00B26588" w:rsidP="0004540C">
      <w:pPr>
        <w:pStyle w:val="berschrift1ohneGliederung"/>
      </w:pPr>
      <w:bookmarkStart w:id="197" w:name="_Toc38892872"/>
      <w:r>
        <w:lastRenderedPageBreak/>
        <w:t>Gruppe: Intraoperative Präparatradiografie oder intraoperative Präparatsonografie bei Drahtmarkierung</w:t>
      </w:r>
      <w:bookmarkEnd w:id="197"/>
    </w:p>
    <w:tbl>
      <w:tblPr>
        <w:tblStyle w:val="IQTIGStandard"/>
        <w:tblW w:w="5000" w:type="pct"/>
        <w:tblLook w:val="0480" w:firstRow="0" w:lastRow="0" w:firstColumn="1" w:lastColumn="0" w:noHBand="0" w:noVBand="1"/>
      </w:tblPr>
      <w:tblGrid>
        <w:gridCol w:w="1985"/>
        <w:gridCol w:w="7086"/>
      </w:tblGrid>
      <w:tr w:rsidR="00C8258D" w:rsidRPr="00743DF3" w14:paraId="2C6DC038"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tcBorders>
            <w:shd w:val="clear" w:color="auto" w:fill="E7E6E6"/>
          </w:tcPr>
          <w:p w14:paraId="75BCF8ED" w14:textId="77777777" w:rsidR="00C8258D" w:rsidRDefault="00B26588" w:rsidP="002E7D86">
            <w:pPr>
              <w:pStyle w:val="Tabellenkopf"/>
            </w:pPr>
            <w:r>
              <w:t>Bezeichnung Gruppe</w:t>
            </w:r>
          </w:p>
        </w:tc>
        <w:tc>
          <w:tcPr>
            <w:tcW w:w="3906" w:type="pct"/>
            <w:tcBorders>
              <w:bottom w:val="single" w:sz="8" w:space="0" w:color="005051"/>
            </w:tcBorders>
          </w:tcPr>
          <w:p w14:paraId="6DA6A0A5" w14:textId="77777777" w:rsidR="00C8258D" w:rsidRDefault="00B26588" w:rsidP="00152136">
            <w:pPr>
              <w:pStyle w:val="Tabellentext"/>
            </w:pPr>
            <w:r>
              <w:t>Intraoperative Präparatradiografie oder intraoperative Präparatsonografie bei Drahtmarkierung</w:t>
            </w:r>
          </w:p>
        </w:tc>
      </w:tr>
      <w:tr w:rsidR="00AF0AAF" w:rsidRPr="00743DF3" w14:paraId="08606A0F"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0973FBF0" w14:textId="77777777" w:rsidR="00AF0AAF" w:rsidRPr="00743DF3" w:rsidRDefault="00B26588" w:rsidP="002E7D86">
            <w:pPr>
              <w:pStyle w:val="Tabellenkopf"/>
            </w:pPr>
            <w:r>
              <w:t>Qualitätsz</w:t>
            </w:r>
            <w:r>
              <w:t>iel</w:t>
            </w:r>
          </w:p>
        </w:tc>
        <w:tc>
          <w:tcPr>
            <w:tcW w:w="3906" w:type="pct"/>
            <w:tcBorders>
              <w:top w:val="single" w:sz="8" w:space="0" w:color="005051"/>
              <w:left w:val="nil"/>
              <w:bottom w:val="single" w:sz="4" w:space="0" w:color="auto"/>
            </w:tcBorders>
            <w:shd w:val="clear" w:color="auto" w:fill="FFFFFF" w:themeFill="background1"/>
          </w:tcPr>
          <w:p w14:paraId="4194E6A0" w14:textId="77777777" w:rsidR="00AF0AAF" w:rsidRPr="00743DF3" w:rsidRDefault="00B26588" w:rsidP="00152136">
            <w:pPr>
              <w:pStyle w:val="Tabellentext"/>
            </w:pPr>
            <w:r>
              <w:t xml:space="preserve">Möglichst viele Eingriffe mit intraoperativer Präparatradiografie oder intraoperativer Präparatsonografie nach präoperativer Drahtmarkierung durch </w:t>
            </w:r>
            <w:r>
              <w:t>Mammografie oder nach präoperativer Drahtmarkierung durch Sonografie</w:t>
            </w:r>
          </w:p>
        </w:tc>
      </w:tr>
    </w:tbl>
    <w:p w14:paraId="75D1846F" w14:textId="77777777" w:rsidR="00AF0AAF" w:rsidRDefault="00B26588" w:rsidP="00E40CDC">
      <w:pPr>
        <w:pStyle w:val="Absatzberschriftebene2nurinNavigation"/>
      </w:pPr>
      <w:r>
        <w:t>Hintergrund</w:t>
      </w:r>
    </w:p>
    <w:p w14:paraId="01D27F01" w14:textId="77777777" w:rsidR="00370A14" w:rsidRPr="00370A14" w:rsidRDefault="00B26588" w:rsidP="00A64D53">
      <w:pPr>
        <w:pStyle w:val="Standardlinksbndig"/>
      </w:pPr>
      <w:r>
        <w:t>„Die prä- oder intraoperative Markierung soll insbesondere bei nicht tastbaren Veränderungen (unabhängig von der vermuteten Dignität) mit der Methode erfolgen, mit der der Befund eindeutig darstellbar ist. Der Nachweis einer adäquaten Resektion ist intraop</w:t>
      </w:r>
      <w:r>
        <w:t>erativ durch Präparatradiografie oder Präparatsonografie zu erbringen (unabhängig von der vermuteten Dignität).“ Ziel ist es, den Erfolg der – in der Bildgebung darstellbaren – (kompletten) Entfernung des Zielbefundes zu dokumentieren. Die Qualitätsanforde</w:t>
      </w:r>
      <w:r>
        <w:t xml:space="preserve">rungen an den Prozess sind in der deutschen interdisziplinären S3-Leitlinie für die Früherkennung, Diagnostik, Therapie und Nachsorge des Mammakarzinoms (Leitlinienprogramm Onkologie der AWMF, DKG und DKH 2019: 76, 336) hinterlegt. </w:t>
      </w:r>
      <w:r>
        <w:br/>
        <w:t xml:space="preserve"> </w:t>
      </w:r>
      <w:r>
        <w:br/>
        <w:t xml:space="preserve">Dem Indikator liegen </w:t>
      </w:r>
      <w:r>
        <w:t>folgende Statements der interdisziplinären S3-Leitlinie für die Früherkennung, Diagnostik, Therapie und Nachsorge des Mammakarzinoms zugrunde: 4.6., 4.25.</w:t>
      </w:r>
    </w:p>
    <w:p w14:paraId="035EF367" w14:textId="77777777" w:rsidR="00AA6540" w:rsidRDefault="00AA6540">
      <w:pPr>
        <w:sectPr w:rsidR="00AA6540" w:rsidSect="000A3778">
          <w:headerReference w:type="even" r:id="rId71"/>
          <w:headerReference w:type="default" r:id="rId72"/>
          <w:footerReference w:type="even" r:id="rId73"/>
          <w:footerReference w:type="default" r:id="rId74"/>
          <w:headerReference w:type="first" r:id="rId75"/>
          <w:footerReference w:type="first" r:id="rId76"/>
          <w:pgSz w:w="11906" w:h="16838"/>
          <w:pgMar w:top="1418" w:right="1134" w:bottom="1418" w:left="1701" w:header="454" w:footer="737" w:gutter="0"/>
          <w:cols w:space="708"/>
          <w:docGrid w:linePitch="360"/>
        </w:sectPr>
      </w:pPr>
    </w:p>
    <w:p w14:paraId="6CAC6613" w14:textId="77777777" w:rsidR="00293DEF" w:rsidRDefault="00B26588" w:rsidP="000361A4">
      <w:pPr>
        <w:pStyle w:val="berschrift2ohneGliederung"/>
      </w:pPr>
      <w:bookmarkStart w:id="198" w:name="_Toc38892873"/>
      <w:r>
        <w:lastRenderedPageBreak/>
        <w:t>52330: Intraoperative Präparatradiografie oder intraoperative Präparatsonografie bei mammografischer Drahtmarkierung</w:t>
      </w:r>
      <w:bookmarkEnd w:id="198"/>
    </w:p>
    <w:p w14:paraId="2CD4C574" w14:textId="77777777" w:rsidR="005037D0" w:rsidRPr="005037D0" w:rsidRDefault="00B26588" w:rsidP="00447106">
      <w:pPr>
        <w:pStyle w:val="Absatzberschriftebene3nurinNavigation"/>
      </w:pPr>
      <w:r>
        <w:t>Verwendete Datenfelder</w:t>
      </w:r>
    </w:p>
    <w:p w14:paraId="79A7C6AF" w14:textId="77777777" w:rsidR="001046CA" w:rsidRPr="00840C92" w:rsidRDefault="00B26588"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109E7E65"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347E15B8" w14:textId="77777777" w:rsidR="000F0644" w:rsidRPr="009E2B0C" w:rsidRDefault="00B26588" w:rsidP="000361A4">
            <w:pPr>
              <w:pStyle w:val="Tabellenkopf"/>
            </w:pPr>
            <w:r>
              <w:t>Item</w:t>
            </w:r>
          </w:p>
        </w:tc>
        <w:tc>
          <w:tcPr>
            <w:tcW w:w="1075" w:type="pct"/>
          </w:tcPr>
          <w:p w14:paraId="64140E48" w14:textId="77777777" w:rsidR="000F0644" w:rsidRPr="009E2B0C" w:rsidRDefault="00B26588" w:rsidP="000361A4">
            <w:pPr>
              <w:pStyle w:val="Tabellenkopf"/>
            </w:pPr>
            <w:r>
              <w:t>Bezeichnung</w:t>
            </w:r>
          </w:p>
        </w:tc>
        <w:tc>
          <w:tcPr>
            <w:tcW w:w="326" w:type="pct"/>
          </w:tcPr>
          <w:p w14:paraId="7074C335" w14:textId="77777777" w:rsidR="000F0644" w:rsidRPr="009E2B0C" w:rsidRDefault="00B26588" w:rsidP="000361A4">
            <w:pPr>
              <w:pStyle w:val="Tabellenkopf"/>
            </w:pPr>
            <w:r>
              <w:t>M/K</w:t>
            </w:r>
          </w:p>
        </w:tc>
        <w:tc>
          <w:tcPr>
            <w:tcW w:w="1646" w:type="pct"/>
          </w:tcPr>
          <w:p w14:paraId="4A71CD67" w14:textId="77777777" w:rsidR="000F0644" w:rsidRPr="009E2B0C" w:rsidRDefault="00B26588" w:rsidP="000361A4">
            <w:pPr>
              <w:pStyle w:val="Tabellenkopf"/>
            </w:pPr>
            <w:r>
              <w:t>Schlüssel/Formel</w:t>
            </w:r>
          </w:p>
        </w:tc>
        <w:tc>
          <w:tcPr>
            <w:tcW w:w="1328" w:type="pct"/>
          </w:tcPr>
          <w:p w14:paraId="0AE1B9B8" w14:textId="77777777" w:rsidR="000F0644" w:rsidRPr="009E2B0C" w:rsidRDefault="00B26588" w:rsidP="000361A4">
            <w:pPr>
              <w:pStyle w:val="Tabellenkopf"/>
            </w:pPr>
            <w:r>
              <w:t>Feldname</w:t>
            </w:r>
            <w:r>
              <w:t xml:space="preserve">  </w:t>
            </w:r>
          </w:p>
        </w:tc>
      </w:tr>
      <w:tr w:rsidR="00275B01" w:rsidRPr="00743DF3" w14:paraId="2EF2FB3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B63A529" w14:textId="77777777" w:rsidR="000F0644" w:rsidRPr="00743DF3" w:rsidRDefault="00B26588" w:rsidP="000361A4">
            <w:pPr>
              <w:pStyle w:val="Tabellentext"/>
            </w:pPr>
            <w:r>
              <w:t>24:O</w:t>
            </w:r>
          </w:p>
        </w:tc>
        <w:tc>
          <w:tcPr>
            <w:tcW w:w="1075" w:type="pct"/>
          </w:tcPr>
          <w:p w14:paraId="28C3DFC7" w14:textId="77777777" w:rsidR="000F0644" w:rsidRPr="00743DF3" w:rsidRDefault="00B26588" w:rsidP="000361A4">
            <w:pPr>
              <w:pStyle w:val="Tabellentext"/>
            </w:pPr>
            <w:r>
              <w:t>präoperative Draht-Markierung gesteuert durch bildgebende Verfahren</w:t>
            </w:r>
          </w:p>
        </w:tc>
        <w:tc>
          <w:tcPr>
            <w:tcW w:w="326" w:type="pct"/>
          </w:tcPr>
          <w:p w14:paraId="7D6C8C83" w14:textId="77777777" w:rsidR="000F0644" w:rsidRPr="00743DF3" w:rsidRDefault="00B26588" w:rsidP="000361A4">
            <w:pPr>
              <w:pStyle w:val="Tabellentext"/>
            </w:pPr>
            <w:r>
              <w:t>K</w:t>
            </w:r>
          </w:p>
        </w:tc>
        <w:tc>
          <w:tcPr>
            <w:tcW w:w="1646" w:type="pct"/>
          </w:tcPr>
          <w:p w14:paraId="485778C6" w14:textId="77777777" w:rsidR="000F0644" w:rsidRPr="00743DF3" w:rsidRDefault="00B26588" w:rsidP="00177070">
            <w:pPr>
              <w:pStyle w:val="Tabellentext"/>
              <w:ind w:left="453" w:hanging="340"/>
            </w:pPr>
            <w:r>
              <w:t>0 =</w:t>
            </w:r>
            <w:r>
              <w:tab/>
              <w:t>nein</w:t>
            </w:r>
          </w:p>
          <w:p w14:paraId="5EC10F15" w14:textId="77777777" w:rsidR="000F0644" w:rsidRPr="00743DF3" w:rsidRDefault="00B26588" w:rsidP="00177070">
            <w:pPr>
              <w:pStyle w:val="Tabellentext"/>
              <w:ind w:left="453" w:hanging="340"/>
            </w:pPr>
            <w:r>
              <w:t>1 =</w:t>
            </w:r>
            <w:r>
              <w:tab/>
              <w:t>ja, durch Mammographie</w:t>
            </w:r>
          </w:p>
          <w:p w14:paraId="2F6C7996" w14:textId="77777777" w:rsidR="000F0644" w:rsidRPr="00743DF3" w:rsidRDefault="00B26588" w:rsidP="00177070">
            <w:pPr>
              <w:pStyle w:val="Tabellentext"/>
              <w:ind w:left="453" w:hanging="340"/>
            </w:pPr>
            <w:r>
              <w:t>2 =</w:t>
            </w:r>
            <w:r>
              <w:tab/>
              <w:t>ja, durch Sonographie</w:t>
            </w:r>
          </w:p>
          <w:p w14:paraId="6F814AFA" w14:textId="77777777" w:rsidR="000F0644" w:rsidRPr="00743DF3" w:rsidRDefault="00B26588" w:rsidP="00177070">
            <w:pPr>
              <w:pStyle w:val="Tabellentext"/>
              <w:ind w:left="453" w:hanging="340"/>
            </w:pPr>
            <w:r>
              <w:t>3 =</w:t>
            </w:r>
            <w:r>
              <w:tab/>
              <w:t>ja, durch MRT</w:t>
            </w:r>
          </w:p>
        </w:tc>
        <w:tc>
          <w:tcPr>
            <w:tcW w:w="1328" w:type="pct"/>
          </w:tcPr>
          <w:p w14:paraId="4E2650B4" w14:textId="77777777" w:rsidR="000F0644" w:rsidRPr="00743DF3" w:rsidRDefault="00B26588" w:rsidP="000361A4">
            <w:pPr>
              <w:pStyle w:val="Tabellentext"/>
            </w:pPr>
            <w:r>
              <w:t>PRAEOPMARKIERUNG</w:t>
            </w:r>
          </w:p>
        </w:tc>
      </w:tr>
      <w:tr w:rsidR="00275B01" w:rsidRPr="00743DF3" w14:paraId="7D27B3D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A9BF6B9" w14:textId="77777777" w:rsidR="000F0644" w:rsidRPr="00743DF3" w:rsidRDefault="00B26588" w:rsidP="000361A4">
            <w:pPr>
              <w:pStyle w:val="Tabellentext"/>
            </w:pPr>
            <w:r>
              <w:t>25:O</w:t>
            </w:r>
          </w:p>
        </w:tc>
        <w:tc>
          <w:tcPr>
            <w:tcW w:w="1075" w:type="pct"/>
          </w:tcPr>
          <w:p w14:paraId="0C54E237" w14:textId="77777777" w:rsidR="000F0644" w:rsidRPr="00743DF3" w:rsidRDefault="00B26588" w:rsidP="000361A4">
            <w:pPr>
              <w:pStyle w:val="Tabellentext"/>
            </w:pPr>
            <w:r>
              <w:t>intraoperative Präparateradiographie oder -sonographie</w:t>
            </w:r>
          </w:p>
        </w:tc>
        <w:tc>
          <w:tcPr>
            <w:tcW w:w="326" w:type="pct"/>
          </w:tcPr>
          <w:p w14:paraId="2F7704A4" w14:textId="77777777" w:rsidR="000F0644" w:rsidRPr="00743DF3" w:rsidRDefault="00B26588" w:rsidP="000361A4">
            <w:pPr>
              <w:pStyle w:val="Tabellentext"/>
            </w:pPr>
            <w:r>
              <w:t>K</w:t>
            </w:r>
          </w:p>
        </w:tc>
        <w:tc>
          <w:tcPr>
            <w:tcW w:w="1646" w:type="pct"/>
          </w:tcPr>
          <w:p w14:paraId="03F9C4F3" w14:textId="77777777" w:rsidR="000F0644" w:rsidRPr="00743DF3" w:rsidRDefault="00B26588" w:rsidP="00177070">
            <w:pPr>
              <w:pStyle w:val="Tabellentext"/>
              <w:ind w:left="453" w:hanging="340"/>
            </w:pPr>
            <w:r>
              <w:t>0 =</w:t>
            </w:r>
            <w:r>
              <w:tab/>
              <w:t>nein</w:t>
            </w:r>
          </w:p>
          <w:p w14:paraId="200548B0" w14:textId="77777777" w:rsidR="000F0644" w:rsidRPr="00743DF3" w:rsidRDefault="00B26588" w:rsidP="00177070">
            <w:pPr>
              <w:pStyle w:val="Tabellentext"/>
              <w:ind w:left="453" w:hanging="340"/>
            </w:pPr>
            <w:r>
              <w:t>1 =</w:t>
            </w:r>
            <w:r>
              <w:tab/>
              <w:t xml:space="preserve">ja, </w:t>
            </w:r>
            <w:r>
              <w:t>intraoperative Präparateradiographie</w:t>
            </w:r>
          </w:p>
          <w:p w14:paraId="05C25A70" w14:textId="77777777" w:rsidR="000F0644" w:rsidRPr="00743DF3" w:rsidRDefault="00B26588" w:rsidP="00177070">
            <w:pPr>
              <w:pStyle w:val="Tabellentext"/>
              <w:ind w:left="453" w:hanging="340"/>
            </w:pPr>
            <w:r>
              <w:t>2 =</w:t>
            </w:r>
            <w:r>
              <w:tab/>
              <w:t>ja, intraoperative Präparatesonographie</w:t>
            </w:r>
          </w:p>
        </w:tc>
        <w:tc>
          <w:tcPr>
            <w:tcW w:w="1328" w:type="pct"/>
          </w:tcPr>
          <w:p w14:paraId="0C142DA4" w14:textId="77777777" w:rsidR="000F0644" w:rsidRPr="00743DF3" w:rsidRDefault="00B26588" w:rsidP="000361A4">
            <w:pPr>
              <w:pStyle w:val="Tabellentext"/>
            </w:pPr>
            <w:r>
              <w:t>RADIOSONOGRAPHIE</w:t>
            </w:r>
          </w:p>
        </w:tc>
      </w:tr>
      <w:tr w:rsidR="00275B01" w:rsidRPr="00743DF3" w14:paraId="63F7315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72AE89D" w14:textId="77777777" w:rsidR="000F0644" w:rsidRPr="00743DF3" w:rsidRDefault="00B26588" w:rsidP="000361A4">
            <w:pPr>
              <w:pStyle w:val="Tabellentext"/>
            </w:pPr>
            <w:r>
              <w:t>27:O</w:t>
            </w:r>
          </w:p>
        </w:tc>
        <w:tc>
          <w:tcPr>
            <w:tcW w:w="1075" w:type="pct"/>
          </w:tcPr>
          <w:p w14:paraId="442AC127" w14:textId="77777777" w:rsidR="000F0644" w:rsidRPr="00743DF3" w:rsidRDefault="00B26588" w:rsidP="000361A4">
            <w:pPr>
              <w:pStyle w:val="Tabellentext"/>
            </w:pPr>
            <w:r>
              <w:t>Operation</w:t>
            </w:r>
          </w:p>
        </w:tc>
        <w:tc>
          <w:tcPr>
            <w:tcW w:w="326" w:type="pct"/>
          </w:tcPr>
          <w:p w14:paraId="3740C139" w14:textId="77777777" w:rsidR="000F0644" w:rsidRPr="00743DF3" w:rsidRDefault="00B26588" w:rsidP="000361A4">
            <w:pPr>
              <w:pStyle w:val="Tabellentext"/>
            </w:pPr>
            <w:r>
              <w:t>M</w:t>
            </w:r>
          </w:p>
        </w:tc>
        <w:tc>
          <w:tcPr>
            <w:tcW w:w="1646" w:type="pct"/>
          </w:tcPr>
          <w:p w14:paraId="4A416932" w14:textId="77777777" w:rsidR="000F0644" w:rsidRPr="00743DF3" w:rsidRDefault="00B26588" w:rsidP="00177070">
            <w:pPr>
              <w:pStyle w:val="Tabellentext"/>
              <w:ind w:left="453" w:hanging="340"/>
            </w:pPr>
            <w:r>
              <w:t>OPS (amtliche Kodes): http://www.dimdi.de</w:t>
            </w:r>
          </w:p>
        </w:tc>
        <w:tc>
          <w:tcPr>
            <w:tcW w:w="1328" w:type="pct"/>
          </w:tcPr>
          <w:p w14:paraId="4A6D7390" w14:textId="77777777" w:rsidR="000F0644" w:rsidRPr="00743DF3" w:rsidRDefault="00B26588" w:rsidP="000361A4">
            <w:pPr>
              <w:pStyle w:val="Tabellentext"/>
            </w:pPr>
            <w:r>
              <w:t>OPSCHLUESSEL</w:t>
            </w:r>
          </w:p>
        </w:tc>
      </w:tr>
    </w:tbl>
    <w:p w14:paraId="1D2C5170" w14:textId="77777777" w:rsidR="00AA6540" w:rsidRDefault="00AA6540">
      <w:pPr>
        <w:sectPr w:rsidR="00AA6540" w:rsidSect="00163BAC">
          <w:headerReference w:type="even" r:id="rId77"/>
          <w:headerReference w:type="default" r:id="rId78"/>
          <w:footerReference w:type="even" r:id="rId79"/>
          <w:footerReference w:type="default" r:id="rId80"/>
          <w:headerReference w:type="first" r:id="rId81"/>
          <w:footerReference w:type="first" r:id="rId82"/>
          <w:pgSz w:w="11906" w:h="16838"/>
          <w:pgMar w:top="1418" w:right="1134" w:bottom="1418" w:left="1701" w:header="454" w:footer="737" w:gutter="0"/>
          <w:cols w:space="708"/>
          <w:docGrid w:linePitch="360"/>
        </w:sectPr>
      </w:pPr>
    </w:p>
    <w:p w14:paraId="483CFB12" w14:textId="77777777" w:rsidR="00DD27F7" w:rsidRPr="00DD27F7" w:rsidRDefault="00B26588" w:rsidP="0094520C">
      <w:pPr>
        <w:pStyle w:val="Absatzberschriftebene3nurinNavigation"/>
      </w:pPr>
      <w:r>
        <w:lastRenderedPageBreak/>
        <w:t xml:space="preserve">Eigenschaften und </w:t>
      </w:r>
      <w:r>
        <w:t>Berechn</w:t>
      </w:r>
      <w:r>
        <w:t>ung</w:t>
      </w:r>
    </w:p>
    <w:tbl>
      <w:tblPr>
        <w:tblStyle w:val="IQTIGStandarderste-Spalte"/>
        <w:tblW w:w="0" w:type="auto"/>
        <w:tblLook w:val="0680" w:firstRow="0" w:lastRow="0" w:firstColumn="1" w:lastColumn="0" w:noHBand="1" w:noVBand="1"/>
      </w:tblPr>
      <w:tblGrid>
        <w:gridCol w:w="3119"/>
        <w:gridCol w:w="5885"/>
      </w:tblGrid>
      <w:tr w:rsidR="000517F0" w14:paraId="0F6379E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78C305" w14:textId="77777777" w:rsidR="000517F0" w:rsidRPr="000517F0" w:rsidRDefault="00B26588" w:rsidP="009A4847">
            <w:pPr>
              <w:pStyle w:val="Tabellenkopf"/>
            </w:pPr>
            <w:r>
              <w:t>ID</w:t>
            </w:r>
          </w:p>
        </w:tc>
        <w:tc>
          <w:tcPr>
            <w:tcW w:w="5885" w:type="dxa"/>
          </w:tcPr>
          <w:p w14:paraId="41DE7CB8" w14:textId="77777777" w:rsidR="000517F0" w:rsidRDefault="00B26588" w:rsidP="000517F0">
            <w:pPr>
              <w:pStyle w:val="Tabellentext"/>
              <w:cnfStyle w:val="000000000000" w:firstRow="0" w:lastRow="0" w:firstColumn="0" w:lastColumn="0" w:oddVBand="0" w:evenVBand="0" w:oddHBand="0" w:evenHBand="0" w:firstRowFirstColumn="0" w:firstRowLastColumn="0" w:lastRowFirstColumn="0" w:lastRowLastColumn="0"/>
            </w:pPr>
            <w:r>
              <w:t>52330</w:t>
            </w:r>
          </w:p>
        </w:tc>
      </w:tr>
      <w:tr w:rsidR="000955B5" w14:paraId="3A69525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47A12D" w14:textId="77777777" w:rsidR="000955B5" w:rsidRDefault="00B26588" w:rsidP="009A4847">
            <w:pPr>
              <w:pStyle w:val="Tabellenkopf"/>
            </w:pPr>
            <w:r>
              <w:t>Bezeichnung</w:t>
            </w:r>
          </w:p>
        </w:tc>
        <w:tc>
          <w:tcPr>
            <w:tcW w:w="5885" w:type="dxa"/>
          </w:tcPr>
          <w:p w14:paraId="34FF1F87" w14:textId="77777777" w:rsidR="000955B5" w:rsidRDefault="00B26588" w:rsidP="000517F0">
            <w:pPr>
              <w:pStyle w:val="Tabellentext"/>
              <w:cnfStyle w:val="000000000000" w:firstRow="0" w:lastRow="0" w:firstColumn="0" w:lastColumn="0" w:oddVBand="0" w:evenVBand="0" w:oddHBand="0" w:evenHBand="0" w:firstRowFirstColumn="0" w:firstRowLastColumn="0" w:lastRowFirstColumn="0" w:lastRowLastColumn="0"/>
            </w:pPr>
            <w:r>
              <w:t>Intraoperative Präparatradiografie oder intraoperative Präparatsonografie bei mammografischer Drahtmarkierung</w:t>
            </w:r>
          </w:p>
        </w:tc>
      </w:tr>
      <w:tr w:rsidR="000955B5" w14:paraId="5A1B541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889457" w14:textId="77777777" w:rsidR="000955B5" w:rsidRDefault="00B26588" w:rsidP="009A4847">
            <w:pPr>
              <w:pStyle w:val="Tabellenkopf"/>
            </w:pPr>
            <w:r>
              <w:t>Indikatortyp</w:t>
            </w:r>
          </w:p>
        </w:tc>
        <w:tc>
          <w:tcPr>
            <w:tcW w:w="5885" w:type="dxa"/>
          </w:tcPr>
          <w:p w14:paraId="13AFCB6A" w14:textId="77777777" w:rsidR="000955B5" w:rsidRDefault="00B26588"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273B021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759AC5" w14:textId="77777777" w:rsidR="000955B5" w:rsidRDefault="00B26588" w:rsidP="000955B5">
            <w:pPr>
              <w:pStyle w:val="Tabellenkopf"/>
            </w:pPr>
            <w:r>
              <w:t>Art des Wertes</w:t>
            </w:r>
          </w:p>
        </w:tc>
        <w:tc>
          <w:tcPr>
            <w:tcW w:w="5885" w:type="dxa"/>
          </w:tcPr>
          <w:p w14:paraId="6BBF5C0B"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5F7E130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CBFC02" w14:textId="77777777" w:rsidR="000955B5" w:rsidRDefault="00B26588" w:rsidP="000955B5">
            <w:pPr>
              <w:pStyle w:val="Tabellenkopf"/>
            </w:pPr>
            <w:r>
              <w:t>Bezug zum Verfahren</w:t>
            </w:r>
          </w:p>
        </w:tc>
        <w:tc>
          <w:tcPr>
            <w:tcW w:w="5885" w:type="dxa"/>
          </w:tcPr>
          <w:p w14:paraId="358F8F6D"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 xml:space="preserve">DeQS </w:t>
            </w:r>
            <w:r>
              <w:br/>
              <w:t>QS-Planung</w:t>
            </w:r>
          </w:p>
        </w:tc>
      </w:tr>
      <w:tr w:rsidR="000955B5" w14:paraId="3972DE0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ABCF01" w14:textId="77777777" w:rsidR="000955B5" w:rsidRDefault="00B26588" w:rsidP="000955B5">
            <w:pPr>
              <w:pStyle w:val="Tabellenkopf"/>
            </w:pPr>
            <w:r>
              <w:t>Berechnun</w:t>
            </w:r>
            <w:r>
              <w:t>gsart</w:t>
            </w:r>
          </w:p>
        </w:tc>
        <w:tc>
          <w:tcPr>
            <w:tcW w:w="5885" w:type="dxa"/>
          </w:tcPr>
          <w:p w14:paraId="14311156"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530DC1C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BC4521" w14:textId="77777777" w:rsidR="000955B5" w:rsidRDefault="00B26588" w:rsidP="000955B5">
            <w:pPr>
              <w:pStyle w:val="Tabellenkopf"/>
            </w:pPr>
            <w:r>
              <w:t>Referenzbereich 2019</w:t>
            </w:r>
          </w:p>
        </w:tc>
        <w:tc>
          <w:tcPr>
            <w:tcW w:w="5885" w:type="dxa"/>
          </w:tcPr>
          <w:p w14:paraId="7FB4B842"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46482B7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D098D5" w14:textId="77777777" w:rsidR="000955B5" w:rsidRDefault="00B26588" w:rsidP="00CA48E9">
            <w:pPr>
              <w:pStyle w:val="Tabellenkopf"/>
            </w:pPr>
            <w:r w:rsidRPr="00E37ACC">
              <w:t xml:space="preserve">Referenzbereich </w:t>
            </w:r>
            <w:r>
              <w:t>2018</w:t>
            </w:r>
          </w:p>
        </w:tc>
        <w:tc>
          <w:tcPr>
            <w:tcW w:w="5885" w:type="dxa"/>
          </w:tcPr>
          <w:p w14:paraId="4A840888"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7CD69A2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B92B55" w14:textId="77777777" w:rsidR="000955B5" w:rsidRDefault="00B26588" w:rsidP="000955B5">
            <w:pPr>
              <w:pStyle w:val="Tabellenkopf"/>
            </w:pPr>
            <w:r>
              <w:t>Erläuterung zum Referenzbereich 2019</w:t>
            </w:r>
          </w:p>
        </w:tc>
        <w:tc>
          <w:tcPr>
            <w:tcW w:w="5885" w:type="dxa"/>
          </w:tcPr>
          <w:p w14:paraId="2FC03C50"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C2A1A4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E3F8B8" w14:textId="77777777" w:rsidR="000955B5" w:rsidRDefault="00B26588" w:rsidP="000955B5">
            <w:pPr>
              <w:pStyle w:val="Tabellenkopf"/>
            </w:pPr>
            <w:r>
              <w:t>Erläuterung zum Strukturierten Dialog bzw. Stellungnahmeverfahren 2019</w:t>
            </w:r>
          </w:p>
        </w:tc>
        <w:tc>
          <w:tcPr>
            <w:tcW w:w="5885" w:type="dxa"/>
          </w:tcPr>
          <w:p w14:paraId="77C99A1C"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Die prä- oder intraoperative Markierung soll insbesondere bei nicht</w:t>
            </w:r>
            <w:r>
              <w:t xml:space="preserve"> tastbaren Veränderungen (unabhängig von der vermuteten Dignität) mit der Methode erfolgen, mit der der Befund eindeutig darstellbar ist. Der Nachweis einer adäquaten Resektion ist intraoperativ durch Präparatradiografie oder Präparatsonografie zu erbringe</w:t>
            </w:r>
            <w:r>
              <w:t>n (unabhängig von der vermuteten Dignität).</w:t>
            </w:r>
          </w:p>
        </w:tc>
      </w:tr>
      <w:tr w:rsidR="000955B5" w14:paraId="3D4CA61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3E3A01" w14:textId="77777777" w:rsidR="000955B5" w:rsidRDefault="00B26588" w:rsidP="000955B5">
            <w:pPr>
              <w:pStyle w:val="Tabellenkopf"/>
            </w:pPr>
            <w:r w:rsidRPr="00E37ACC">
              <w:t>Methode der Risikoadjustierung</w:t>
            </w:r>
          </w:p>
        </w:tc>
        <w:tc>
          <w:tcPr>
            <w:tcW w:w="5885" w:type="dxa"/>
          </w:tcPr>
          <w:p w14:paraId="5C442502"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176D40C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8D0E42" w14:textId="77777777" w:rsidR="000955B5" w:rsidRPr="00E37ACC" w:rsidRDefault="00B26588" w:rsidP="000955B5">
            <w:pPr>
              <w:pStyle w:val="Tabellenkopf"/>
            </w:pPr>
            <w:r>
              <w:t>Erläuterung der Risikoadjustierung</w:t>
            </w:r>
          </w:p>
        </w:tc>
        <w:tc>
          <w:tcPr>
            <w:tcW w:w="5885" w:type="dxa"/>
          </w:tcPr>
          <w:p w14:paraId="7E68D982"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CDAE89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5A98D0" w14:textId="77777777" w:rsidR="000955B5" w:rsidRPr="00E37ACC" w:rsidRDefault="00B26588" w:rsidP="000955B5">
            <w:pPr>
              <w:pStyle w:val="Tabellenkopf"/>
            </w:pPr>
            <w:r w:rsidRPr="00E37ACC">
              <w:t>Rechenregeln</w:t>
            </w:r>
          </w:p>
        </w:tc>
        <w:tc>
          <w:tcPr>
            <w:tcW w:w="5885" w:type="dxa"/>
          </w:tcPr>
          <w:p w14:paraId="0FA535D6" w14:textId="77777777" w:rsidR="000955B5" w:rsidRPr="00897EAC" w:rsidRDefault="00B2658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00F1727"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Operationen mit intraoperativer Präparatradiografie oder intraoperativer Präparatsonografie</w:t>
            </w:r>
          </w:p>
          <w:p w14:paraId="6DF806C9" w14:textId="77777777" w:rsidR="000955B5" w:rsidRPr="00897EAC" w:rsidRDefault="00B2658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F294222"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Alle brusterhaltenden Operationen mit präoperativer Drahtmarkierung gesteuert durch Mammografie</w:t>
            </w:r>
          </w:p>
        </w:tc>
      </w:tr>
      <w:tr w:rsidR="000955B5" w14:paraId="390E16D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19EBAF" w14:textId="77777777" w:rsidR="000955B5" w:rsidRPr="00E37ACC" w:rsidRDefault="00B26588" w:rsidP="000955B5">
            <w:pPr>
              <w:pStyle w:val="Tabellenkopf"/>
            </w:pPr>
            <w:r w:rsidRPr="00E37ACC">
              <w:t>Erläuterung der Rechenregel</w:t>
            </w:r>
          </w:p>
        </w:tc>
        <w:tc>
          <w:tcPr>
            <w:tcW w:w="5885" w:type="dxa"/>
          </w:tcPr>
          <w:p w14:paraId="4E735198"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Aus dem Nenner ausgeschlossen we</w:t>
            </w:r>
            <w:r>
              <w:t>rden Mastektomien (OPS-Kode aus der Liste OPS_Mastektomie). Nicht aus dem Nenner ausgeschlossen werden Mastektomien, wenn sie in Kombination mit einer brusterhaltenden Operation (OPS-Kode aus der Liste OPS_BET UND OPS-Kode aus der Liste OPS_Mastektomie) st</w:t>
            </w:r>
            <w:r>
              <w:t>attfinden.</w:t>
            </w:r>
          </w:p>
        </w:tc>
      </w:tr>
      <w:tr w:rsidR="000955B5" w14:paraId="3AACE1C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8E77FD" w14:textId="77777777" w:rsidR="000955B5" w:rsidRPr="00E37ACC" w:rsidRDefault="00B26588" w:rsidP="000955B5">
            <w:pPr>
              <w:pStyle w:val="Tabellenkopf"/>
            </w:pPr>
            <w:r w:rsidRPr="00E37ACC">
              <w:t>Teildatensatzbezug</w:t>
            </w:r>
          </w:p>
        </w:tc>
        <w:tc>
          <w:tcPr>
            <w:tcW w:w="5885" w:type="dxa"/>
          </w:tcPr>
          <w:p w14:paraId="309E0EDC"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18/1:O</w:t>
            </w:r>
          </w:p>
        </w:tc>
      </w:tr>
      <w:tr w:rsidR="000955B5" w14:paraId="327E0A3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5DFFDC" w14:textId="77777777" w:rsidR="000955B5" w:rsidRPr="00E37ACC" w:rsidRDefault="00B26588" w:rsidP="000955B5">
            <w:pPr>
              <w:pStyle w:val="Tabellenkopf"/>
            </w:pPr>
            <w:r w:rsidRPr="00E37ACC">
              <w:t>Zähler (Formel)</w:t>
            </w:r>
          </w:p>
        </w:tc>
        <w:tc>
          <w:tcPr>
            <w:tcW w:w="5885" w:type="dxa"/>
          </w:tcPr>
          <w:p w14:paraId="522D64BA" w14:textId="77777777" w:rsidR="000955B5" w:rsidRPr="00955893" w:rsidRDefault="00B2658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RADIOSONOGRAPHIE %in% c(1,2)</w:t>
            </w:r>
          </w:p>
        </w:tc>
      </w:tr>
      <w:tr w:rsidR="00CA3AE5" w14:paraId="38D70DE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59AC61" w14:textId="77777777" w:rsidR="00CA3AE5" w:rsidRPr="00E37ACC" w:rsidRDefault="00B26588" w:rsidP="00CA3AE5">
            <w:pPr>
              <w:pStyle w:val="Tabellenkopf"/>
            </w:pPr>
            <w:r w:rsidRPr="00E37ACC">
              <w:t>Nenner (Formel)</w:t>
            </w:r>
          </w:p>
        </w:tc>
        <w:tc>
          <w:tcPr>
            <w:tcW w:w="5885" w:type="dxa"/>
          </w:tcPr>
          <w:p w14:paraId="1336D005" w14:textId="77777777" w:rsidR="00CA3AE5" w:rsidRPr="00955893" w:rsidRDefault="00B2658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PRAEOPMARKIERUNG %==% 1 &amp; (!(OPSCHLUESSEL %any_like% LST$OPS_Mastektomie) | </w:t>
            </w:r>
            <w:r>
              <w:rPr>
                <w:rStyle w:val="Code"/>
              </w:rPr>
              <w:br/>
            </w:r>
            <w:r>
              <w:rPr>
                <w:rStyle w:val="Code"/>
              </w:rPr>
              <w:t>(OPSCHLUESSEL %any_like% LST$OPS_Mastektomie &amp; OPSCHLUESSEL %any_like% LST$OPS_BET))</w:t>
            </w:r>
          </w:p>
        </w:tc>
      </w:tr>
      <w:tr w:rsidR="00CA3AE5" w14:paraId="7C1860D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3E538E" w14:textId="77777777" w:rsidR="00CA3AE5" w:rsidRPr="00E37ACC" w:rsidRDefault="00B26588" w:rsidP="00CA3AE5">
            <w:pPr>
              <w:pStyle w:val="Tabellenkopf"/>
            </w:pPr>
            <w:r w:rsidRPr="00E37ACC">
              <w:t>Verwendete Funktionen</w:t>
            </w:r>
          </w:p>
        </w:tc>
        <w:tc>
          <w:tcPr>
            <w:tcW w:w="5885" w:type="dxa"/>
          </w:tcPr>
          <w:p w14:paraId="4B183E3C" w14:textId="77777777" w:rsidR="00926BD3" w:rsidRPr="00926BD3" w:rsidRDefault="00B26588"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2AFBC06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48A253" w14:textId="77777777" w:rsidR="00CA3AE5" w:rsidRPr="00E37ACC" w:rsidRDefault="00B26588" w:rsidP="00CA3AE5">
            <w:pPr>
              <w:pStyle w:val="Tabellenkopf"/>
            </w:pPr>
            <w:r w:rsidRPr="00E37ACC">
              <w:t>Verwendete Listen</w:t>
            </w:r>
          </w:p>
        </w:tc>
        <w:tc>
          <w:tcPr>
            <w:tcW w:w="5885" w:type="dxa"/>
          </w:tcPr>
          <w:p w14:paraId="5388323A" w14:textId="77777777" w:rsidR="00CA3AE5" w:rsidRPr="00926BD3" w:rsidRDefault="00B26588" w:rsidP="00AA7D5D">
            <w:pPr>
              <w:pStyle w:val="CodeOhneSilbentrennung"/>
              <w:cnfStyle w:val="000000000000" w:firstRow="0" w:lastRow="0" w:firstColumn="0" w:lastColumn="0" w:oddVBand="0" w:evenVBand="0" w:oddHBand="0" w:evenHBand="0" w:firstRowFirstColumn="0" w:firstRowLastColumn="0" w:lastRowFirstColumn="0" w:lastRowLastColumn="0"/>
            </w:pPr>
            <w:r>
              <w:t>OPS_BET</w:t>
            </w:r>
            <w:r>
              <w:br/>
              <w:t>OPS_Mastektomie</w:t>
            </w:r>
          </w:p>
        </w:tc>
      </w:tr>
      <w:tr w:rsidR="00CA3AE5" w14:paraId="5314BB2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0FEC88" w14:textId="77777777" w:rsidR="00CA3AE5" w:rsidRPr="00E37ACC" w:rsidRDefault="00B26588" w:rsidP="00CA3AE5">
            <w:pPr>
              <w:pStyle w:val="Tabellenkopf"/>
            </w:pPr>
            <w:r>
              <w:t>Darstellung</w:t>
            </w:r>
          </w:p>
        </w:tc>
        <w:tc>
          <w:tcPr>
            <w:tcW w:w="5885" w:type="dxa"/>
          </w:tcPr>
          <w:p w14:paraId="58F1E616" w14:textId="77777777" w:rsidR="00CA3AE5" w:rsidRPr="00DD70A1" w:rsidRDefault="00B2658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9D8DAA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5D7760" w14:textId="77777777" w:rsidR="00CA3AE5" w:rsidRPr="00E37ACC" w:rsidRDefault="00B26588" w:rsidP="00CA3AE5">
            <w:pPr>
              <w:pStyle w:val="Tabellenkopf"/>
            </w:pPr>
            <w:r>
              <w:t>Grafik</w:t>
            </w:r>
          </w:p>
        </w:tc>
        <w:tc>
          <w:tcPr>
            <w:tcW w:w="5885" w:type="dxa"/>
          </w:tcPr>
          <w:p w14:paraId="65B98965" w14:textId="77777777" w:rsidR="00CA3AE5" w:rsidRPr="00DD70A1" w:rsidRDefault="00B2658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290372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4844C1" w14:textId="77777777" w:rsidR="00CA3AE5" w:rsidRPr="00E37ACC" w:rsidRDefault="00B26588" w:rsidP="00CA3AE5">
            <w:pPr>
              <w:pStyle w:val="Tabellenkopf"/>
            </w:pPr>
            <w:r>
              <w:t>Vergleichbarkeit mit Vorjahresergebnissen</w:t>
            </w:r>
          </w:p>
        </w:tc>
        <w:tc>
          <w:tcPr>
            <w:tcW w:w="5885" w:type="dxa"/>
          </w:tcPr>
          <w:p w14:paraId="02827A08" w14:textId="77777777" w:rsidR="00CA3AE5" w:rsidRDefault="00B26588" w:rsidP="00CA3AE5">
            <w:pPr>
              <w:pStyle w:val="Tabellentext"/>
              <w:cnfStyle w:val="000000000000" w:firstRow="0" w:lastRow="0" w:firstColumn="0" w:lastColumn="0" w:oddVBand="0" w:evenVBand="0" w:oddHBand="0" w:evenHBand="0" w:firstRowFirstColumn="0" w:firstRowLastColumn="0" w:lastRowFirstColumn="0" w:lastRowLastColumn="0"/>
            </w:pPr>
            <w:r>
              <w:t>Nicht vergleichbar</w:t>
            </w:r>
          </w:p>
        </w:tc>
      </w:tr>
    </w:tbl>
    <w:p w14:paraId="51A1DB58" w14:textId="77777777" w:rsidR="009E1781" w:rsidRDefault="00B26588" w:rsidP="00AA7E2B">
      <w:pPr>
        <w:pStyle w:val="Tabellentext"/>
        <w:spacing w:before="0" w:after="0" w:line="20" w:lineRule="exact"/>
        <w:ind w:left="0" w:right="0"/>
      </w:pPr>
    </w:p>
    <w:p w14:paraId="4968A492" w14:textId="77777777" w:rsidR="00AA6540" w:rsidRDefault="00AA6540">
      <w:pPr>
        <w:sectPr w:rsidR="00AA6540" w:rsidSect="00AD6E6F">
          <w:pgSz w:w="11906" w:h="16838"/>
          <w:pgMar w:top="1418" w:right="1134" w:bottom="1418" w:left="1701" w:header="454" w:footer="737" w:gutter="0"/>
          <w:cols w:space="708"/>
          <w:docGrid w:linePitch="360"/>
        </w:sectPr>
      </w:pPr>
    </w:p>
    <w:p w14:paraId="4E7E5A91" w14:textId="77777777" w:rsidR="00293DEF" w:rsidRDefault="00B26588" w:rsidP="000361A4">
      <w:pPr>
        <w:pStyle w:val="berschrift2ohneGliederung"/>
      </w:pPr>
      <w:bookmarkStart w:id="199" w:name="_Toc38892874"/>
      <w:r>
        <w:lastRenderedPageBreak/>
        <w:t>52279: Intraoperative Präparatradiografie oder intraoperative Präparatsonografie bei sonografischer Drahtmarkierung</w:t>
      </w:r>
      <w:bookmarkEnd w:id="199"/>
    </w:p>
    <w:p w14:paraId="60654B3C" w14:textId="77777777" w:rsidR="005037D0" w:rsidRPr="005037D0" w:rsidRDefault="00B26588" w:rsidP="00447106">
      <w:pPr>
        <w:pStyle w:val="Absatzberschriftebene3nurinNavigation"/>
      </w:pPr>
      <w:r>
        <w:t>Verwendete Datenfelder</w:t>
      </w:r>
    </w:p>
    <w:p w14:paraId="29041F7B" w14:textId="77777777" w:rsidR="001046CA" w:rsidRPr="00840C92" w:rsidRDefault="00B26588"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3E6A142C"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1E386DA1" w14:textId="77777777" w:rsidR="000F0644" w:rsidRPr="009E2B0C" w:rsidRDefault="00B26588" w:rsidP="000361A4">
            <w:pPr>
              <w:pStyle w:val="Tabellenkopf"/>
            </w:pPr>
            <w:r>
              <w:t>Item</w:t>
            </w:r>
          </w:p>
        </w:tc>
        <w:tc>
          <w:tcPr>
            <w:tcW w:w="1075" w:type="pct"/>
          </w:tcPr>
          <w:p w14:paraId="75D278F3" w14:textId="77777777" w:rsidR="000F0644" w:rsidRPr="009E2B0C" w:rsidRDefault="00B26588" w:rsidP="000361A4">
            <w:pPr>
              <w:pStyle w:val="Tabellenkopf"/>
            </w:pPr>
            <w:r>
              <w:t>Bezeichnung</w:t>
            </w:r>
          </w:p>
        </w:tc>
        <w:tc>
          <w:tcPr>
            <w:tcW w:w="326" w:type="pct"/>
          </w:tcPr>
          <w:p w14:paraId="2676FCB6" w14:textId="77777777" w:rsidR="000F0644" w:rsidRPr="009E2B0C" w:rsidRDefault="00B26588" w:rsidP="000361A4">
            <w:pPr>
              <w:pStyle w:val="Tabellenkopf"/>
            </w:pPr>
            <w:r>
              <w:t>M/K</w:t>
            </w:r>
          </w:p>
        </w:tc>
        <w:tc>
          <w:tcPr>
            <w:tcW w:w="1646" w:type="pct"/>
          </w:tcPr>
          <w:p w14:paraId="3DC9A477" w14:textId="77777777" w:rsidR="000F0644" w:rsidRPr="009E2B0C" w:rsidRDefault="00B26588" w:rsidP="000361A4">
            <w:pPr>
              <w:pStyle w:val="Tabellenkopf"/>
            </w:pPr>
            <w:r>
              <w:t>Schlüssel/Formel</w:t>
            </w:r>
          </w:p>
        </w:tc>
        <w:tc>
          <w:tcPr>
            <w:tcW w:w="1328" w:type="pct"/>
          </w:tcPr>
          <w:p w14:paraId="7BB7349B" w14:textId="77777777" w:rsidR="000F0644" w:rsidRPr="009E2B0C" w:rsidRDefault="00B26588" w:rsidP="000361A4">
            <w:pPr>
              <w:pStyle w:val="Tabellenkopf"/>
            </w:pPr>
            <w:r>
              <w:t>Feldname</w:t>
            </w:r>
            <w:r>
              <w:t xml:space="preserve">  </w:t>
            </w:r>
          </w:p>
        </w:tc>
      </w:tr>
      <w:tr w:rsidR="00275B01" w:rsidRPr="00743DF3" w14:paraId="4ACEAEF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694AB30" w14:textId="77777777" w:rsidR="000F0644" w:rsidRPr="00743DF3" w:rsidRDefault="00B26588" w:rsidP="000361A4">
            <w:pPr>
              <w:pStyle w:val="Tabellentext"/>
            </w:pPr>
            <w:r>
              <w:t>24:O</w:t>
            </w:r>
          </w:p>
        </w:tc>
        <w:tc>
          <w:tcPr>
            <w:tcW w:w="1075" w:type="pct"/>
          </w:tcPr>
          <w:p w14:paraId="107803B1" w14:textId="77777777" w:rsidR="000F0644" w:rsidRPr="00743DF3" w:rsidRDefault="00B26588" w:rsidP="000361A4">
            <w:pPr>
              <w:pStyle w:val="Tabellentext"/>
            </w:pPr>
            <w:r>
              <w:t>präoperative Draht-Markierung gesteuert durch bildgebende Verfahren</w:t>
            </w:r>
          </w:p>
        </w:tc>
        <w:tc>
          <w:tcPr>
            <w:tcW w:w="326" w:type="pct"/>
          </w:tcPr>
          <w:p w14:paraId="67325A11" w14:textId="77777777" w:rsidR="000F0644" w:rsidRPr="00743DF3" w:rsidRDefault="00B26588" w:rsidP="000361A4">
            <w:pPr>
              <w:pStyle w:val="Tabellentext"/>
            </w:pPr>
            <w:r>
              <w:t>K</w:t>
            </w:r>
          </w:p>
        </w:tc>
        <w:tc>
          <w:tcPr>
            <w:tcW w:w="1646" w:type="pct"/>
          </w:tcPr>
          <w:p w14:paraId="11B623EE" w14:textId="77777777" w:rsidR="000F0644" w:rsidRPr="00743DF3" w:rsidRDefault="00B26588" w:rsidP="00177070">
            <w:pPr>
              <w:pStyle w:val="Tabellentext"/>
              <w:ind w:left="453" w:hanging="340"/>
            </w:pPr>
            <w:r>
              <w:t>0 =</w:t>
            </w:r>
            <w:r>
              <w:tab/>
              <w:t>nein</w:t>
            </w:r>
          </w:p>
          <w:p w14:paraId="138D2E91" w14:textId="77777777" w:rsidR="000F0644" w:rsidRPr="00743DF3" w:rsidRDefault="00B26588" w:rsidP="00177070">
            <w:pPr>
              <w:pStyle w:val="Tabellentext"/>
              <w:ind w:left="453" w:hanging="340"/>
            </w:pPr>
            <w:r>
              <w:t>1 =</w:t>
            </w:r>
            <w:r>
              <w:tab/>
              <w:t>ja, durch Mammographie</w:t>
            </w:r>
          </w:p>
          <w:p w14:paraId="2A4020A2" w14:textId="77777777" w:rsidR="000F0644" w:rsidRPr="00743DF3" w:rsidRDefault="00B26588" w:rsidP="00177070">
            <w:pPr>
              <w:pStyle w:val="Tabellentext"/>
              <w:ind w:left="453" w:hanging="340"/>
            </w:pPr>
            <w:r>
              <w:t>2 =</w:t>
            </w:r>
            <w:r>
              <w:tab/>
              <w:t>ja, durch Sonographie</w:t>
            </w:r>
          </w:p>
          <w:p w14:paraId="7930A3EA" w14:textId="77777777" w:rsidR="000F0644" w:rsidRPr="00743DF3" w:rsidRDefault="00B26588" w:rsidP="00177070">
            <w:pPr>
              <w:pStyle w:val="Tabellentext"/>
              <w:ind w:left="453" w:hanging="340"/>
            </w:pPr>
            <w:r>
              <w:t>3 =</w:t>
            </w:r>
            <w:r>
              <w:tab/>
              <w:t>ja, durch MRT</w:t>
            </w:r>
          </w:p>
        </w:tc>
        <w:tc>
          <w:tcPr>
            <w:tcW w:w="1328" w:type="pct"/>
          </w:tcPr>
          <w:p w14:paraId="5A0D49A2" w14:textId="77777777" w:rsidR="000F0644" w:rsidRPr="00743DF3" w:rsidRDefault="00B26588" w:rsidP="000361A4">
            <w:pPr>
              <w:pStyle w:val="Tabellentext"/>
            </w:pPr>
            <w:r>
              <w:t>PRAEOPMARKIERUNG</w:t>
            </w:r>
          </w:p>
        </w:tc>
      </w:tr>
      <w:tr w:rsidR="00275B01" w:rsidRPr="00743DF3" w14:paraId="74C2A25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61BB8EF" w14:textId="77777777" w:rsidR="000F0644" w:rsidRPr="00743DF3" w:rsidRDefault="00B26588" w:rsidP="000361A4">
            <w:pPr>
              <w:pStyle w:val="Tabellentext"/>
            </w:pPr>
            <w:r>
              <w:t>25:O</w:t>
            </w:r>
          </w:p>
        </w:tc>
        <w:tc>
          <w:tcPr>
            <w:tcW w:w="1075" w:type="pct"/>
          </w:tcPr>
          <w:p w14:paraId="20929C4A" w14:textId="77777777" w:rsidR="000F0644" w:rsidRPr="00743DF3" w:rsidRDefault="00B26588" w:rsidP="000361A4">
            <w:pPr>
              <w:pStyle w:val="Tabellentext"/>
            </w:pPr>
            <w:r>
              <w:t>intraoperative Präparateradiographie oder -sonographie</w:t>
            </w:r>
          </w:p>
        </w:tc>
        <w:tc>
          <w:tcPr>
            <w:tcW w:w="326" w:type="pct"/>
          </w:tcPr>
          <w:p w14:paraId="33829947" w14:textId="77777777" w:rsidR="000F0644" w:rsidRPr="00743DF3" w:rsidRDefault="00B26588" w:rsidP="000361A4">
            <w:pPr>
              <w:pStyle w:val="Tabellentext"/>
            </w:pPr>
            <w:r>
              <w:t>K</w:t>
            </w:r>
          </w:p>
        </w:tc>
        <w:tc>
          <w:tcPr>
            <w:tcW w:w="1646" w:type="pct"/>
          </w:tcPr>
          <w:p w14:paraId="343EFCD4" w14:textId="77777777" w:rsidR="000F0644" w:rsidRPr="00743DF3" w:rsidRDefault="00B26588" w:rsidP="00177070">
            <w:pPr>
              <w:pStyle w:val="Tabellentext"/>
              <w:ind w:left="453" w:hanging="340"/>
            </w:pPr>
            <w:r>
              <w:t>0 =</w:t>
            </w:r>
            <w:r>
              <w:tab/>
              <w:t>nein</w:t>
            </w:r>
          </w:p>
          <w:p w14:paraId="6F762828" w14:textId="77777777" w:rsidR="000F0644" w:rsidRPr="00743DF3" w:rsidRDefault="00B26588" w:rsidP="00177070">
            <w:pPr>
              <w:pStyle w:val="Tabellentext"/>
              <w:ind w:left="453" w:hanging="340"/>
            </w:pPr>
            <w:r>
              <w:t>1 =</w:t>
            </w:r>
            <w:r>
              <w:tab/>
              <w:t xml:space="preserve">ja, </w:t>
            </w:r>
            <w:r>
              <w:t>intraoperative Präparateradiographie</w:t>
            </w:r>
          </w:p>
          <w:p w14:paraId="22EF69E3" w14:textId="77777777" w:rsidR="000F0644" w:rsidRPr="00743DF3" w:rsidRDefault="00B26588" w:rsidP="00177070">
            <w:pPr>
              <w:pStyle w:val="Tabellentext"/>
              <w:ind w:left="453" w:hanging="340"/>
            </w:pPr>
            <w:r>
              <w:t>2 =</w:t>
            </w:r>
            <w:r>
              <w:tab/>
              <w:t>ja, intraoperative Präparatesonographie</w:t>
            </w:r>
          </w:p>
        </w:tc>
        <w:tc>
          <w:tcPr>
            <w:tcW w:w="1328" w:type="pct"/>
          </w:tcPr>
          <w:p w14:paraId="55BDFDE8" w14:textId="77777777" w:rsidR="000F0644" w:rsidRPr="00743DF3" w:rsidRDefault="00B26588" w:rsidP="000361A4">
            <w:pPr>
              <w:pStyle w:val="Tabellentext"/>
            </w:pPr>
            <w:r>
              <w:t>RADIOSONOGRAPHIE</w:t>
            </w:r>
          </w:p>
        </w:tc>
      </w:tr>
      <w:tr w:rsidR="00275B01" w:rsidRPr="00743DF3" w14:paraId="14C3B9B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9D9F2FC" w14:textId="77777777" w:rsidR="000F0644" w:rsidRPr="00743DF3" w:rsidRDefault="00B26588" w:rsidP="000361A4">
            <w:pPr>
              <w:pStyle w:val="Tabellentext"/>
            </w:pPr>
            <w:r>
              <w:t>27:O</w:t>
            </w:r>
          </w:p>
        </w:tc>
        <w:tc>
          <w:tcPr>
            <w:tcW w:w="1075" w:type="pct"/>
          </w:tcPr>
          <w:p w14:paraId="694BAD99" w14:textId="77777777" w:rsidR="000F0644" w:rsidRPr="00743DF3" w:rsidRDefault="00B26588" w:rsidP="000361A4">
            <w:pPr>
              <w:pStyle w:val="Tabellentext"/>
            </w:pPr>
            <w:r>
              <w:t>Operation</w:t>
            </w:r>
          </w:p>
        </w:tc>
        <w:tc>
          <w:tcPr>
            <w:tcW w:w="326" w:type="pct"/>
          </w:tcPr>
          <w:p w14:paraId="174FB0AF" w14:textId="77777777" w:rsidR="000F0644" w:rsidRPr="00743DF3" w:rsidRDefault="00B26588" w:rsidP="000361A4">
            <w:pPr>
              <w:pStyle w:val="Tabellentext"/>
            </w:pPr>
            <w:r>
              <w:t>M</w:t>
            </w:r>
          </w:p>
        </w:tc>
        <w:tc>
          <w:tcPr>
            <w:tcW w:w="1646" w:type="pct"/>
          </w:tcPr>
          <w:p w14:paraId="6739E4D7" w14:textId="77777777" w:rsidR="000F0644" w:rsidRPr="00743DF3" w:rsidRDefault="00B26588" w:rsidP="00177070">
            <w:pPr>
              <w:pStyle w:val="Tabellentext"/>
              <w:ind w:left="453" w:hanging="340"/>
            </w:pPr>
            <w:r>
              <w:t>OPS (amtliche Kodes): http://www.dimdi.de</w:t>
            </w:r>
          </w:p>
        </w:tc>
        <w:tc>
          <w:tcPr>
            <w:tcW w:w="1328" w:type="pct"/>
          </w:tcPr>
          <w:p w14:paraId="330CFFF2" w14:textId="77777777" w:rsidR="000F0644" w:rsidRPr="00743DF3" w:rsidRDefault="00B26588" w:rsidP="000361A4">
            <w:pPr>
              <w:pStyle w:val="Tabellentext"/>
            </w:pPr>
            <w:r>
              <w:t>OPSCHLUESSEL</w:t>
            </w:r>
          </w:p>
        </w:tc>
      </w:tr>
    </w:tbl>
    <w:p w14:paraId="33B849F1" w14:textId="77777777" w:rsidR="00AA6540" w:rsidRDefault="00AA6540">
      <w:pPr>
        <w:sectPr w:rsidR="00AA6540" w:rsidSect="00163BAC">
          <w:headerReference w:type="even" r:id="rId83"/>
          <w:headerReference w:type="default" r:id="rId84"/>
          <w:footerReference w:type="even" r:id="rId85"/>
          <w:footerReference w:type="default" r:id="rId86"/>
          <w:headerReference w:type="first" r:id="rId87"/>
          <w:footerReference w:type="first" r:id="rId88"/>
          <w:pgSz w:w="11906" w:h="16838"/>
          <w:pgMar w:top="1418" w:right="1134" w:bottom="1418" w:left="1701" w:header="454" w:footer="737" w:gutter="0"/>
          <w:cols w:space="708"/>
          <w:docGrid w:linePitch="360"/>
        </w:sectPr>
      </w:pPr>
    </w:p>
    <w:p w14:paraId="3FF97FB0" w14:textId="77777777" w:rsidR="00DD27F7" w:rsidRPr="00DD27F7" w:rsidRDefault="00B26588" w:rsidP="0094520C">
      <w:pPr>
        <w:pStyle w:val="Absatzberschriftebene3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85"/>
      </w:tblGrid>
      <w:tr w:rsidR="000517F0" w14:paraId="46C4927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A4544F" w14:textId="77777777" w:rsidR="000517F0" w:rsidRPr="000517F0" w:rsidRDefault="00B26588" w:rsidP="009A4847">
            <w:pPr>
              <w:pStyle w:val="Tabellenkopf"/>
            </w:pPr>
            <w:r>
              <w:t>ID</w:t>
            </w:r>
          </w:p>
        </w:tc>
        <w:tc>
          <w:tcPr>
            <w:tcW w:w="5885" w:type="dxa"/>
          </w:tcPr>
          <w:p w14:paraId="78433E93" w14:textId="77777777" w:rsidR="000517F0" w:rsidRDefault="00B26588" w:rsidP="000517F0">
            <w:pPr>
              <w:pStyle w:val="Tabellentext"/>
              <w:cnfStyle w:val="000000000000" w:firstRow="0" w:lastRow="0" w:firstColumn="0" w:lastColumn="0" w:oddVBand="0" w:evenVBand="0" w:oddHBand="0" w:evenHBand="0" w:firstRowFirstColumn="0" w:firstRowLastColumn="0" w:lastRowFirstColumn="0" w:lastRowLastColumn="0"/>
            </w:pPr>
            <w:r>
              <w:t>52279</w:t>
            </w:r>
          </w:p>
        </w:tc>
      </w:tr>
      <w:tr w:rsidR="000955B5" w14:paraId="17C674F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341C92" w14:textId="77777777" w:rsidR="000955B5" w:rsidRDefault="00B26588" w:rsidP="009A4847">
            <w:pPr>
              <w:pStyle w:val="Tabellenkopf"/>
            </w:pPr>
            <w:r>
              <w:t>Bezeichnung</w:t>
            </w:r>
          </w:p>
        </w:tc>
        <w:tc>
          <w:tcPr>
            <w:tcW w:w="5885" w:type="dxa"/>
          </w:tcPr>
          <w:p w14:paraId="30390D78" w14:textId="77777777" w:rsidR="000955B5" w:rsidRDefault="00B26588" w:rsidP="000517F0">
            <w:pPr>
              <w:pStyle w:val="Tabellentext"/>
              <w:cnfStyle w:val="000000000000" w:firstRow="0" w:lastRow="0" w:firstColumn="0" w:lastColumn="0" w:oddVBand="0" w:evenVBand="0" w:oddHBand="0" w:evenHBand="0" w:firstRowFirstColumn="0" w:firstRowLastColumn="0" w:lastRowFirstColumn="0" w:lastRowLastColumn="0"/>
            </w:pPr>
            <w:r>
              <w:t>Intraoperative Präparatradiografie oder intraoperative Präparatsonografie bei sonografischer Drahtmarkierung</w:t>
            </w:r>
          </w:p>
        </w:tc>
      </w:tr>
      <w:tr w:rsidR="000955B5" w14:paraId="247736D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81B5F8" w14:textId="77777777" w:rsidR="000955B5" w:rsidRDefault="00B26588" w:rsidP="009A4847">
            <w:pPr>
              <w:pStyle w:val="Tabellenkopf"/>
            </w:pPr>
            <w:r>
              <w:t>Indikatortyp</w:t>
            </w:r>
          </w:p>
        </w:tc>
        <w:tc>
          <w:tcPr>
            <w:tcW w:w="5885" w:type="dxa"/>
          </w:tcPr>
          <w:p w14:paraId="122EB234" w14:textId="77777777" w:rsidR="000955B5" w:rsidRDefault="00B26588"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4E0CEC9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7F36DD" w14:textId="77777777" w:rsidR="000955B5" w:rsidRDefault="00B26588" w:rsidP="000955B5">
            <w:pPr>
              <w:pStyle w:val="Tabellenkopf"/>
            </w:pPr>
            <w:r>
              <w:t>Art des Wertes</w:t>
            </w:r>
          </w:p>
        </w:tc>
        <w:tc>
          <w:tcPr>
            <w:tcW w:w="5885" w:type="dxa"/>
          </w:tcPr>
          <w:p w14:paraId="07687995"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37BD373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DC73A8" w14:textId="77777777" w:rsidR="000955B5" w:rsidRDefault="00B26588" w:rsidP="000955B5">
            <w:pPr>
              <w:pStyle w:val="Tabellenkopf"/>
            </w:pPr>
            <w:r>
              <w:t>Bezug zum Verfahren</w:t>
            </w:r>
          </w:p>
        </w:tc>
        <w:tc>
          <w:tcPr>
            <w:tcW w:w="5885" w:type="dxa"/>
          </w:tcPr>
          <w:p w14:paraId="044DCCFA"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 xml:space="preserve">DeQS </w:t>
            </w:r>
            <w:r>
              <w:br/>
              <w:t>QS-Planung</w:t>
            </w:r>
          </w:p>
        </w:tc>
      </w:tr>
      <w:tr w:rsidR="000955B5" w14:paraId="3584025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FCDD46" w14:textId="77777777" w:rsidR="000955B5" w:rsidRDefault="00B26588" w:rsidP="000955B5">
            <w:pPr>
              <w:pStyle w:val="Tabellenkopf"/>
            </w:pPr>
            <w:r>
              <w:t>Berechnun</w:t>
            </w:r>
            <w:r>
              <w:t>gsart</w:t>
            </w:r>
          </w:p>
        </w:tc>
        <w:tc>
          <w:tcPr>
            <w:tcW w:w="5885" w:type="dxa"/>
          </w:tcPr>
          <w:p w14:paraId="2FC1B686"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589DC69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5A2D94" w14:textId="77777777" w:rsidR="000955B5" w:rsidRDefault="00B26588" w:rsidP="000955B5">
            <w:pPr>
              <w:pStyle w:val="Tabellenkopf"/>
            </w:pPr>
            <w:r>
              <w:t>Referenzbereich 2019</w:t>
            </w:r>
          </w:p>
        </w:tc>
        <w:tc>
          <w:tcPr>
            <w:tcW w:w="5885" w:type="dxa"/>
          </w:tcPr>
          <w:p w14:paraId="3293512C"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49F73C3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D9A019" w14:textId="77777777" w:rsidR="000955B5" w:rsidRDefault="00B26588" w:rsidP="00CA48E9">
            <w:pPr>
              <w:pStyle w:val="Tabellenkopf"/>
            </w:pPr>
            <w:r w:rsidRPr="00E37ACC">
              <w:t xml:space="preserve">Referenzbereich </w:t>
            </w:r>
            <w:r>
              <w:t>2018</w:t>
            </w:r>
          </w:p>
        </w:tc>
        <w:tc>
          <w:tcPr>
            <w:tcW w:w="5885" w:type="dxa"/>
          </w:tcPr>
          <w:p w14:paraId="32DFACDC"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34B9C8F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CE61C7" w14:textId="77777777" w:rsidR="000955B5" w:rsidRDefault="00B26588" w:rsidP="000955B5">
            <w:pPr>
              <w:pStyle w:val="Tabellenkopf"/>
            </w:pPr>
            <w:r>
              <w:t>Erläuterung zum Referenzbereich 2019</w:t>
            </w:r>
          </w:p>
        </w:tc>
        <w:tc>
          <w:tcPr>
            <w:tcW w:w="5885" w:type="dxa"/>
          </w:tcPr>
          <w:p w14:paraId="0489C791"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D7F6C2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5F638D" w14:textId="77777777" w:rsidR="000955B5" w:rsidRDefault="00B26588" w:rsidP="000955B5">
            <w:pPr>
              <w:pStyle w:val="Tabellenkopf"/>
            </w:pPr>
            <w:r>
              <w:t>Erläuterung zum Strukturierten Dialog bzw. Stellungnahmeverfahren 2019</w:t>
            </w:r>
          </w:p>
        </w:tc>
        <w:tc>
          <w:tcPr>
            <w:tcW w:w="5885" w:type="dxa"/>
          </w:tcPr>
          <w:p w14:paraId="247AFE6D"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Die prä- oder intraoperative Markierung soll insbesondere bei nicht</w:t>
            </w:r>
            <w:r>
              <w:t xml:space="preserve"> tastbaren Veränderungen (unabhängig von der vermuteten Dignität) mit der Methode erfolgen, mit der der Befund eindeutig darstellbar ist. Der Nachweis einer adäquaten Resektion ist intraoperativ durch Präparatradiografie oder Präparatsonografie zu erbringe</w:t>
            </w:r>
            <w:r>
              <w:t>n (unabhängig von der vermuteten Dignität).</w:t>
            </w:r>
          </w:p>
        </w:tc>
      </w:tr>
      <w:tr w:rsidR="000955B5" w14:paraId="6FC32DA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64AB65" w14:textId="77777777" w:rsidR="000955B5" w:rsidRDefault="00B26588" w:rsidP="000955B5">
            <w:pPr>
              <w:pStyle w:val="Tabellenkopf"/>
            </w:pPr>
            <w:r w:rsidRPr="00E37ACC">
              <w:t>Methode der Risikoadjustierung</w:t>
            </w:r>
          </w:p>
        </w:tc>
        <w:tc>
          <w:tcPr>
            <w:tcW w:w="5885" w:type="dxa"/>
          </w:tcPr>
          <w:p w14:paraId="7D10275E"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41D64CE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BAED62" w14:textId="77777777" w:rsidR="000955B5" w:rsidRPr="00E37ACC" w:rsidRDefault="00B26588" w:rsidP="000955B5">
            <w:pPr>
              <w:pStyle w:val="Tabellenkopf"/>
            </w:pPr>
            <w:r>
              <w:t>Erläuterung der Risikoadjustierung</w:t>
            </w:r>
          </w:p>
        </w:tc>
        <w:tc>
          <w:tcPr>
            <w:tcW w:w="5885" w:type="dxa"/>
          </w:tcPr>
          <w:p w14:paraId="7731855E"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0ADCF5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51072B" w14:textId="77777777" w:rsidR="000955B5" w:rsidRPr="00E37ACC" w:rsidRDefault="00B26588" w:rsidP="000955B5">
            <w:pPr>
              <w:pStyle w:val="Tabellenkopf"/>
            </w:pPr>
            <w:r w:rsidRPr="00E37ACC">
              <w:t>Rechenregeln</w:t>
            </w:r>
          </w:p>
        </w:tc>
        <w:tc>
          <w:tcPr>
            <w:tcW w:w="5885" w:type="dxa"/>
          </w:tcPr>
          <w:p w14:paraId="208CE0E1" w14:textId="77777777" w:rsidR="000955B5" w:rsidRPr="00897EAC" w:rsidRDefault="00B2658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79BCC90"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Operationen mit intraoperativer Präparatradiografie oder intraoperativer Präparatsonografie</w:t>
            </w:r>
          </w:p>
          <w:p w14:paraId="0F038C54" w14:textId="77777777" w:rsidR="000955B5" w:rsidRPr="00897EAC" w:rsidRDefault="00B2658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62B2818"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Alle brusterhaltenden Operationen mit präoperativer Drahtmarkierung gesteuert durch Sonografie</w:t>
            </w:r>
          </w:p>
        </w:tc>
      </w:tr>
      <w:tr w:rsidR="000955B5" w14:paraId="5E2F136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F77C3D" w14:textId="77777777" w:rsidR="000955B5" w:rsidRPr="00E37ACC" w:rsidRDefault="00B26588" w:rsidP="000955B5">
            <w:pPr>
              <w:pStyle w:val="Tabellenkopf"/>
            </w:pPr>
            <w:r w:rsidRPr="00E37ACC">
              <w:t>Erläuterung der Rechenregel</w:t>
            </w:r>
          </w:p>
        </w:tc>
        <w:tc>
          <w:tcPr>
            <w:tcW w:w="5885" w:type="dxa"/>
          </w:tcPr>
          <w:p w14:paraId="0F662F3E"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Aus dem Nenner ausgeschlossen wer</w:t>
            </w:r>
            <w:r>
              <w:t>den Mastektomien (OPS-Kode aus der Liste OPS_Mastektomie). Nicht aus dem Nenner ausgeschlossen werden Mastektomien, wenn sie in Kombination mit einer brusterhaltenden Operation (OPS-Kode aus der Liste OPS_BET UND OPS-Kode aus der Liste OPS_Mastektomie) sta</w:t>
            </w:r>
            <w:r>
              <w:t>ttfinden.</w:t>
            </w:r>
          </w:p>
        </w:tc>
      </w:tr>
      <w:tr w:rsidR="000955B5" w14:paraId="5EEA971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07FA88" w14:textId="77777777" w:rsidR="000955B5" w:rsidRPr="00E37ACC" w:rsidRDefault="00B26588" w:rsidP="000955B5">
            <w:pPr>
              <w:pStyle w:val="Tabellenkopf"/>
            </w:pPr>
            <w:r w:rsidRPr="00E37ACC">
              <w:t>Teildatensatzbezug</w:t>
            </w:r>
          </w:p>
        </w:tc>
        <w:tc>
          <w:tcPr>
            <w:tcW w:w="5885" w:type="dxa"/>
          </w:tcPr>
          <w:p w14:paraId="00232261"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18/1:O</w:t>
            </w:r>
          </w:p>
        </w:tc>
      </w:tr>
      <w:tr w:rsidR="000955B5" w14:paraId="55FB9D5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B31B81" w14:textId="77777777" w:rsidR="000955B5" w:rsidRPr="00E37ACC" w:rsidRDefault="00B26588" w:rsidP="000955B5">
            <w:pPr>
              <w:pStyle w:val="Tabellenkopf"/>
            </w:pPr>
            <w:r w:rsidRPr="00E37ACC">
              <w:t>Zähler (Formel)</w:t>
            </w:r>
          </w:p>
        </w:tc>
        <w:tc>
          <w:tcPr>
            <w:tcW w:w="5885" w:type="dxa"/>
          </w:tcPr>
          <w:p w14:paraId="3A331D66" w14:textId="77777777" w:rsidR="000955B5" w:rsidRPr="00955893" w:rsidRDefault="00B2658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RADIOSONOGRAPHIE %in% c(1,2)</w:t>
            </w:r>
          </w:p>
        </w:tc>
      </w:tr>
      <w:tr w:rsidR="00CA3AE5" w14:paraId="0C4CB7B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D09AF4" w14:textId="77777777" w:rsidR="00CA3AE5" w:rsidRPr="00E37ACC" w:rsidRDefault="00B26588" w:rsidP="00CA3AE5">
            <w:pPr>
              <w:pStyle w:val="Tabellenkopf"/>
            </w:pPr>
            <w:r w:rsidRPr="00E37ACC">
              <w:t>Nenner (Formel)</w:t>
            </w:r>
          </w:p>
        </w:tc>
        <w:tc>
          <w:tcPr>
            <w:tcW w:w="5885" w:type="dxa"/>
          </w:tcPr>
          <w:p w14:paraId="4DD555E3" w14:textId="77777777" w:rsidR="00CA3AE5" w:rsidRPr="00955893" w:rsidRDefault="00B2658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PRAEOPMARKIERUNG %==% 2 &amp; (!(OPSCHLUESSEL %any_like% LST$OPS_Mastektomie) | </w:t>
            </w:r>
            <w:r>
              <w:rPr>
                <w:rStyle w:val="Code"/>
              </w:rPr>
              <w:br/>
            </w:r>
            <w:r>
              <w:rPr>
                <w:rStyle w:val="Code"/>
              </w:rPr>
              <w:t>(OPSCHLUESSEL %any_like% LST$OPS_Mastektomie &amp; OPSCHLUESSEL %any_like% LST$OPS_BET))</w:t>
            </w:r>
          </w:p>
        </w:tc>
      </w:tr>
      <w:tr w:rsidR="00CA3AE5" w14:paraId="115043A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319211" w14:textId="77777777" w:rsidR="00CA3AE5" w:rsidRPr="00E37ACC" w:rsidRDefault="00B26588" w:rsidP="00CA3AE5">
            <w:pPr>
              <w:pStyle w:val="Tabellenkopf"/>
            </w:pPr>
            <w:r w:rsidRPr="00E37ACC">
              <w:t>Verwendete Funktionen</w:t>
            </w:r>
          </w:p>
        </w:tc>
        <w:tc>
          <w:tcPr>
            <w:tcW w:w="5885" w:type="dxa"/>
          </w:tcPr>
          <w:p w14:paraId="66BD9028" w14:textId="77777777" w:rsidR="00926BD3" w:rsidRPr="00926BD3" w:rsidRDefault="00B26588"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3717474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3FE71C" w14:textId="77777777" w:rsidR="00CA3AE5" w:rsidRPr="00E37ACC" w:rsidRDefault="00B26588" w:rsidP="00CA3AE5">
            <w:pPr>
              <w:pStyle w:val="Tabellenkopf"/>
            </w:pPr>
            <w:r w:rsidRPr="00E37ACC">
              <w:t>Verwendete Listen</w:t>
            </w:r>
          </w:p>
        </w:tc>
        <w:tc>
          <w:tcPr>
            <w:tcW w:w="5885" w:type="dxa"/>
          </w:tcPr>
          <w:p w14:paraId="6191F2AA" w14:textId="77777777" w:rsidR="00CA3AE5" w:rsidRPr="00926BD3" w:rsidRDefault="00B26588" w:rsidP="00AA7D5D">
            <w:pPr>
              <w:pStyle w:val="CodeOhneSilbentrennung"/>
              <w:cnfStyle w:val="000000000000" w:firstRow="0" w:lastRow="0" w:firstColumn="0" w:lastColumn="0" w:oddVBand="0" w:evenVBand="0" w:oddHBand="0" w:evenHBand="0" w:firstRowFirstColumn="0" w:firstRowLastColumn="0" w:lastRowFirstColumn="0" w:lastRowLastColumn="0"/>
            </w:pPr>
            <w:r>
              <w:t>OPS_BET</w:t>
            </w:r>
            <w:r>
              <w:br/>
              <w:t>OPS_Mastektomie</w:t>
            </w:r>
          </w:p>
        </w:tc>
      </w:tr>
      <w:tr w:rsidR="00CA3AE5" w14:paraId="2C5061B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15B793" w14:textId="77777777" w:rsidR="00CA3AE5" w:rsidRPr="00E37ACC" w:rsidRDefault="00B26588" w:rsidP="00CA3AE5">
            <w:pPr>
              <w:pStyle w:val="Tabellenkopf"/>
            </w:pPr>
            <w:r>
              <w:t>Darstellung</w:t>
            </w:r>
          </w:p>
        </w:tc>
        <w:tc>
          <w:tcPr>
            <w:tcW w:w="5885" w:type="dxa"/>
          </w:tcPr>
          <w:p w14:paraId="43303AE6" w14:textId="77777777" w:rsidR="00CA3AE5" w:rsidRPr="00DD70A1" w:rsidRDefault="00B2658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116301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C2AE36" w14:textId="77777777" w:rsidR="00CA3AE5" w:rsidRPr="00E37ACC" w:rsidRDefault="00B26588" w:rsidP="00CA3AE5">
            <w:pPr>
              <w:pStyle w:val="Tabellenkopf"/>
            </w:pPr>
            <w:r>
              <w:t>Grafik</w:t>
            </w:r>
          </w:p>
        </w:tc>
        <w:tc>
          <w:tcPr>
            <w:tcW w:w="5885" w:type="dxa"/>
          </w:tcPr>
          <w:p w14:paraId="21A20E95" w14:textId="77777777" w:rsidR="00CA3AE5" w:rsidRPr="00DD70A1" w:rsidRDefault="00B2658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C1F49B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40950A" w14:textId="77777777" w:rsidR="00CA3AE5" w:rsidRPr="00E37ACC" w:rsidRDefault="00B26588" w:rsidP="00CA3AE5">
            <w:pPr>
              <w:pStyle w:val="Tabellenkopf"/>
            </w:pPr>
            <w:r>
              <w:t>Vergleichbarkeit mit Vorjahresergebnissen</w:t>
            </w:r>
          </w:p>
        </w:tc>
        <w:tc>
          <w:tcPr>
            <w:tcW w:w="5885" w:type="dxa"/>
          </w:tcPr>
          <w:p w14:paraId="67A26591" w14:textId="77777777" w:rsidR="00CA3AE5" w:rsidRDefault="00B26588" w:rsidP="00CA3AE5">
            <w:pPr>
              <w:pStyle w:val="Tabellentext"/>
              <w:cnfStyle w:val="000000000000" w:firstRow="0" w:lastRow="0" w:firstColumn="0" w:lastColumn="0" w:oddVBand="0" w:evenVBand="0" w:oddHBand="0" w:evenHBand="0" w:firstRowFirstColumn="0" w:firstRowLastColumn="0" w:lastRowFirstColumn="0" w:lastRowLastColumn="0"/>
            </w:pPr>
            <w:r>
              <w:t>Nicht vergleichbar</w:t>
            </w:r>
          </w:p>
        </w:tc>
      </w:tr>
    </w:tbl>
    <w:p w14:paraId="375BA362" w14:textId="77777777" w:rsidR="009E1781" w:rsidRDefault="00B26588" w:rsidP="00AA7E2B">
      <w:pPr>
        <w:pStyle w:val="Tabellentext"/>
        <w:spacing w:before="0" w:after="0" w:line="20" w:lineRule="exact"/>
        <w:ind w:left="0" w:right="0"/>
      </w:pPr>
    </w:p>
    <w:p w14:paraId="5197BF64" w14:textId="77777777" w:rsidR="00AA6540" w:rsidRDefault="00AA6540">
      <w:pPr>
        <w:sectPr w:rsidR="00AA6540" w:rsidSect="00AD6E6F">
          <w:pgSz w:w="11906" w:h="16838"/>
          <w:pgMar w:top="1418" w:right="1134" w:bottom="1418" w:left="1701" w:header="454" w:footer="737" w:gutter="0"/>
          <w:cols w:space="708"/>
          <w:docGrid w:linePitch="360"/>
        </w:sectPr>
      </w:pPr>
    </w:p>
    <w:p w14:paraId="45964288" w14:textId="77777777" w:rsidR="00D40AF7" w:rsidRDefault="00B26588" w:rsidP="00CC206C">
      <w:pPr>
        <w:pStyle w:val="Absatzberschriftebene2nurinNavigation"/>
      </w:pPr>
      <w:r>
        <w:lastRenderedPageBreak/>
        <w:t>Literatur</w:t>
      </w:r>
    </w:p>
    <w:p w14:paraId="30834821" w14:textId="77777777" w:rsidR="00370A14" w:rsidRPr="00370A14" w:rsidRDefault="00B26588" w:rsidP="00B749F9">
      <w:pPr>
        <w:pStyle w:val="Literatur"/>
      </w:pPr>
      <w:r>
        <w:t xml:space="preserve">Leitlinienprogramm Onkologie der AWMF [Arbeitsgemeinschaft der Wissenschaftlichen Medizinischen Fachgesellschaften], DKG [Deutsche Krebsgesellschaft] und DKH [Deutschen Krebshilfe] (2019): AWMF-Registernummer 032-045OL. </w:t>
      </w:r>
      <w:r>
        <w:t>S3-Leitlinie: Früherkennung, Diagnostik, Therapie und Nachsorge des Mammakarzinoms. Langversion 4.2. Stand: August 2019. Berlin: AWMF [Arbeitsgemeinschaft der Wissenschaftlichen Medizinischen Fachgesellschaften]. URL: https://www.awmf.org/uploads/tx_szleit</w:t>
      </w:r>
      <w:r>
        <w:t>linien/032-045OLl_S3_Mammakarzinom_2019-08.pdf (abgerufen am: 14.10.2019).</w:t>
      </w:r>
    </w:p>
    <w:p w14:paraId="3772E2F8" w14:textId="77777777" w:rsidR="00AA6540" w:rsidRDefault="00AA6540">
      <w:pPr>
        <w:sectPr w:rsidR="00AA6540" w:rsidSect="00AA7698">
          <w:headerReference w:type="even" r:id="rId89"/>
          <w:headerReference w:type="default" r:id="rId90"/>
          <w:footerReference w:type="even" r:id="rId91"/>
          <w:footerReference w:type="default" r:id="rId92"/>
          <w:headerReference w:type="first" r:id="rId93"/>
          <w:footerReference w:type="first" r:id="rId94"/>
          <w:pgSz w:w="11906" w:h="16838"/>
          <w:pgMar w:top="1418" w:right="1134" w:bottom="1418" w:left="1701" w:header="454" w:footer="737" w:gutter="0"/>
          <w:cols w:space="708"/>
          <w:docGrid w:linePitch="360"/>
        </w:sectPr>
      </w:pPr>
    </w:p>
    <w:p w14:paraId="4D7A1AC9" w14:textId="77777777" w:rsidR="006D1B0D" w:rsidRDefault="00B26588" w:rsidP="0004540C">
      <w:pPr>
        <w:pStyle w:val="berschrift1ohneGliederung"/>
      </w:pPr>
      <w:bookmarkStart w:id="200" w:name="_Toc38892875"/>
      <w:r>
        <w:lastRenderedPageBreak/>
        <w:t>2163: Primäre Axilladissektion bei DCIS</w:t>
      </w:r>
      <w:bookmarkEnd w:id="200"/>
    </w:p>
    <w:tbl>
      <w:tblPr>
        <w:tblStyle w:val="IQTIGStandard"/>
        <w:tblW w:w="5000" w:type="pct"/>
        <w:tblLook w:val="0480" w:firstRow="0" w:lastRow="0" w:firstColumn="1" w:lastColumn="0" w:noHBand="0" w:noVBand="1"/>
      </w:tblPr>
      <w:tblGrid>
        <w:gridCol w:w="1985"/>
        <w:gridCol w:w="7086"/>
      </w:tblGrid>
      <w:tr w:rsidR="00AF0AAF" w:rsidRPr="00743DF3" w14:paraId="166A60C1"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606270ED" w14:textId="77777777" w:rsidR="00AF0AAF" w:rsidRPr="00743DF3" w:rsidRDefault="00B26588" w:rsidP="002E7D86">
            <w:pPr>
              <w:pStyle w:val="Tabellenkopf"/>
            </w:pPr>
            <w:r>
              <w:t>Qualitätsz</w:t>
            </w:r>
            <w:r>
              <w:t>iel</w:t>
            </w:r>
          </w:p>
        </w:tc>
        <w:tc>
          <w:tcPr>
            <w:tcW w:w="3906" w:type="pct"/>
            <w:tcBorders>
              <w:top w:val="single" w:sz="8" w:space="0" w:color="005051"/>
              <w:left w:val="nil"/>
              <w:bottom w:val="single" w:sz="4" w:space="0" w:color="auto"/>
            </w:tcBorders>
          </w:tcPr>
          <w:p w14:paraId="3B93211E" w14:textId="77777777" w:rsidR="00AF0AAF" w:rsidRPr="00743DF3" w:rsidRDefault="00B26588" w:rsidP="00152136">
            <w:pPr>
              <w:pStyle w:val="Tabellentext"/>
            </w:pPr>
            <w:r>
              <w:t>Möglichst wenige Patientinnen und Patienten mit primärer Axilladissektion bei DCIS</w:t>
            </w:r>
          </w:p>
        </w:tc>
      </w:tr>
    </w:tbl>
    <w:p w14:paraId="0A0E9253" w14:textId="77777777" w:rsidR="00AF0AAF" w:rsidRDefault="00B26588" w:rsidP="00E40CDC">
      <w:pPr>
        <w:pStyle w:val="Absatzberschriftebene2nurinNavigation"/>
      </w:pPr>
      <w:r>
        <w:t>Hintergrund</w:t>
      </w:r>
    </w:p>
    <w:p w14:paraId="6C103532" w14:textId="77777777" w:rsidR="00370A14" w:rsidRPr="00370A14" w:rsidRDefault="00B26588" w:rsidP="00A64D53">
      <w:pPr>
        <w:pStyle w:val="Standardlinksbndig"/>
      </w:pPr>
      <w:r>
        <w:t xml:space="preserve">Eine primäre Axilladissektion soll bei Vorliegen eines DCIS aufgrund der hohen Morbidität bei fehlendem Patientennutzen nicht durchgeführt werden (Leitlinienprogramm Onkologie der AWMF, DKG und DKH 2019: 81, 336, Lyman et al. 2017, NZGG 2009: 137-138, AGO </w:t>
      </w:r>
      <w:r>
        <w:t xml:space="preserve">2019: 193). </w:t>
      </w:r>
      <w:r>
        <w:br/>
        <w:t xml:space="preserve"> </w:t>
      </w:r>
      <w:r>
        <w:br/>
        <w:t>Dem Indikator liegt folgendes Statement der interdisziplinären S3-Leitlinie für die Früherkennung, Diagnostik, Therapie und Nachsorge des Mammakarzinoms zugrunde: 4.10.</w:t>
      </w:r>
    </w:p>
    <w:p w14:paraId="44D59E19" w14:textId="77777777" w:rsidR="00AA6540" w:rsidRDefault="00AA6540">
      <w:pPr>
        <w:sectPr w:rsidR="00AA6540" w:rsidSect="000A3778">
          <w:headerReference w:type="even" r:id="rId95"/>
          <w:headerReference w:type="default" r:id="rId96"/>
          <w:footerReference w:type="even" r:id="rId97"/>
          <w:footerReference w:type="default" r:id="rId98"/>
          <w:headerReference w:type="first" r:id="rId99"/>
          <w:footerReference w:type="first" r:id="rId100"/>
          <w:pgSz w:w="11906" w:h="16838"/>
          <w:pgMar w:top="1418" w:right="1134" w:bottom="1418" w:left="1701" w:header="454" w:footer="737" w:gutter="0"/>
          <w:cols w:space="708"/>
          <w:docGrid w:linePitch="360"/>
        </w:sectPr>
      </w:pPr>
    </w:p>
    <w:p w14:paraId="521F0451" w14:textId="77777777" w:rsidR="000F0644" w:rsidRDefault="00B26588" w:rsidP="00447106">
      <w:pPr>
        <w:pStyle w:val="Absatzberschriftebene2nurinNavigation"/>
      </w:pPr>
      <w:r>
        <w:lastRenderedPageBreak/>
        <w:t>Verwendete Datenfelder</w:t>
      </w:r>
    </w:p>
    <w:p w14:paraId="0AF56C19" w14:textId="77777777" w:rsidR="001046CA" w:rsidRPr="00840C92" w:rsidRDefault="00B26588"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5944CF9"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0440B84D" w14:textId="77777777" w:rsidR="000F0644" w:rsidRPr="009E2B0C" w:rsidRDefault="00B26588" w:rsidP="000361A4">
            <w:pPr>
              <w:pStyle w:val="Tabellenkopf"/>
            </w:pPr>
            <w:r>
              <w:t>Item</w:t>
            </w:r>
          </w:p>
        </w:tc>
        <w:tc>
          <w:tcPr>
            <w:tcW w:w="1075" w:type="pct"/>
          </w:tcPr>
          <w:p w14:paraId="41EB24CF" w14:textId="77777777" w:rsidR="000F0644" w:rsidRPr="009E2B0C" w:rsidRDefault="00B26588" w:rsidP="000361A4">
            <w:pPr>
              <w:pStyle w:val="Tabellenkopf"/>
            </w:pPr>
            <w:r>
              <w:t>Bezeichnung</w:t>
            </w:r>
          </w:p>
        </w:tc>
        <w:tc>
          <w:tcPr>
            <w:tcW w:w="326" w:type="pct"/>
          </w:tcPr>
          <w:p w14:paraId="74EFF3EF" w14:textId="77777777" w:rsidR="000F0644" w:rsidRPr="009E2B0C" w:rsidRDefault="00B26588" w:rsidP="000361A4">
            <w:pPr>
              <w:pStyle w:val="Tabellenkopf"/>
            </w:pPr>
            <w:r>
              <w:t>M/K</w:t>
            </w:r>
          </w:p>
        </w:tc>
        <w:tc>
          <w:tcPr>
            <w:tcW w:w="1646" w:type="pct"/>
          </w:tcPr>
          <w:p w14:paraId="346E16C1" w14:textId="77777777" w:rsidR="000F0644" w:rsidRPr="009E2B0C" w:rsidRDefault="00B26588" w:rsidP="000361A4">
            <w:pPr>
              <w:pStyle w:val="Tabellenkopf"/>
            </w:pPr>
            <w:r>
              <w:t>Schlüssel/Formel</w:t>
            </w:r>
          </w:p>
        </w:tc>
        <w:tc>
          <w:tcPr>
            <w:tcW w:w="1328" w:type="pct"/>
          </w:tcPr>
          <w:p w14:paraId="7E6BB88F" w14:textId="77777777" w:rsidR="000F0644" w:rsidRPr="009E2B0C" w:rsidRDefault="00B26588" w:rsidP="000361A4">
            <w:pPr>
              <w:pStyle w:val="Tabellenkopf"/>
            </w:pPr>
            <w:r>
              <w:t>Feldname</w:t>
            </w:r>
            <w:r>
              <w:t xml:space="preserve">  </w:t>
            </w:r>
          </w:p>
        </w:tc>
      </w:tr>
      <w:tr w:rsidR="00275B01" w:rsidRPr="00743DF3" w14:paraId="64BCCCF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559AC39" w14:textId="77777777" w:rsidR="000F0644" w:rsidRPr="00743DF3" w:rsidRDefault="00B26588" w:rsidP="000361A4">
            <w:pPr>
              <w:pStyle w:val="Tabellentext"/>
            </w:pPr>
            <w:r>
              <w:t>12:BRUST</w:t>
            </w:r>
          </w:p>
        </w:tc>
        <w:tc>
          <w:tcPr>
            <w:tcW w:w="1075" w:type="pct"/>
          </w:tcPr>
          <w:p w14:paraId="7C30D049" w14:textId="77777777" w:rsidR="000F0644" w:rsidRPr="00743DF3" w:rsidRDefault="00B26588" w:rsidP="000361A4">
            <w:pPr>
              <w:pStyle w:val="Tabellentext"/>
            </w:pPr>
            <w:r>
              <w:t>Erkrankung an dieser Brust</w:t>
            </w:r>
          </w:p>
        </w:tc>
        <w:tc>
          <w:tcPr>
            <w:tcW w:w="326" w:type="pct"/>
          </w:tcPr>
          <w:p w14:paraId="77B36898" w14:textId="77777777" w:rsidR="000F0644" w:rsidRPr="00743DF3" w:rsidRDefault="00B26588" w:rsidP="000361A4">
            <w:pPr>
              <w:pStyle w:val="Tabellentext"/>
            </w:pPr>
            <w:r>
              <w:t>M</w:t>
            </w:r>
          </w:p>
        </w:tc>
        <w:tc>
          <w:tcPr>
            <w:tcW w:w="1646" w:type="pct"/>
          </w:tcPr>
          <w:p w14:paraId="38C07499" w14:textId="77777777" w:rsidR="000F0644" w:rsidRPr="00743DF3" w:rsidRDefault="00B26588" w:rsidP="00177070">
            <w:pPr>
              <w:pStyle w:val="Tabellentext"/>
              <w:ind w:left="453" w:hanging="340"/>
            </w:pPr>
            <w:r>
              <w:t>1 =</w:t>
            </w:r>
            <w:r>
              <w:tab/>
              <w:t>Primärerkrankung</w:t>
            </w:r>
          </w:p>
          <w:p w14:paraId="4A45E248" w14:textId="77777777" w:rsidR="000F0644" w:rsidRPr="00743DF3" w:rsidRDefault="00B26588" w:rsidP="00177070">
            <w:pPr>
              <w:pStyle w:val="Tabellentext"/>
              <w:ind w:left="453" w:hanging="340"/>
            </w:pPr>
            <w:r>
              <w:t>2 =</w:t>
            </w:r>
            <w:r>
              <w:tab/>
              <w:t>lokoregionäres Rezidiv nach BET</w:t>
            </w:r>
          </w:p>
          <w:p w14:paraId="7606AFAE" w14:textId="77777777" w:rsidR="000F0644" w:rsidRPr="00743DF3" w:rsidRDefault="00B26588" w:rsidP="00177070">
            <w:pPr>
              <w:pStyle w:val="Tabellentext"/>
              <w:ind w:left="453" w:hanging="340"/>
            </w:pPr>
            <w:r>
              <w:t>3 =</w:t>
            </w:r>
            <w:r>
              <w:tab/>
              <w:t>lokoregionäres Rezidiv nach Mastektomie</w:t>
            </w:r>
          </w:p>
          <w:p w14:paraId="798EAA02" w14:textId="77777777" w:rsidR="000F0644" w:rsidRPr="00743DF3" w:rsidRDefault="00B26588" w:rsidP="00177070">
            <w:pPr>
              <w:pStyle w:val="Tabellentext"/>
              <w:ind w:left="453" w:hanging="340"/>
            </w:pPr>
            <w:r>
              <w:t>4 =</w:t>
            </w:r>
            <w:r>
              <w:tab/>
              <w:t>ausschließlich sekundäre plastische Rekonstruktion</w:t>
            </w:r>
          </w:p>
          <w:p w14:paraId="711CFC0B" w14:textId="77777777" w:rsidR="000F0644" w:rsidRPr="00743DF3" w:rsidRDefault="00B26588" w:rsidP="00177070">
            <w:pPr>
              <w:pStyle w:val="Tabellentext"/>
              <w:ind w:left="453" w:hanging="340"/>
            </w:pPr>
            <w:r>
              <w:t>5 =</w:t>
            </w:r>
            <w:r>
              <w:tab/>
              <w:t>prophylaktische Mastektomie</w:t>
            </w:r>
          </w:p>
          <w:p w14:paraId="7FFE32CB" w14:textId="77777777" w:rsidR="000F0644" w:rsidRPr="00743DF3" w:rsidRDefault="00B26588" w:rsidP="00177070">
            <w:pPr>
              <w:pStyle w:val="Tabellentext"/>
              <w:ind w:left="453" w:hanging="340"/>
            </w:pPr>
            <w:r>
              <w:t>6 =</w:t>
            </w:r>
            <w:r>
              <w:tab/>
              <w:t>Fernmetastase</w:t>
            </w:r>
          </w:p>
        </w:tc>
        <w:tc>
          <w:tcPr>
            <w:tcW w:w="1328" w:type="pct"/>
          </w:tcPr>
          <w:p w14:paraId="55EF9F3D" w14:textId="77777777" w:rsidR="000F0644" w:rsidRPr="00743DF3" w:rsidRDefault="00B26588" w:rsidP="000361A4">
            <w:pPr>
              <w:pStyle w:val="Tabellentext"/>
            </w:pPr>
            <w:r>
              <w:t>ARTERKRANK</w:t>
            </w:r>
          </w:p>
        </w:tc>
      </w:tr>
      <w:tr w:rsidR="00275B01" w:rsidRPr="00743DF3" w14:paraId="1109F9F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A10D9FB" w14:textId="77777777" w:rsidR="000F0644" w:rsidRPr="00743DF3" w:rsidRDefault="00B26588" w:rsidP="000361A4">
            <w:pPr>
              <w:pStyle w:val="Tabellentext"/>
            </w:pPr>
            <w:r>
              <w:t>19:BRUST</w:t>
            </w:r>
          </w:p>
        </w:tc>
        <w:tc>
          <w:tcPr>
            <w:tcW w:w="1075" w:type="pct"/>
          </w:tcPr>
          <w:p w14:paraId="33874462" w14:textId="77777777" w:rsidR="000F0644" w:rsidRPr="00743DF3" w:rsidRDefault="00B26588" w:rsidP="000361A4">
            <w:pPr>
              <w:pStyle w:val="Tabellentext"/>
            </w:pPr>
            <w:r>
              <w:t>maligne Neoplasie</w:t>
            </w:r>
          </w:p>
        </w:tc>
        <w:tc>
          <w:tcPr>
            <w:tcW w:w="326" w:type="pct"/>
          </w:tcPr>
          <w:p w14:paraId="6757210A" w14:textId="77777777" w:rsidR="000F0644" w:rsidRPr="00743DF3" w:rsidRDefault="00B26588" w:rsidP="000361A4">
            <w:pPr>
              <w:pStyle w:val="Tabellentext"/>
            </w:pPr>
            <w:r>
              <w:t>K</w:t>
            </w:r>
          </w:p>
        </w:tc>
        <w:tc>
          <w:tcPr>
            <w:tcW w:w="1646" w:type="pct"/>
          </w:tcPr>
          <w:p w14:paraId="149B7ABD" w14:textId="77777777" w:rsidR="000F0644" w:rsidRPr="00743DF3" w:rsidRDefault="00B26588" w:rsidP="00177070">
            <w:pPr>
              <w:pStyle w:val="Tabellentext"/>
              <w:ind w:left="453" w:hanging="340"/>
            </w:pPr>
            <w:r>
              <w:t>s. Anhang: ICDO3Mamma</w:t>
            </w:r>
          </w:p>
        </w:tc>
        <w:tc>
          <w:tcPr>
            <w:tcW w:w="1328" w:type="pct"/>
          </w:tcPr>
          <w:p w14:paraId="2BC07309" w14:textId="77777777" w:rsidR="000F0644" w:rsidRPr="00743DF3" w:rsidRDefault="00B26588" w:rsidP="000361A4">
            <w:pPr>
              <w:pStyle w:val="Tabellentext"/>
            </w:pPr>
            <w:r>
              <w:t>PRAEICDO3</w:t>
            </w:r>
          </w:p>
        </w:tc>
      </w:tr>
      <w:tr w:rsidR="00275B01" w:rsidRPr="00743DF3" w14:paraId="3B65B4A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6C7161A" w14:textId="77777777" w:rsidR="000F0644" w:rsidRPr="00743DF3" w:rsidRDefault="00B26588" w:rsidP="000361A4">
            <w:pPr>
              <w:pStyle w:val="Tabellentext"/>
            </w:pPr>
            <w:r>
              <w:t>30:BRUST</w:t>
            </w:r>
          </w:p>
        </w:tc>
        <w:tc>
          <w:tcPr>
            <w:tcW w:w="1075" w:type="pct"/>
          </w:tcPr>
          <w:p w14:paraId="5EA7C513" w14:textId="77777777" w:rsidR="000F0644" w:rsidRPr="00743DF3" w:rsidRDefault="00B26588" w:rsidP="000361A4">
            <w:pPr>
              <w:pStyle w:val="Tabellentext"/>
            </w:pPr>
            <w:r>
              <w:t>maligne Neoplasie</w:t>
            </w:r>
          </w:p>
        </w:tc>
        <w:tc>
          <w:tcPr>
            <w:tcW w:w="326" w:type="pct"/>
          </w:tcPr>
          <w:p w14:paraId="65405DBD" w14:textId="77777777" w:rsidR="000F0644" w:rsidRPr="00743DF3" w:rsidRDefault="00B26588" w:rsidP="000361A4">
            <w:pPr>
              <w:pStyle w:val="Tabellentext"/>
            </w:pPr>
            <w:r>
              <w:t>K</w:t>
            </w:r>
          </w:p>
        </w:tc>
        <w:tc>
          <w:tcPr>
            <w:tcW w:w="1646" w:type="pct"/>
          </w:tcPr>
          <w:p w14:paraId="715914D1" w14:textId="77777777" w:rsidR="000F0644" w:rsidRPr="00743DF3" w:rsidRDefault="00B26588" w:rsidP="00177070">
            <w:pPr>
              <w:pStyle w:val="Tabellentext"/>
              <w:ind w:left="453" w:hanging="340"/>
            </w:pPr>
            <w:r>
              <w:t>s. Anhang: ICDO3Mamma</w:t>
            </w:r>
          </w:p>
        </w:tc>
        <w:tc>
          <w:tcPr>
            <w:tcW w:w="1328" w:type="pct"/>
          </w:tcPr>
          <w:p w14:paraId="01808B1E" w14:textId="77777777" w:rsidR="000F0644" w:rsidRPr="00743DF3" w:rsidRDefault="00B26588" w:rsidP="000361A4">
            <w:pPr>
              <w:pStyle w:val="Tabellentext"/>
            </w:pPr>
            <w:r>
              <w:t>POSTICDO3</w:t>
            </w:r>
          </w:p>
        </w:tc>
      </w:tr>
      <w:tr w:rsidR="00275B01" w:rsidRPr="00743DF3" w14:paraId="56D6EF7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7D0FBDC" w14:textId="77777777" w:rsidR="000F0644" w:rsidRPr="00743DF3" w:rsidRDefault="00B26588" w:rsidP="000361A4">
            <w:pPr>
              <w:pStyle w:val="Tabellentext"/>
            </w:pPr>
            <w:r>
              <w:t>31:BRUST</w:t>
            </w:r>
          </w:p>
        </w:tc>
        <w:tc>
          <w:tcPr>
            <w:tcW w:w="1075" w:type="pct"/>
          </w:tcPr>
          <w:p w14:paraId="375AEFE7" w14:textId="77777777" w:rsidR="000F0644" w:rsidRPr="00743DF3" w:rsidRDefault="00B26588" w:rsidP="000361A4">
            <w:pPr>
              <w:pStyle w:val="Tabellentext"/>
            </w:pPr>
            <w:r>
              <w:t>primär-operative Therapie abgeschlossen</w:t>
            </w:r>
          </w:p>
        </w:tc>
        <w:tc>
          <w:tcPr>
            <w:tcW w:w="326" w:type="pct"/>
          </w:tcPr>
          <w:p w14:paraId="36B2479C" w14:textId="77777777" w:rsidR="000F0644" w:rsidRPr="00743DF3" w:rsidRDefault="00B26588" w:rsidP="000361A4">
            <w:pPr>
              <w:pStyle w:val="Tabellentext"/>
            </w:pPr>
            <w:r>
              <w:t>K</w:t>
            </w:r>
          </w:p>
        </w:tc>
        <w:tc>
          <w:tcPr>
            <w:tcW w:w="1646" w:type="pct"/>
          </w:tcPr>
          <w:p w14:paraId="70720B94" w14:textId="77777777" w:rsidR="000F0644" w:rsidRPr="00743DF3" w:rsidRDefault="00B26588" w:rsidP="00177070">
            <w:pPr>
              <w:pStyle w:val="Tabellentext"/>
              <w:ind w:left="453" w:hanging="340"/>
            </w:pPr>
            <w:r>
              <w:t>0 =</w:t>
            </w:r>
            <w:r>
              <w:tab/>
              <w:t>nein</w:t>
            </w:r>
          </w:p>
          <w:p w14:paraId="623319C9" w14:textId="77777777" w:rsidR="000F0644" w:rsidRPr="00743DF3" w:rsidRDefault="00B26588" w:rsidP="00177070">
            <w:pPr>
              <w:pStyle w:val="Tabellentext"/>
              <w:ind w:left="453" w:hanging="340"/>
            </w:pPr>
            <w:r>
              <w:t>1 =</w:t>
            </w:r>
            <w:r>
              <w:tab/>
              <w:t>ja</w:t>
            </w:r>
          </w:p>
        </w:tc>
        <w:tc>
          <w:tcPr>
            <w:tcW w:w="1328" w:type="pct"/>
          </w:tcPr>
          <w:p w14:paraId="5D7118F2" w14:textId="77777777" w:rsidR="000F0644" w:rsidRPr="00743DF3" w:rsidRDefault="00B26588" w:rsidP="000361A4">
            <w:pPr>
              <w:pStyle w:val="Tabellentext"/>
            </w:pPr>
            <w:r>
              <w:t>OPTHERAPIEENDE</w:t>
            </w:r>
          </w:p>
        </w:tc>
      </w:tr>
      <w:tr w:rsidR="00275B01" w:rsidRPr="00743DF3" w14:paraId="768D2D1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EAD126E" w14:textId="77777777" w:rsidR="000F0644" w:rsidRPr="00743DF3" w:rsidRDefault="00B26588" w:rsidP="000361A4">
            <w:pPr>
              <w:pStyle w:val="Tabellentext"/>
            </w:pPr>
            <w:r>
              <w:t>33:BRUST</w:t>
            </w:r>
          </w:p>
        </w:tc>
        <w:tc>
          <w:tcPr>
            <w:tcW w:w="1075" w:type="pct"/>
          </w:tcPr>
          <w:p w14:paraId="20A8BEE9" w14:textId="77777777" w:rsidR="000F0644" w:rsidRPr="00743DF3" w:rsidRDefault="00B26588" w:rsidP="000361A4">
            <w:pPr>
              <w:pStyle w:val="Tabellentext"/>
            </w:pPr>
            <w:r>
              <w:t>pT</w:t>
            </w:r>
          </w:p>
        </w:tc>
        <w:tc>
          <w:tcPr>
            <w:tcW w:w="326" w:type="pct"/>
          </w:tcPr>
          <w:p w14:paraId="04B0A5EC" w14:textId="77777777" w:rsidR="000F0644" w:rsidRPr="00743DF3" w:rsidRDefault="00B26588" w:rsidP="000361A4">
            <w:pPr>
              <w:pStyle w:val="Tabellentext"/>
            </w:pPr>
            <w:r>
              <w:t>K</w:t>
            </w:r>
          </w:p>
        </w:tc>
        <w:tc>
          <w:tcPr>
            <w:tcW w:w="1646" w:type="pct"/>
          </w:tcPr>
          <w:p w14:paraId="07DA07D5" w14:textId="77777777" w:rsidR="000F0644" w:rsidRPr="00743DF3" w:rsidRDefault="00B26588" w:rsidP="00177070">
            <w:pPr>
              <w:pStyle w:val="Tabellentext"/>
              <w:ind w:left="453" w:hanging="340"/>
            </w:pPr>
            <w:r>
              <w:t>s. Anhang: pTMamma</w:t>
            </w:r>
          </w:p>
        </w:tc>
        <w:tc>
          <w:tcPr>
            <w:tcW w:w="1328" w:type="pct"/>
          </w:tcPr>
          <w:p w14:paraId="526B3997" w14:textId="77777777" w:rsidR="000F0644" w:rsidRPr="00743DF3" w:rsidRDefault="00B26588" w:rsidP="000361A4">
            <w:pPr>
              <w:pStyle w:val="Tabellentext"/>
            </w:pPr>
            <w:r>
              <w:t>TNMPTMAMMA</w:t>
            </w:r>
          </w:p>
        </w:tc>
      </w:tr>
      <w:tr w:rsidR="00275B01" w:rsidRPr="00743DF3" w14:paraId="6657489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106F5DD" w14:textId="77777777" w:rsidR="000F0644" w:rsidRPr="00743DF3" w:rsidRDefault="00B26588" w:rsidP="000361A4">
            <w:pPr>
              <w:pStyle w:val="Tabellentext"/>
            </w:pPr>
            <w:r>
              <w:t>46:BRUST</w:t>
            </w:r>
          </w:p>
        </w:tc>
        <w:tc>
          <w:tcPr>
            <w:tcW w:w="1075" w:type="pct"/>
          </w:tcPr>
          <w:p w14:paraId="2312EF89" w14:textId="77777777" w:rsidR="000F0644" w:rsidRPr="00743DF3" w:rsidRDefault="00B26588" w:rsidP="000361A4">
            <w:pPr>
              <w:pStyle w:val="Tabellentext"/>
            </w:pPr>
            <w:r>
              <w:t>Entfernung unmarkierter axillärer Lymphknoten bei diesem oder vorausgegangenem Aufenthalt durchgeführt</w:t>
            </w:r>
          </w:p>
        </w:tc>
        <w:tc>
          <w:tcPr>
            <w:tcW w:w="326" w:type="pct"/>
          </w:tcPr>
          <w:p w14:paraId="287C22DA" w14:textId="77777777" w:rsidR="000F0644" w:rsidRPr="00743DF3" w:rsidRDefault="00B26588" w:rsidP="000361A4">
            <w:pPr>
              <w:pStyle w:val="Tabellentext"/>
            </w:pPr>
            <w:r>
              <w:t>K</w:t>
            </w:r>
          </w:p>
        </w:tc>
        <w:tc>
          <w:tcPr>
            <w:tcW w:w="1646" w:type="pct"/>
          </w:tcPr>
          <w:p w14:paraId="3D51D4FF" w14:textId="77777777" w:rsidR="000F0644" w:rsidRPr="00743DF3" w:rsidRDefault="00B26588" w:rsidP="00177070">
            <w:pPr>
              <w:pStyle w:val="Tabellentext"/>
              <w:ind w:left="453" w:hanging="340"/>
            </w:pPr>
            <w:r>
              <w:t>0 =</w:t>
            </w:r>
            <w:r>
              <w:tab/>
              <w:t>nein</w:t>
            </w:r>
          </w:p>
          <w:p w14:paraId="0764FF46" w14:textId="77777777" w:rsidR="000F0644" w:rsidRPr="00743DF3" w:rsidRDefault="00B26588" w:rsidP="00177070">
            <w:pPr>
              <w:pStyle w:val="Tabellentext"/>
              <w:ind w:left="453" w:hanging="340"/>
            </w:pPr>
            <w:r>
              <w:t>1 =</w:t>
            </w:r>
            <w:r>
              <w:tab/>
              <w:t>ja, einzelne Lymphknoten</w:t>
            </w:r>
          </w:p>
          <w:p w14:paraId="48A1E297" w14:textId="77777777" w:rsidR="000F0644" w:rsidRPr="00743DF3" w:rsidRDefault="00B26588" w:rsidP="00177070">
            <w:pPr>
              <w:pStyle w:val="Tabellentext"/>
              <w:ind w:left="453" w:hanging="340"/>
            </w:pPr>
            <w:r>
              <w:t>2 =</w:t>
            </w:r>
            <w:r>
              <w:tab/>
              <w:t>ja, Axilladissektion</w:t>
            </w:r>
          </w:p>
        </w:tc>
        <w:tc>
          <w:tcPr>
            <w:tcW w:w="1328" w:type="pct"/>
          </w:tcPr>
          <w:p w14:paraId="057EA39C" w14:textId="77777777" w:rsidR="000F0644" w:rsidRPr="00743DF3" w:rsidRDefault="00B26588" w:rsidP="000361A4">
            <w:pPr>
              <w:pStyle w:val="Tabellentext"/>
            </w:pPr>
            <w:r>
              <w:t>AXLKENTFOMARK</w:t>
            </w:r>
          </w:p>
        </w:tc>
      </w:tr>
      <w:tr w:rsidR="00275B01" w:rsidRPr="00743DF3" w14:paraId="60351A2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D8906E0" w14:textId="77777777" w:rsidR="000F0644" w:rsidRPr="00743DF3" w:rsidRDefault="00B26588" w:rsidP="000361A4">
            <w:pPr>
              <w:pStyle w:val="Tabellentext"/>
            </w:pPr>
            <w:r>
              <w:t>47:BRUST</w:t>
            </w:r>
          </w:p>
        </w:tc>
        <w:tc>
          <w:tcPr>
            <w:tcW w:w="1075" w:type="pct"/>
          </w:tcPr>
          <w:p w14:paraId="4CD98B6D" w14:textId="77777777" w:rsidR="000F0644" w:rsidRPr="00743DF3" w:rsidRDefault="00B26588" w:rsidP="000361A4">
            <w:pPr>
              <w:pStyle w:val="Tabellentext"/>
            </w:pPr>
            <w:r>
              <w:t>Sentinel-Lymphknoten-Biopsie bei diesem oder vorausgegangenem Aufenthalt durchgeführt</w:t>
            </w:r>
          </w:p>
        </w:tc>
        <w:tc>
          <w:tcPr>
            <w:tcW w:w="326" w:type="pct"/>
          </w:tcPr>
          <w:p w14:paraId="50C6BC73" w14:textId="77777777" w:rsidR="000F0644" w:rsidRPr="00743DF3" w:rsidRDefault="00B26588" w:rsidP="000361A4">
            <w:pPr>
              <w:pStyle w:val="Tabellentext"/>
            </w:pPr>
            <w:r>
              <w:t>K</w:t>
            </w:r>
          </w:p>
        </w:tc>
        <w:tc>
          <w:tcPr>
            <w:tcW w:w="1646" w:type="pct"/>
          </w:tcPr>
          <w:p w14:paraId="7338582C" w14:textId="77777777" w:rsidR="000F0644" w:rsidRPr="00743DF3" w:rsidRDefault="00B26588" w:rsidP="00177070">
            <w:pPr>
              <w:pStyle w:val="Tabellentext"/>
              <w:ind w:left="453" w:hanging="340"/>
            </w:pPr>
            <w:r>
              <w:t>0 =</w:t>
            </w:r>
            <w:r>
              <w:tab/>
              <w:t>nein</w:t>
            </w:r>
          </w:p>
          <w:p w14:paraId="539B8C5D" w14:textId="77777777" w:rsidR="000F0644" w:rsidRPr="00743DF3" w:rsidRDefault="00B26588" w:rsidP="00177070">
            <w:pPr>
              <w:pStyle w:val="Tabellentext"/>
              <w:ind w:left="453" w:hanging="340"/>
            </w:pPr>
            <w:r>
              <w:t>1 =</w:t>
            </w:r>
            <w:r>
              <w:tab/>
              <w:t>ja</w:t>
            </w:r>
          </w:p>
        </w:tc>
        <w:tc>
          <w:tcPr>
            <w:tcW w:w="1328" w:type="pct"/>
          </w:tcPr>
          <w:p w14:paraId="1164B9B5" w14:textId="77777777" w:rsidR="000F0644" w:rsidRPr="00743DF3" w:rsidRDefault="00B26588" w:rsidP="000361A4">
            <w:pPr>
              <w:pStyle w:val="Tabellentext"/>
            </w:pPr>
            <w:r>
              <w:t>SLKBIOPSIE</w:t>
            </w:r>
          </w:p>
        </w:tc>
      </w:tr>
    </w:tbl>
    <w:p w14:paraId="70389232" w14:textId="77777777" w:rsidR="00AA6540" w:rsidRDefault="00AA6540">
      <w:pPr>
        <w:sectPr w:rsidR="00AA6540" w:rsidSect="00163BAC">
          <w:headerReference w:type="even" r:id="rId101"/>
          <w:headerReference w:type="default" r:id="rId102"/>
          <w:footerReference w:type="even" r:id="rId103"/>
          <w:footerReference w:type="default" r:id="rId104"/>
          <w:headerReference w:type="first" r:id="rId105"/>
          <w:footerReference w:type="first" r:id="rId106"/>
          <w:pgSz w:w="11906" w:h="16838"/>
          <w:pgMar w:top="1418" w:right="1134" w:bottom="1418" w:left="1701" w:header="454" w:footer="737" w:gutter="0"/>
          <w:cols w:space="708"/>
          <w:docGrid w:linePitch="360"/>
        </w:sectPr>
      </w:pPr>
    </w:p>
    <w:p w14:paraId="454D6E11" w14:textId="77777777" w:rsidR="0094520C" w:rsidRDefault="00B26588"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0B125E4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845D37" w14:textId="77777777" w:rsidR="000517F0" w:rsidRPr="000517F0" w:rsidRDefault="00B26588" w:rsidP="009A4847">
            <w:pPr>
              <w:pStyle w:val="Tabellenkopf"/>
            </w:pPr>
            <w:r>
              <w:t>ID</w:t>
            </w:r>
          </w:p>
        </w:tc>
        <w:tc>
          <w:tcPr>
            <w:tcW w:w="5885" w:type="dxa"/>
          </w:tcPr>
          <w:p w14:paraId="5EF8D50E" w14:textId="77777777" w:rsidR="000517F0" w:rsidRDefault="00B26588" w:rsidP="000517F0">
            <w:pPr>
              <w:pStyle w:val="Tabellentext"/>
              <w:cnfStyle w:val="000000000000" w:firstRow="0" w:lastRow="0" w:firstColumn="0" w:lastColumn="0" w:oddVBand="0" w:evenVBand="0" w:oddHBand="0" w:evenHBand="0" w:firstRowFirstColumn="0" w:firstRowLastColumn="0" w:lastRowFirstColumn="0" w:lastRowLastColumn="0"/>
            </w:pPr>
            <w:r>
              <w:t>2163</w:t>
            </w:r>
          </w:p>
        </w:tc>
      </w:tr>
      <w:tr w:rsidR="000955B5" w14:paraId="6E94433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B72AEC" w14:textId="77777777" w:rsidR="000955B5" w:rsidRDefault="00B26588" w:rsidP="009A4847">
            <w:pPr>
              <w:pStyle w:val="Tabellenkopf"/>
            </w:pPr>
            <w:r>
              <w:t>Bezeichnung</w:t>
            </w:r>
          </w:p>
        </w:tc>
        <w:tc>
          <w:tcPr>
            <w:tcW w:w="5885" w:type="dxa"/>
          </w:tcPr>
          <w:p w14:paraId="3FF67FDE" w14:textId="77777777" w:rsidR="000955B5" w:rsidRDefault="00B26588" w:rsidP="000517F0">
            <w:pPr>
              <w:pStyle w:val="Tabellentext"/>
              <w:cnfStyle w:val="000000000000" w:firstRow="0" w:lastRow="0" w:firstColumn="0" w:lastColumn="0" w:oddVBand="0" w:evenVBand="0" w:oddHBand="0" w:evenHBand="0" w:firstRowFirstColumn="0" w:firstRowLastColumn="0" w:lastRowFirstColumn="0" w:lastRowLastColumn="0"/>
            </w:pPr>
            <w:r>
              <w:t>Primäre Axilladissektion bei DCIS</w:t>
            </w:r>
          </w:p>
        </w:tc>
      </w:tr>
      <w:tr w:rsidR="000955B5" w14:paraId="74213F9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E3471B" w14:textId="77777777" w:rsidR="000955B5" w:rsidRDefault="00B26588" w:rsidP="009A4847">
            <w:pPr>
              <w:pStyle w:val="Tabellenkopf"/>
            </w:pPr>
            <w:r>
              <w:t>Indikatortyp</w:t>
            </w:r>
          </w:p>
        </w:tc>
        <w:tc>
          <w:tcPr>
            <w:tcW w:w="5885" w:type="dxa"/>
          </w:tcPr>
          <w:p w14:paraId="522BC494" w14:textId="77777777" w:rsidR="000955B5" w:rsidRDefault="00B26588" w:rsidP="000517F0">
            <w:pPr>
              <w:pStyle w:val="Tabellentext"/>
              <w:cnfStyle w:val="000000000000" w:firstRow="0" w:lastRow="0" w:firstColumn="0" w:lastColumn="0" w:oddVBand="0" w:evenVBand="0" w:oddHBand="0" w:evenHBand="0" w:firstRowFirstColumn="0" w:firstRowLastColumn="0" w:lastRowFirstColumn="0" w:lastRowLastColumn="0"/>
            </w:pPr>
            <w:r>
              <w:t>Indikationsstellung</w:t>
            </w:r>
          </w:p>
        </w:tc>
      </w:tr>
      <w:tr w:rsidR="000955B5" w14:paraId="24F4F83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90D420" w14:textId="77777777" w:rsidR="000955B5" w:rsidRDefault="00B26588" w:rsidP="000955B5">
            <w:pPr>
              <w:pStyle w:val="Tabellenkopf"/>
            </w:pPr>
            <w:r>
              <w:t>Art des Wertes</w:t>
            </w:r>
          </w:p>
        </w:tc>
        <w:tc>
          <w:tcPr>
            <w:tcW w:w="5885" w:type="dxa"/>
          </w:tcPr>
          <w:p w14:paraId="6126B4DA"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00F369F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E455B0" w14:textId="77777777" w:rsidR="000955B5" w:rsidRDefault="00B26588" w:rsidP="000955B5">
            <w:pPr>
              <w:pStyle w:val="Tabellenkopf"/>
            </w:pPr>
            <w:r>
              <w:t xml:space="preserve">Bezug zum </w:t>
            </w:r>
            <w:r>
              <w:t>Verfahren</w:t>
            </w:r>
          </w:p>
        </w:tc>
        <w:tc>
          <w:tcPr>
            <w:tcW w:w="5885" w:type="dxa"/>
          </w:tcPr>
          <w:p w14:paraId="26B821BF"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 xml:space="preserve">DeQS </w:t>
            </w:r>
            <w:r>
              <w:br/>
              <w:t>QS-Planung</w:t>
            </w:r>
          </w:p>
        </w:tc>
      </w:tr>
      <w:tr w:rsidR="000955B5" w14:paraId="1C3684F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33F5F4" w14:textId="77777777" w:rsidR="000955B5" w:rsidRDefault="00B26588" w:rsidP="000955B5">
            <w:pPr>
              <w:pStyle w:val="Tabellenkopf"/>
            </w:pPr>
            <w:r>
              <w:t>Berechnun</w:t>
            </w:r>
            <w:r>
              <w:t>gsart</w:t>
            </w:r>
          </w:p>
        </w:tc>
        <w:tc>
          <w:tcPr>
            <w:tcW w:w="5885" w:type="dxa"/>
          </w:tcPr>
          <w:p w14:paraId="056F5C59"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18C1B1B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986DAE" w14:textId="77777777" w:rsidR="000955B5" w:rsidRDefault="00B26588" w:rsidP="000955B5">
            <w:pPr>
              <w:pStyle w:val="Tabellenkopf"/>
            </w:pPr>
            <w:r>
              <w:t>Referenzbereich 2019</w:t>
            </w:r>
          </w:p>
        </w:tc>
        <w:tc>
          <w:tcPr>
            <w:tcW w:w="5885" w:type="dxa"/>
          </w:tcPr>
          <w:p w14:paraId="5CB4A242"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Sentinel Event</w:t>
            </w:r>
          </w:p>
        </w:tc>
      </w:tr>
      <w:tr w:rsidR="000955B5" w14:paraId="72F7E0D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CC91DA" w14:textId="77777777" w:rsidR="000955B5" w:rsidRDefault="00B26588" w:rsidP="00CA48E9">
            <w:pPr>
              <w:pStyle w:val="Tabellenkopf"/>
            </w:pPr>
            <w:r w:rsidRPr="00E37ACC">
              <w:t xml:space="preserve">Referenzbereich </w:t>
            </w:r>
            <w:r>
              <w:t>2018</w:t>
            </w:r>
          </w:p>
        </w:tc>
        <w:tc>
          <w:tcPr>
            <w:tcW w:w="5885" w:type="dxa"/>
          </w:tcPr>
          <w:p w14:paraId="18042B25"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Sentinel Event</w:t>
            </w:r>
          </w:p>
        </w:tc>
      </w:tr>
      <w:tr w:rsidR="000955B5" w14:paraId="27B840F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796D00" w14:textId="77777777" w:rsidR="000955B5" w:rsidRDefault="00B26588" w:rsidP="000955B5">
            <w:pPr>
              <w:pStyle w:val="Tabellenkopf"/>
            </w:pPr>
            <w:r>
              <w:t>Erläuterung zum Referenzbereich 2019</w:t>
            </w:r>
          </w:p>
        </w:tc>
        <w:tc>
          <w:tcPr>
            <w:tcW w:w="5885" w:type="dxa"/>
          </w:tcPr>
          <w:p w14:paraId="0F576B33"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Da eine primäre Axilladissektion bei Vorliegen eines DCIS nicht indiziert ist, soll für diese Fälle eine Einzelfallanalyse erfolgen. Der Referenzbereich dieses Indikators wird deshalb als "Sentinel Event" definiert.</w:t>
            </w:r>
          </w:p>
        </w:tc>
      </w:tr>
      <w:tr w:rsidR="000955B5" w14:paraId="2037C19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A141D5" w14:textId="77777777" w:rsidR="000955B5" w:rsidRDefault="00B26588" w:rsidP="000955B5">
            <w:pPr>
              <w:pStyle w:val="Tabellenkopf"/>
            </w:pPr>
            <w:r>
              <w:t>Erläuterung zum Strukturierten Dialog b</w:t>
            </w:r>
            <w:r>
              <w:t>zw. Stellungnahmeverfahren 2019</w:t>
            </w:r>
          </w:p>
        </w:tc>
        <w:tc>
          <w:tcPr>
            <w:tcW w:w="5885" w:type="dxa"/>
          </w:tcPr>
          <w:p w14:paraId="5F677D1E"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ACE0BE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0A8198" w14:textId="77777777" w:rsidR="000955B5" w:rsidRDefault="00B26588" w:rsidP="000955B5">
            <w:pPr>
              <w:pStyle w:val="Tabellenkopf"/>
            </w:pPr>
            <w:r w:rsidRPr="00E37ACC">
              <w:t>Methode der Risikoadjustierung</w:t>
            </w:r>
          </w:p>
        </w:tc>
        <w:tc>
          <w:tcPr>
            <w:tcW w:w="5885" w:type="dxa"/>
          </w:tcPr>
          <w:p w14:paraId="2C1A5F7D"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6BB6036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AAD643" w14:textId="77777777" w:rsidR="000955B5" w:rsidRPr="00E37ACC" w:rsidRDefault="00B26588" w:rsidP="000955B5">
            <w:pPr>
              <w:pStyle w:val="Tabellenkopf"/>
            </w:pPr>
            <w:r>
              <w:t>Erläuterung der Risikoadjustierung</w:t>
            </w:r>
          </w:p>
        </w:tc>
        <w:tc>
          <w:tcPr>
            <w:tcW w:w="5885" w:type="dxa"/>
          </w:tcPr>
          <w:p w14:paraId="3DEA972A"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E7FF01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AD0B10" w14:textId="77777777" w:rsidR="000955B5" w:rsidRPr="00E37ACC" w:rsidRDefault="00B26588" w:rsidP="000955B5">
            <w:pPr>
              <w:pStyle w:val="Tabellenkopf"/>
            </w:pPr>
            <w:r w:rsidRPr="00E37ACC">
              <w:t>Rechenregeln</w:t>
            </w:r>
          </w:p>
        </w:tc>
        <w:tc>
          <w:tcPr>
            <w:tcW w:w="5885" w:type="dxa"/>
          </w:tcPr>
          <w:p w14:paraId="498E48D7" w14:textId="77777777" w:rsidR="000955B5" w:rsidRPr="00897EAC" w:rsidRDefault="00B2658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28D4CC0"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mit primärer Axilladissektion</w:t>
            </w:r>
          </w:p>
          <w:p w14:paraId="31C64A20" w14:textId="77777777" w:rsidR="000955B5" w:rsidRPr="00897EAC" w:rsidRDefault="00B2658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F168884"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mit Histologie „DCIS“ und abgeschlossener operativer Therapie bei Primärerkrankung und ohne präoperative tumorspezifische Therapie unter Ausschluss von Patientinnen und Patienten mit präoperativer Histologie „invasives Mamma</w:t>
            </w:r>
            <w:r>
              <w:t>karzinom“</w:t>
            </w:r>
          </w:p>
        </w:tc>
      </w:tr>
      <w:tr w:rsidR="000955B5" w14:paraId="41658F0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2A8EC7" w14:textId="77777777" w:rsidR="000955B5" w:rsidRPr="00E37ACC" w:rsidRDefault="00B26588" w:rsidP="000955B5">
            <w:pPr>
              <w:pStyle w:val="Tabellenkopf"/>
            </w:pPr>
            <w:r w:rsidRPr="00E37ACC">
              <w:t>Erläuterung der Rechenregel</w:t>
            </w:r>
          </w:p>
        </w:tc>
        <w:tc>
          <w:tcPr>
            <w:tcW w:w="5885" w:type="dxa"/>
          </w:tcPr>
          <w:p w14:paraId="74B43BC3"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Die Festlegung, ob eine präoperative tumorspezifische Therapie der pathologischen Befundung vorausging, erfolgt über das Zusatzsymbol „y“ bei der pT-Klassifikation.</w:t>
            </w:r>
          </w:p>
        </w:tc>
      </w:tr>
      <w:tr w:rsidR="000955B5" w14:paraId="2E38E1F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2C6AEF" w14:textId="77777777" w:rsidR="000955B5" w:rsidRPr="00E37ACC" w:rsidRDefault="00B26588" w:rsidP="000955B5">
            <w:pPr>
              <w:pStyle w:val="Tabellenkopf"/>
            </w:pPr>
            <w:r w:rsidRPr="00E37ACC">
              <w:t>Teildatensatzbezug</w:t>
            </w:r>
          </w:p>
        </w:tc>
        <w:tc>
          <w:tcPr>
            <w:tcW w:w="5885" w:type="dxa"/>
          </w:tcPr>
          <w:p w14:paraId="730F54E6"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18/1:BRUST</w:t>
            </w:r>
          </w:p>
        </w:tc>
      </w:tr>
      <w:tr w:rsidR="000955B5" w14:paraId="5A9A5A8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423FB6" w14:textId="77777777" w:rsidR="000955B5" w:rsidRPr="00E37ACC" w:rsidRDefault="00B26588" w:rsidP="000955B5">
            <w:pPr>
              <w:pStyle w:val="Tabellenkopf"/>
            </w:pPr>
            <w:r w:rsidRPr="00E37ACC">
              <w:t>Zähler (Formel)</w:t>
            </w:r>
          </w:p>
        </w:tc>
        <w:tc>
          <w:tcPr>
            <w:tcW w:w="5885" w:type="dxa"/>
          </w:tcPr>
          <w:p w14:paraId="239307AE" w14:textId="77777777" w:rsidR="000955B5" w:rsidRPr="00955893" w:rsidRDefault="00B2658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AXLK</w:t>
            </w:r>
            <w:r>
              <w:rPr>
                <w:rStyle w:val="Code"/>
              </w:rPr>
              <w:t>ENTFOMARK %==% 2 &amp; SLKBIOPSIE %==% 0</w:t>
            </w:r>
          </w:p>
        </w:tc>
      </w:tr>
      <w:tr w:rsidR="00CA3AE5" w14:paraId="443F4C0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8FCF59" w14:textId="77777777" w:rsidR="00CA3AE5" w:rsidRPr="00E37ACC" w:rsidRDefault="00B26588" w:rsidP="00CA3AE5">
            <w:pPr>
              <w:pStyle w:val="Tabellenkopf"/>
            </w:pPr>
            <w:r w:rsidRPr="00E37ACC">
              <w:t>Nenner (Formel)</w:t>
            </w:r>
          </w:p>
        </w:tc>
        <w:tc>
          <w:tcPr>
            <w:tcW w:w="5885" w:type="dxa"/>
          </w:tcPr>
          <w:p w14:paraId="1E126F29" w14:textId="77777777" w:rsidR="00CA3AE5" w:rsidRPr="00955893" w:rsidRDefault="00B2658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ARTERKRANK %==% 1 &amp; </w:t>
            </w:r>
            <w:r>
              <w:rPr>
                <w:rStyle w:val="Code"/>
              </w:rPr>
              <w:br/>
              <w:t xml:space="preserve">OPTHERAPIEENDE %==% 1 &amp; </w:t>
            </w:r>
            <w:r>
              <w:rPr>
                <w:rStyle w:val="Code"/>
              </w:rPr>
              <w:br/>
              <w:t xml:space="preserve">fn_DCIS &amp; </w:t>
            </w:r>
            <w:r>
              <w:rPr>
                <w:rStyle w:val="Code"/>
              </w:rPr>
              <w:br/>
              <w:t xml:space="preserve">fn_pTohneNeoadjuvanz &amp; </w:t>
            </w:r>
            <w:r>
              <w:rPr>
                <w:rStyle w:val="Code"/>
              </w:rPr>
              <w:br/>
              <w:t>!fn_invasivesMammaCa_prae</w:t>
            </w:r>
          </w:p>
        </w:tc>
      </w:tr>
      <w:tr w:rsidR="00CA3AE5" w14:paraId="5690E4D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54F4CC" w14:textId="77777777" w:rsidR="00CA3AE5" w:rsidRPr="00E37ACC" w:rsidRDefault="00B26588" w:rsidP="00CA3AE5">
            <w:pPr>
              <w:pStyle w:val="Tabellenkopf"/>
            </w:pPr>
            <w:r w:rsidRPr="00E37ACC">
              <w:t>Verwendete Funktionen</w:t>
            </w:r>
          </w:p>
        </w:tc>
        <w:tc>
          <w:tcPr>
            <w:tcW w:w="5885" w:type="dxa"/>
          </w:tcPr>
          <w:p w14:paraId="154015CC" w14:textId="77777777" w:rsidR="00926BD3" w:rsidRPr="00926BD3" w:rsidRDefault="00B26588"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fn_DCIS</w:t>
            </w:r>
            <w:r>
              <w:rPr>
                <w:rStyle w:val="Code"/>
                <w:rFonts w:cs="Arial"/>
                <w:szCs w:val="21"/>
              </w:rPr>
              <w:br/>
              <w:t>fn_invasivesMammaCa_prae</w:t>
            </w:r>
            <w:r>
              <w:rPr>
                <w:rStyle w:val="Code"/>
                <w:rFonts w:cs="Arial"/>
                <w:szCs w:val="21"/>
              </w:rPr>
              <w:br/>
              <w:t>fn_pTohneNeoadjuvanz</w:t>
            </w:r>
          </w:p>
        </w:tc>
      </w:tr>
      <w:tr w:rsidR="00CA3AE5" w14:paraId="04EDB7D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A8BD24" w14:textId="77777777" w:rsidR="00CA3AE5" w:rsidRPr="00E37ACC" w:rsidRDefault="00B26588" w:rsidP="00CA3AE5">
            <w:pPr>
              <w:pStyle w:val="Tabellenkopf"/>
            </w:pPr>
            <w:r w:rsidRPr="00E37ACC">
              <w:t>Verwendete Listen</w:t>
            </w:r>
          </w:p>
        </w:tc>
        <w:tc>
          <w:tcPr>
            <w:tcW w:w="5885" w:type="dxa"/>
          </w:tcPr>
          <w:p w14:paraId="576CD329" w14:textId="77777777" w:rsidR="00CA3AE5" w:rsidRPr="00926BD3" w:rsidRDefault="00B26588" w:rsidP="00AA7D5D">
            <w:pPr>
              <w:pStyle w:val="CodeOhneSilbentrennung"/>
              <w:cnfStyle w:val="000000000000" w:firstRow="0" w:lastRow="0" w:firstColumn="0" w:lastColumn="0" w:oddVBand="0" w:evenVBand="0" w:oddHBand="0" w:evenHBand="0" w:firstRowFirstColumn="0" w:firstRowLastColumn="0" w:lastRowFirstColumn="0" w:lastRowLastColumn="0"/>
            </w:pPr>
            <w:r>
              <w:t>ICD_O_3_DCIS</w:t>
            </w:r>
            <w:r>
              <w:br/>
              <w:t>ICD_O_3_InvasivesMammaCa</w:t>
            </w:r>
          </w:p>
        </w:tc>
      </w:tr>
      <w:tr w:rsidR="00CA3AE5" w14:paraId="2064295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B38FAC" w14:textId="77777777" w:rsidR="00CA3AE5" w:rsidRPr="00E37ACC" w:rsidRDefault="00B26588" w:rsidP="00CA3AE5">
            <w:pPr>
              <w:pStyle w:val="Tabellenkopf"/>
            </w:pPr>
            <w:r>
              <w:t>Darstellung</w:t>
            </w:r>
          </w:p>
        </w:tc>
        <w:tc>
          <w:tcPr>
            <w:tcW w:w="5885" w:type="dxa"/>
          </w:tcPr>
          <w:p w14:paraId="399B9306" w14:textId="77777777" w:rsidR="00CA3AE5" w:rsidRPr="00DD70A1" w:rsidRDefault="00B2658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1FA9CF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92D87B" w14:textId="77777777" w:rsidR="00CA3AE5" w:rsidRPr="00E37ACC" w:rsidRDefault="00B26588" w:rsidP="00CA3AE5">
            <w:pPr>
              <w:pStyle w:val="Tabellenkopf"/>
            </w:pPr>
            <w:r>
              <w:t>Grafik</w:t>
            </w:r>
          </w:p>
        </w:tc>
        <w:tc>
          <w:tcPr>
            <w:tcW w:w="5885" w:type="dxa"/>
          </w:tcPr>
          <w:p w14:paraId="4587B369" w14:textId="77777777" w:rsidR="00CA3AE5" w:rsidRPr="00DD70A1" w:rsidRDefault="00B2658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E6B438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654139" w14:textId="77777777" w:rsidR="00CA3AE5" w:rsidRPr="00E37ACC" w:rsidRDefault="00B26588" w:rsidP="00CA3AE5">
            <w:pPr>
              <w:pStyle w:val="Tabellenkopf"/>
            </w:pPr>
            <w:r>
              <w:t>Vergleichbarkeit mit Vorjahresergebnissen</w:t>
            </w:r>
          </w:p>
        </w:tc>
        <w:tc>
          <w:tcPr>
            <w:tcW w:w="5885" w:type="dxa"/>
          </w:tcPr>
          <w:p w14:paraId="7583DABC" w14:textId="77777777" w:rsidR="00CA3AE5" w:rsidRDefault="00B26588"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5409F8CB" w14:textId="77777777" w:rsidR="009E1781" w:rsidRDefault="00B26588" w:rsidP="00AA7E2B">
      <w:pPr>
        <w:pStyle w:val="Tabellentext"/>
        <w:spacing w:before="0" w:after="0" w:line="20" w:lineRule="exact"/>
        <w:ind w:left="0" w:right="0"/>
      </w:pPr>
    </w:p>
    <w:p w14:paraId="1D9A556C" w14:textId="77777777" w:rsidR="00AA6540" w:rsidRDefault="00AA6540">
      <w:pPr>
        <w:sectPr w:rsidR="00AA6540" w:rsidSect="00AD6E6F">
          <w:pgSz w:w="11906" w:h="16838"/>
          <w:pgMar w:top="1418" w:right="1134" w:bottom="1418" w:left="1701" w:header="454" w:footer="737" w:gutter="0"/>
          <w:cols w:space="708"/>
          <w:docGrid w:linePitch="360"/>
        </w:sectPr>
      </w:pPr>
    </w:p>
    <w:p w14:paraId="44CBC343" w14:textId="77777777" w:rsidR="00D40AF7" w:rsidRDefault="00B26588" w:rsidP="00CC206C">
      <w:pPr>
        <w:pStyle w:val="Absatzberschriftebene2nurinNavigation"/>
      </w:pPr>
      <w:r>
        <w:lastRenderedPageBreak/>
        <w:t>Literatur</w:t>
      </w:r>
    </w:p>
    <w:p w14:paraId="580EAF90" w14:textId="77777777" w:rsidR="00370A14" w:rsidRPr="00370A14" w:rsidRDefault="00B26588" w:rsidP="00B749F9">
      <w:pPr>
        <w:pStyle w:val="Literatur"/>
      </w:pPr>
      <w:r>
        <w:t>AGO [Arbeitsgemeinschaft Gynäkologische Onkologie], Kommission Mamma; Hrsg. (2019): Diagnostik und Therapie von Patientinnen mit primärem und metastasiertem Brustkrebs. Aktualisierung: 18.03.2019. München: AGO. URL: https://www.ago-online.de/fileadmin/down</w:t>
      </w:r>
      <w:r>
        <w:t>loads/leitlinien/mamma/2019-03/DE/Alle_aktuellen_Empfehlungen_2019.pdf (abgerufen am: 05.11.2019).</w:t>
      </w:r>
    </w:p>
    <w:p w14:paraId="4672196E" w14:textId="77777777" w:rsidR="00370A14" w:rsidRPr="00370A14" w:rsidRDefault="00B26588" w:rsidP="00B749F9">
      <w:pPr>
        <w:pStyle w:val="Literatur"/>
      </w:pPr>
    </w:p>
    <w:p w14:paraId="22465CF1" w14:textId="77777777" w:rsidR="00370A14" w:rsidRPr="00370A14" w:rsidRDefault="00B26588" w:rsidP="00B749F9">
      <w:pPr>
        <w:pStyle w:val="Literatur"/>
      </w:pPr>
      <w:r>
        <w:t>Leitlinienprogramm Onkologie der AWMF [Arbeitsgemeinschaft der Wissenschaftlichen Medizinischen Fachgesellschaften], DKG [Deutsche Krebsgesellschaft] und DK</w:t>
      </w:r>
      <w:r>
        <w:t xml:space="preserve">H [Deutschen Krebshilfe] (2019): AWMF-Registernummer 032-045OL. S3-Leitlinie: Früherkennung, Diagnostik, Therapie und Nachsorge des Mammakarzinoms. Langversion 4.2. Stand: August 2019. Berlin: AWMF [Arbeitsgemeinschaft der Wissenschaftlichen Medizinischen </w:t>
      </w:r>
      <w:r>
        <w:t>Fachgesellschaften]. URL: https://www.awmf.org/uploads/tx_szleitlinien/032-045OLl_S3_Mammakarzinom_2019-08.pdf (abgerufen am: 14.10.2019).</w:t>
      </w:r>
    </w:p>
    <w:p w14:paraId="00684413" w14:textId="77777777" w:rsidR="00370A14" w:rsidRPr="00370A14" w:rsidRDefault="00B26588" w:rsidP="00B749F9">
      <w:pPr>
        <w:pStyle w:val="Literatur"/>
      </w:pPr>
    </w:p>
    <w:p w14:paraId="3B083B0F" w14:textId="77777777" w:rsidR="00370A14" w:rsidRPr="00370A14" w:rsidRDefault="00B26588" w:rsidP="00B749F9">
      <w:pPr>
        <w:pStyle w:val="Literatur"/>
      </w:pPr>
      <w:r>
        <w:t>Lyman, GH; Somerfield, MR; Bosserman, LD; Perkins, CL; Weaver, DL; Giuliano, AE (2017): Sentinel Lymph Node Biopsy f</w:t>
      </w:r>
      <w:r>
        <w:t>or Patients With Early-Stage Breast Cancer: American Society of Clinical Oncology Clinical Practice Guideline Update. JCO – Journal of Clinical Oncology 35(5): 561-564. DOI: 10.1200/jco.2016.71.0947.</w:t>
      </w:r>
    </w:p>
    <w:p w14:paraId="45CE8418" w14:textId="77777777" w:rsidR="00370A14" w:rsidRPr="00370A14" w:rsidRDefault="00B26588" w:rsidP="00B749F9">
      <w:pPr>
        <w:pStyle w:val="Literatur"/>
      </w:pPr>
    </w:p>
    <w:p w14:paraId="1EAE662F" w14:textId="77777777" w:rsidR="00370A14" w:rsidRPr="00370A14" w:rsidRDefault="00B26588" w:rsidP="00B749F9">
      <w:pPr>
        <w:pStyle w:val="Literatur"/>
      </w:pPr>
      <w:r>
        <w:t xml:space="preserve">NZGG [New Zealand Guidelines Group] (2009): Management </w:t>
      </w:r>
      <w:r>
        <w:t>of Early Breast Cancer. Evidence-based Best Practice Guideline [Date of Publication: 02.09.2009]. Wellington, NZ-WGN: NZGG. ISBN: 978-1-877509-17-9. URL: http://www.health.govt.nz/system/files/documents/publications/mgmt-of-early-breast-cancer-aug09.pdf (a</w:t>
      </w:r>
      <w:r>
        <w:t>bgerufen am: 10.01.2019).</w:t>
      </w:r>
    </w:p>
    <w:p w14:paraId="2392EE45" w14:textId="77777777" w:rsidR="00AA6540" w:rsidRDefault="00AA6540">
      <w:pPr>
        <w:sectPr w:rsidR="00AA6540" w:rsidSect="00AA7698">
          <w:headerReference w:type="even" r:id="rId107"/>
          <w:headerReference w:type="default" r:id="rId108"/>
          <w:footerReference w:type="even" r:id="rId109"/>
          <w:footerReference w:type="default" r:id="rId110"/>
          <w:headerReference w:type="first" r:id="rId111"/>
          <w:footerReference w:type="first" r:id="rId112"/>
          <w:pgSz w:w="11906" w:h="16838"/>
          <w:pgMar w:top="1418" w:right="1134" w:bottom="1418" w:left="1701" w:header="454" w:footer="737" w:gutter="0"/>
          <w:cols w:space="708"/>
          <w:docGrid w:linePitch="360"/>
        </w:sectPr>
      </w:pPr>
    </w:p>
    <w:p w14:paraId="56CB94B2" w14:textId="77777777" w:rsidR="006D1B0D" w:rsidRDefault="00B26588" w:rsidP="0004540C">
      <w:pPr>
        <w:pStyle w:val="berschrift1ohneGliederung"/>
      </w:pPr>
      <w:bookmarkStart w:id="201" w:name="_Toc38892876"/>
      <w:r>
        <w:lastRenderedPageBreak/>
        <w:t>50719: Lymphknotenentnahme bei DCIS und brusterhaltender Therapie</w:t>
      </w:r>
      <w:bookmarkEnd w:id="201"/>
    </w:p>
    <w:tbl>
      <w:tblPr>
        <w:tblStyle w:val="IQTIGStandard"/>
        <w:tblW w:w="5000" w:type="pct"/>
        <w:tblLook w:val="0480" w:firstRow="0" w:lastRow="0" w:firstColumn="1" w:lastColumn="0" w:noHBand="0" w:noVBand="1"/>
      </w:tblPr>
      <w:tblGrid>
        <w:gridCol w:w="1985"/>
        <w:gridCol w:w="7086"/>
      </w:tblGrid>
      <w:tr w:rsidR="00AF0AAF" w:rsidRPr="00743DF3" w14:paraId="72549CDB"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5B146361" w14:textId="77777777" w:rsidR="00AF0AAF" w:rsidRPr="00743DF3" w:rsidRDefault="00B26588" w:rsidP="002E7D86">
            <w:pPr>
              <w:pStyle w:val="Tabellenkopf"/>
            </w:pPr>
            <w:r>
              <w:t>Qualitätsz</w:t>
            </w:r>
            <w:r>
              <w:t>iel</w:t>
            </w:r>
          </w:p>
        </w:tc>
        <w:tc>
          <w:tcPr>
            <w:tcW w:w="3906" w:type="pct"/>
            <w:tcBorders>
              <w:top w:val="single" w:sz="8" w:space="0" w:color="005051"/>
              <w:left w:val="nil"/>
              <w:bottom w:val="single" w:sz="4" w:space="0" w:color="auto"/>
            </w:tcBorders>
          </w:tcPr>
          <w:p w14:paraId="38355D9A" w14:textId="77777777" w:rsidR="00AF0AAF" w:rsidRPr="00743DF3" w:rsidRDefault="00B26588" w:rsidP="00152136">
            <w:pPr>
              <w:pStyle w:val="Tabellentext"/>
            </w:pPr>
            <w:r>
              <w:t>Möglichst wenige Patientinnen und Patienten mit axillärer Lymphknotenentnahme bei DCIS und brusterhaltender Therapie</w:t>
            </w:r>
          </w:p>
        </w:tc>
      </w:tr>
    </w:tbl>
    <w:p w14:paraId="33127B70" w14:textId="77777777" w:rsidR="00AF0AAF" w:rsidRDefault="00B26588" w:rsidP="00E40CDC">
      <w:pPr>
        <w:pStyle w:val="Absatzberschriftebene2nurinNavigation"/>
      </w:pPr>
      <w:r>
        <w:t>Hintergrund</w:t>
      </w:r>
    </w:p>
    <w:p w14:paraId="67165785" w14:textId="77777777" w:rsidR="00370A14" w:rsidRPr="00370A14" w:rsidRDefault="00B26588" w:rsidP="00A64D53">
      <w:pPr>
        <w:pStyle w:val="Standardlinksbndig"/>
      </w:pPr>
      <w:r>
        <w:t>Da es sich beim DCIS per definitionem um eine nicht-metastasierungsfähige Läsion handelt, bedarf es keiner Staging-Untersuchungen und in der Regel auch keiner Sentinel-Lymphknoten-Biopsie (SLN-Biopsie). Eine SLN-Biopsie kann jedoch bei primärer Mastektomie</w:t>
      </w:r>
      <w:r>
        <w:t xml:space="preserve"> oder sehr peripherem, d. h. axillanahem, Tumorsitz (oberer äußerer Quadrant) durchgeführt werden, da die Morbidität des SLN-Eingriffs im Vergleich zu einer sekundären Axilladissektion niedrig ist und die SLN-Biopsie in dieser Konstellation aus technischen</w:t>
      </w:r>
      <w:r>
        <w:t xml:space="preserve"> Gründen (Lymphwege) nicht mehr durchgeführt werden könnte, wenn nachträglich ein invasives Karzinom identifiziert würde (Leitlinienprogramm Onkologie der AWMF, DKG und DKH 2019: 81, 336, Lyman et al. 2014, Lyman et al. 2017, Shapiro-Wright und Julian 2010</w:t>
      </w:r>
      <w:r>
        <w:t>, Tunon-de-Lara et al. 2015, NZGG 2009: 137-138). In der Vergangenheit existierte bis 2015 eine Empfehlung der Kommission Mamma der Arbeitsgemeinschaft Gynäkologische Onkologie e. V. (AGO) (Thill et al. 2015: 179) zu operativen Maßnahmen bei histologisch g</w:t>
      </w:r>
      <w:r>
        <w:t>esichertem DCIS. Diese betraf Konstellationen mit DCIS ≥ 5 cm oder Fälle mit DCIS ≥ 2,5 cm und Grading G3/Komedonekrosen. Aufgrund der AGO-Einstufung als +/- war die Empfehlung so zu interpretieren, dass die Sentinel-Lymphknoten-Biopsie in den dort beschri</w:t>
      </w:r>
      <w:r>
        <w:t>ebenen Fällen zwar erwogen werden konnte, jedoch immer individuell zu prüfen war und nicht der Regelfall sein sollte. Mit den Aktualisierungen der Empfehlung der Kommission Mamma der Arbeitsgemeinschaft Gynäkologische Onkologie e. V. (AGO) ab 2016 (Bauerfe</w:t>
      </w:r>
      <w:r>
        <w:t xml:space="preserve">ind et al. 2018: 183, 200) ist eine Harmonisierung zu den diesbezüglichen Empfehlungen der interdisziplinären S3-Leitlinie für die Diagnostik, Therapie und Nachsorge des Mammakarzinoms 2012 (Kreienberg et al. 2012) bzw. der interdisziplinären S3-Leitlinie </w:t>
      </w:r>
      <w:r>
        <w:t>für die Früherkennung, Diagnostik, Therapie und Nachsorge des Mammakarzinoms 2018 (Leitlinienprogramm Onkologie der AWMF, DKG und DKH 2018: 82, 337) hergestellt: Eine Sentinel-Node-Biopsie soll beim DCIS nur durchgeführt werden, wenn eine sekundäre SLNB au</w:t>
      </w:r>
      <w:r>
        <w:t xml:space="preserve">s technischen Gründen nicht möglich ist. Eine Axilladissektion ist bei Vorliegen eines DCIS nicht indiziert und soll nicht durchgeführt werden. </w:t>
      </w:r>
      <w:r>
        <w:br/>
        <w:t xml:space="preserve"> </w:t>
      </w:r>
      <w:r>
        <w:br/>
        <w:t>Dem Indikator liegt folgendes Statement der interdisziplinären S3-Leitlinie für die Früherkennung, Diagnostik</w:t>
      </w:r>
      <w:r>
        <w:t>, Therapie und Nachsorge des Mammakarzinoms zugrunde: 4.10.</w:t>
      </w:r>
    </w:p>
    <w:p w14:paraId="5F286F5E" w14:textId="77777777" w:rsidR="00AA6540" w:rsidRDefault="00AA6540">
      <w:pPr>
        <w:sectPr w:rsidR="00AA6540" w:rsidSect="000A3778">
          <w:headerReference w:type="even" r:id="rId113"/>
          <w:headerReference w:type="default" r:id="rId114"/>
          <w:footerReference w:type="even" r:id="rId115"/>
          <w:footerReference w:type="default" r:id="rId116"/>
          <w:headerReference w:type="first" r:id="rId117"/>
          <w:footerReference w:type="first" r:id="rId118"/>
          <w:pgSz w:w="11906" w:h="16838"/>
          <w:pgMar w:top="1418" w:right="1134" w:bottom="1418" w:left="1701" w:header="454" w:footer="737" w:gutter="0"/>
          <w:cols w:space="708"/>
          <w:docGrid w:linePitch="360"/>
        </w:sectPr>
      </w:pPr>
    </w:p>
    <w:p w14:paraId="2D455220" w14:textId="77777777" w:rsidR="000F0644" w:rsidRDefault="00B26588" w:rsidP="00447106">
      <w:pPr>
        <w:pStyle w:val="Absatzberschriftebene2nurinNavigation"/>
      </w:pPr>
      <w:r>
        <w:lastRenderedPageBreak/>
        <w:t>Verwendete Datenfelder</w:t>
      </w:r>
    </w:p>
    <w:p w14:paraId="576C5B75" w14:textId="77777777" w:rsidR="001046CA" w:rsidRPr="00840C92" w:rsidRDefault="00B26588"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36799E3F"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72FD7C6E" w14:textId="77777777" w:rsidR="000F0644" w:rsidRPr="009E2B0C" w:rsidRDefault="00B26588" w:rsidP="000361A4">
            <w:pPr>
              <w:pStyle w:val="Tabellenkopf"/>
            </w:pPr>
            <w:r>
              <w:t>Item</w:t>
            </w:r>
          </w:p>
        </w:tc>
        <w:tc>
          <w:tcPr>
            <w:tcW w:w="1075" w:type="pct"/>
          </w:tcPr>
          <w:p w14:paraId="019B7B81" w14:textId="77777777" w:rsidR="000F0644" w:rsidRPr="009E2B0C" w:rsidRDefault="00B26588" w:rsidP="000361A4">
            <w:pPr>
              <w:pStyle w:val="Tabellenkopf"/>
            </w:pPr>
            <w:r>
              <w:t>Bezeichnung</w:t>
            </w:r>
          </w:p>
        </w:tc>
        <w:tc>
          <w:tcPr>
            <w:tcW w:w="326" w:type="pct"/>
          </w:tcPr>
          <w:p w14:paraId="44DDBAF0" w14:textId="77777777" w:rsidR="000F0644" w:rsidRPr="009E2B0C" w:rsidRDefault="00B26588" w:rsidP="000361A4">
            <w:pPr>
              <w:pStyle w:val="Tabellenkopf"/>
            </w:pPr>
            <w:r>
              <w:t>M/K</w:t>
            </w:r>
          </w:p>
        </w:tc>
        <w:tc>
          <w:tcPr>
            <w:tcW w:w="1646" w:type="pct"/>
          </w:tcPr>
          <w:p w14:paraId="09595013" w14:textId="77777777" w:rsidR="000F0644" w:rsidRPr="009E2B0C" w:rsidRDefault="00B26588" w:rsidP="000361A4">
            <w:pPr>
              <w:pStyle w:val="Tabellenkopf"/>
            </w:pPr>
            <w:r>
              <w:t>Schlüssel/Formel</w:t>
            </w:r>
          </w:p>
        </w:tc>
        <w:tc>
          <w:tcPr>
            <w:tcW w:w="1328" w:type="pct"/>
          </w:tcPr>
          <w:p w14:paraId="4261A166" w14:textId="77777777" w:rsidR="000F0644" w:rsidRPr="009E2B0C" w:rsidRDefault="00B26588" w:rsidP="000361A4">
            <w:pPr>
              <w:pStyle w:val="Tabellenkopf"/>
            </w:pPr>
            <w:r>
              <w:t>Feldname</w:t>
            </w:r>
            <w:r>
              <w:t xml:space="preserve">  </w:t>
            </w:r>
          </w:p>
        </w:tc>
      </w:tr>
      <w:tr w:rsidR="00275B01" w:rsidRPr="00743DF3" w14:paraId="547B074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2B8A8B5" w14:textId="77777777" w:rsidR="000F0644" w:rsidRPr="00743DF3" w:rsidRDefault="00B26588" w:rsidP="000361A4">
            <w:pPr>
              <w:pStyle w:val="Tabellentext"/>
            </w:pPr>
            <w:r>
              <w:t>12:BRUST</w:t>
            </w:r>
          </w:p>
        </w:tc>
        <w:tc>
          <w:tcPr>
            <w:tcW w:w="1075" w:type="pct"/>
          </w:tcPr>
          <w:p w14:paraId="312D0F15" w14:textId="77777777" w:rsidR="000F0644" w:rsidRPr="00743DF3" w:rsidRDefault="00B26588" w:rsidP="000361A4">
            <w:pPr>
              <w:pStyle w:val="Tabellentext"/>
            </w:pPr>
            <w:r>
              <w:t>Erkrankung an dieser Brust</w:t>
            </w:r>
          </w:p>
        </w:tc>
        <w:tc>
          <w:tcPr>
            <w:tcW w:w="326" w:type="pct"/>
          </w:tcPr>
          <w:p w14:paraId="28A85EB0" w14:textId="77777777" w:rsidR="000F0644" w:rsidRPr="00743DF3" w:rsidRDefault="00B26588" w:rsidP="000361A4">
            <w:pPr>
              <w:pStyle w:val="Tabellentext"/>
            </w:pPr>
            <w:r>
              <w:t>M</w:t>
            </w:r>
          </w:p>
        </w:tc>
        <w:tc>
          <w:tcPr>
            <w:tcW w:w="1646" w:type="pct"/>
          </w:tcPr>
          <w:p w14:paraId="5E455968" w14:textId="77777777" w:rsidR="000F0644" w:rsidRPr="00743DF3" w:rsidRDefault="00B26588" w:rsidP="00177070">
            <w:pPr>
              <w:pStyle w:val="Tabellentext"/>
              <w:ind w:left="453" w:hanging="340"/>
            </w:pPr>
            <w:r>
              <w:t>1 =</w:t>
            </w:r>
            <w:r>
              <w:tab/>
              <w:t>Primärerkrankung</w:t>
            </w:r>
          </w:p>
          <w:p w14:paraId="2583D1F6" w14:textId="77777777" w:rsidR="000F0644" w:rsidRPr="00743DF3" w:rsidRDefault="00B26588" w:rsidP="00177070">
            <w:pPr>
              <w:pStyle w:val="Tabellentext"/>
              <w:ind w:left="453" w:hanging="340"/>
            </w:pPr>
            <w:r>
              <w:t>2 =</w:t>
            </w:r>
            <w:r>
              <w:tab/>
              <w:t xml:space="preserve">lokoregionäres Rezidiv nach </w:t>
            </w:r>
            <w:r>
              <w:t>BET</w:t>
            </w:r>
          </w:p>
          <w:p w14:paraId="4D1A826A" w14:textId="77777777" w:rsidR="000F0644" w:rsidRPr="00743DF3" w:rsidRDefault="00B26588" w:rsidP="00177070">
            <w:pPr>
              <w:pStyle w:val="Tabellentext"/>
              <w:ind w:left="453" w:hanging="340"/>
            </w:pPr>
            <w:r>
              <w:t>3 =</w:t>
            </w:r>
            <w:r>
              <w:tab/>
              <w:t>lokoregionäres Rezidiv nach Mastektomie</w:t>
            </w:r>
          </w:p>
          <w:p w14:paraId="0D09F141" w14:textId="77777777" w:rsidR="000F0644" w:rsidRPr="00743DF3" w:rsidRDefault="00B26588" w:rsidP="00177070">
            <w:pPr>
              <w:pStyle w:val="Tabellentext"/>
              <w:ind w:left="453" w:hanging="340"/>
            </w:pPr>
            <w:r>
              <w:t>4 =</w:t>
            </w:r>
            <w:r>
              <w:tab/>
              <w:t>ausschließlich sekundäre plastische Rekonstruktion</w:t>
            </w:r>
          </w:p>
          <w:p w14:paraId="51790ECC" w14:textId="77777777" w:rsidR="000F0644" w:rsidRPr="00743DF3" w:rsidRDefault="00B26588" w:rsidP="00177070">
            <w:pPr>
              <w:pStyle w:val="Tabellentext"/>
              <w:ind w:left="453" w:hanging="340"/>
            </w:pPr>
            <w:r>
              <w:t>5 =</w:t>
            </w:r>
            <w:r>
              <w:tab/>
              <w:t>prophylaktische Mastektomie</w:t>
            </w:r>
          </w:p>
          <w:p w14:paraId="2C398D30" w14:textId="77777777" w:rsidR="000F0644" w:rsidRPr="00743DF3" w:rsidRDefault="00B26588" w:rsidP="00177070">
            <w:pPr>
              <w:pStyle w:val="Tabellentext"/>
              <w:ind w:left="453" w:hanging="340"/>
            </w:pPr>
            <w:r>
              <w:t>6 =</w:t>
            </w:r>
            <w:r>
              <w:tab/>
              <w:t>Fernmetastase</w:t>
            </w:r>
          </w:p>
        </w:tc>
        <w:tc>
          <w:tcPr>
            <w:tcW w:w="1328" w:type="pct"/>
          </w:tcPr>
          <w:p w14:paraId="36EA458D" w14:textId="77777777" w:rsidR="000F0644" w:rsidRPr="00743DF3" w:rsidRDefault="00B26588" w:rsidP="000361A4">
            <w:pPr>
              <w:pStyle w:val="Tabellentext"/>
            </w:pPr>
            <w:r>
              <w:t>ARTERKRANK</w:t>
            </w:r>
          </w:p>
        </w:tc>
      </w:tr>
      <w:tr w:rsidR="00275B01" w:rsidRPr="00743DF3" w14:paraId="24C70BD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ED29BC4" w14:textId="77777777" w:rsidR="000F0644" w:rsidRPr="00743DF3" w:rsidRDefault="00B26588" w:rsidP="000361A4">
            <w:pPr>
              <w:pStyle w:val="Tabellentext"/>
            </w:pPr>
            <w:r>
              <w:t>19:BRUST</w:t>
            </w:r>
          </w:p>
        </w:tc>
        <w:tc>
          <w:tcPr>
            <w:tcW w:w="1075" w:type="pct"/>
          </w:tcPr>
          <w:p w14:paraId="40AE5C6F" w14:textId="77777777" w:rsidR="000F0644" w:rsidRPr="00743DF3" w:rsidRDefault="00B26588" w:rsidP="000361A4">
            <w:pPr>
              <w:pStyle w:val="Tabellentext"/>
            </w:pPr>
            <w:r>
              <w:t>maligne Neoplasie</w:t>
            </w:r>
          </w:p>
        </w:tc>
        <w:tc>
          <w:tcPr>
            <w:tcW w:w="326" w:type="pct"/>
          </w:tcPr>
          <w:p w14:paraId="7C1CEAEF" w14:textId="77777777" w:rsidR="000F0644" w:rsidRPr="00743DF3" w:rsidRDefault="00B26588" w:rsidP="000361A4">
            <w:pPr>
              <w:pStyle w:val="Tabellentext"/>
            </w:pPr>
            <w:r>
              <w:t>K</w:t>
            </w:r>
          </w:p>
        </w:tc>
        <w:tc>
          <w:tcPr>
            <w:tcW w:w="1646" w:type="pct"/>
          </w:tcPr>
          <w:p w14:paraId="7C6DC024" w14:textId="77777777" w:rsidR="000F0644" w:rsidRPr="00743DF3" w:rsidRDefault="00B26588" w:rsidP="00177070">
            <w:pPr>
              <w:pStyle w:val="Tabellentext"/>
              <w:ind w:left="453" w:hanging="340"/>
            </w:pPr>
            <w:r>
              <w:t>s. Anhang: ICDO3Mamma</w:t>
            </w:r>
          </w:p>
        </w:tc>
        <w:tc>
          <w:tcPr>
            <w:tcW w:w="1328" w:type="pct"/>
          </w:tcPr>
          <w:p w14:paraId="197125E2" w14:textId="77777777" w:rsidR="000F0644" w:rsidRPr="00743DF3" w:rsidRDefault="00B26588" w:rsidP="000361A4">
            <w:pPr>
              <w:pStyle w:val="Tabellentext"/>
            </w:pPr>
            <w:r>
              <w:t>PRAEICDO3</w:t>
            </w:r>
          </w:p>
        </w:tc>
      </w:tr>
      <w:tr w:rsidR="00275B01" w:rsidRPr="00743DF3" w14:paraId="18BC985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31F2968" w14:textId="77777777" w:rsidR="000F0644" w:rsidRPr="00743DF3" w:rsidRDefault="00B26588" w:rsidP="000361A4">
            <w:pPr>
              <w:pStyle w:val="Tabellentext"/>
            </w:pPr>
            <w:r>
              <w:t>30:BRUST</w:t>
            </w:r>
          </w:p>
        </w:tc>
        <w:tc>
          <w:tcPr>
            <w:tcW w:w="1075" w:type="pct"/>
          </w:tcPr>
          <w:p w14:paraId="5D842185" w14:textId="77777777" w:rsidR="000F0644" w:rsidRPr="00743DF3" w:rsidRDefault="00B26588" w:rsidP="000361A4">
            <w:pPr>
              <w:pStyle w:val="Tabellentext"/>
            </w:pPr>
            <w:r>
              <w:t>maligne Neoplasie</w:t>
            </w:r>
          </w:p>
        </w:tc>
        <w:tc>
          <w:tcPr>
            <w:tcW w:w="326" w:type="pct"/>
          </w:tcPr>
          <w:p w14:paraId="3106C1A3" w14:textId="77777777" w:rsidR="000F0644" w:rsidRPr="00743DF3" w:rsidRDefault="00B26588" w:rsidP="000361A4">
            <w:pPr>
              <w:pStyle w:val="Tabellentext"/>
            </w:pPr>
            <w:r>
              <w:t>K</w:t>
            </w:r>
          </w:p>
        </w:tc>
        <w:tc>
          <w:tcPr>
            <w:tcW w:w="1646" w:type="pct"/>
          </w:tcPr>
          <w:p w14:paraId="6B3F5E48" w14:textId="77777777" w:rsidR="000F0644" w:rsidRPr="00743DF3" w:rsidRDefault="00B26588" w:rsidP="00177070">
            <w:pPr>
              <w:pStyle w:val="Tabellentext"/>
              <w:ind w:left="453" w:hanging="340"/>
            </w:pPr>
            <w:r>
              <w:t>s. Anhang: ICDO3Mamma</w:t>
            </w:r>
          </w:p>
        </w:tc>
        <w:tc>
          <w:tcPr>
            <w:tcW w:w="1328" w:type="pct"/>
          </w:tcPr>
          <w:p w14:paraId="7910E8B6" w14:textId="77777777" w:rsidR="000F0644" w:rsidRPr="00743DF3" w:rsidRDefault="00B26588" w:rsidP="000361A4">
            <w:pPr>
              <w:pStyle w:val="Tabellentext"/>
            </w:pPr>
            <w:r>
              <w:t>POSTICDO3</w:t>
            </w:r>
          </w:p>
        </w:tc>
      </w:tr>
      <w:tr w:rsidR="00275B01" w:rsidRPr="00743DF3" w14:paraId="132F261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62DE036" w14:textId="77777777" w:rsidR="000F0644" w:rsidRPr="00743DF3" w:rsidRDefault="00B26588" w:rsidP="000361A4">
            <w:pPr>
              <w:pStyle w:val="Tabellentext"/>
            </w:pPr>
            <w:r>
              <w:t>31:BRUST</w:t>
            </w:r>
          </w:p>
        </w:tc>
        <w:tc>
          <w:tcPr>
            <w:tcW w:w="1075" w:type="pct"/>
          </w:tcPr>
          <w:p w14:paraId="78FF2279" w14:textId="77777777" w:rsidR="000F0644" w:rsidRPr="00743DF3" w:rsidRDefault="00B26588" w:rsidP="000361A4">
            <w:pPr>
              <w:pStyle w:val="Tabellentext"/>
            </w:pPr>
            <w:r>
              <w:t>primär-operative Therapie abgeschlossen</w:t>
            </w:r>
          </w:p>
        </w:tc>
        <w:tc>
          <w:tcPr>
            <w:tcW w:w="326" w:type="pct"/>
          </w:tcPr>
          <w:p w14:paraId="6EDA7843" w14:textId="77777777" w:rsidR="000F0644" w:rsidRPr="00743DF3" w:rsidRDefault="00B26588" w:rsidP="000361A4">
            <w:pPr>
              <w:pStyle w:val="Tabellentext"/>
            </w:pPr>
            <w:r>
              <w:t>K</w:t>
            </w:r>
          </w:p>
        </w:tc>
        <w:tc>
          <w:tcPr>
            <w:tcW w:w="1646" w:type="pct"/>
          </w:tcPr>
          <w:p w14:paraId="4E44895E" w14:textId="77777777" w:rsidR="000F0644" w:rsidRPr="00743DF3" w:rsidRDefault="00B26588" w:rsidP="00177070">
            <w:pPr>
              <w:pStyle w:val="Tabellentext"/>
              <w:ind w:left="453" w:hanging="340"/>
            </w:pPr>
            <w:r>
              <w:t>0 =</w:t>
            </w:r>
            <w:r>
              <w:tab/>
              <w:t>nein</w:t>
            </w:r>
          </w:p>
          <w:p w14:paraId="3656ABB3" w14:textId="77777777" w:rsidR="000F0644" w:rsidRPr="00743DF3" w:rsidRDefault="00B26588" w:rsidP="00177070">
            <w:pPr>
              <w:pStyle w:val="Tabellentext"/>
              <w:ind w:left="453" w:hanging="340"/>
            </w:pPr>
            <w:r>
              <w:t>1 =</w:t>
            </w:r>
            <w:r>
              <w:tab/>
              <w:t>ja</w:t>
            </w:r>
          </w:p>
        </w:tc>
        <w:tc>
          <w:tcPr>
            <w:tcW w:w="1328" w:type="pct"/>
          </w:tcPr>
          <w:p w14:paraId="3605AF9F" w14:textId="77777777" w:rsidR="000F0644" w:rsidRPr="00743DF3" w:rsidRDefault="00B26588" w:rsidP="000361A4">
            <w:pPr>
              <w:pStyle w:val="Tabellentext"/>
            </w:pPr>
            <w:r>
              <w:t>OPTHERAPIEENDE</w:t>
            </w:r>
          </w:p>
        </w:tc>
      </w:tr>
      <w:tr w:rsidR="00275B01" w:rsidRPr="00743DF3" w14:paraId="07654BE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2D49367" w14:textId="77777777" w:rsidR="000F0644" w:rsidRPr="00743DF3" w:rsidRDefault="00B26588" w:rsidP="000361A4">
            <w:pPr>
              <w:pStyle w:val="Tabellentext"/>
            </w:pPr>
            <w:r>
              <w:t>33:BRUST</w:t>
            </w:r>
          </w:p>
        </w:tc>
        <w:tc>
          <w:tcPr>
            <w:tcW w:w="1075" w:type="pct"/>
          </w:tcPr>
          <w:p w14:paraId="00278A7F" w14:textId="77777777" w:rsidR="000F0644" w:rsidRPr="00743DF3" w:rsidRDefault="00B26588" w:rsidP="000361A4">
            <w:pPr>
              <w:pStyle w:val="Tabellentext"/>
            </w:pPr>
            <w:r>
              <w:t>pT</w:t>
            </w:r>
          </w:p>
        </w:tc>
        <w:tc>
          <w:tcPr>
            <w:tcW w:w="326" w:type="pct"/>
          </w:tcPr>
          <w:p w14:paraId="07F8E6D5" w14:textId="77777777" w:rsidR="000F0644" w:rsidRPr="00743DF3" w:rsidRDefault="00B26588" w:rsidP="000361A4">
            <w:pPr>
              <w:pStyle w:val="Tabellentext"/>
            </w:pPr>
            <w:r>
              <w:t>K</w:t>
            </w:r>
          </w:p>
        </w:tc>
        <w:tc>
          <w:tcPr>
            <w:tcW w:w="1646" w:type="pct"/>
          </w:tcPr>
          <w:p w14:paraId="72BC31CC" w14:textId="77777777" w:rsidR="000F0644" w:rsidRPr="00743DF3" w:rsidRDefault="00B26588" w:rsidP="00177070">
            <w:pPr>
              <w:pStyle w:val="Tabellentext"/>
              <w:ind w:left="453" w:hanging="340"/>
            </w:pPr>
            <w:r>
              <w:t>s. Anhang: pTMamma</w:t>
            </w:r>
          </w:p>
        </w:tc>
        <w:tc>
          <w:tcPr>
            <w:tcW w:w="1328" w:type="pct"/>
          </w:tcPr>
          <w:p w14:paraId="38CF6513" w14:textId="77777777" w:rsidR="000F0644" w:rsidRPr="00743DF3" w:rsidRDefault="00B26588" w:rsidP="000361A4">
            <w:pPr>
              <w:pStyle w:val="Tabellentext"/>
            </w:pPr>
            <w:r>
              <w:t>TNMPTMAMMA</w:t>
            </w:r>
          </w:p>
        </w:tc>
      </w:tr>
      <w:tr w:rsidR="00275B01" w:rsidRPr="00743DF3" w14:paraId="587AD94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41E2AD2" w14:textId="77777777" w:rsidR="000F0644" w:rsidRPr="00743DF3" w:rsidRDefault="00B26588" w:rsidP="000361A4">
            <w:pPr>
              <w:pStyle w:val="Tabellentext"/>
            </w:pPr>
            <w:r>
              <w:t>45:BRUST</w:t>
            </w:r>
          </w:p>
        </w:tc>
        <w:tc>
          <w:tcPr>
            <w:tcW w:w="1075" w:type="pct"/>
          </w:tcPr>
          <w:p w14:paraId="245D99D3" w14:textId="77777777" w:rsidR="000F0644" w:rsidRPr="00743DF3" w:rsidRDefault="00B26588" w:rsidP="000361A4">
            <w:pPr>
              <w:pStyle w:val="Tabellentext"/>
            </w:pPr>
            <w:r>
              <w:t xml:space="preserve">brusterhaltende Therapie (BET) </w:t>
            </w:r>
          </w:p>
        </w:tc>
        <w:tc>
          <w:tcPr>
            <w:tcW w:w="326" w:type="pct"/>
          </w:tcPr>
          <w:p w14:paraId="35E2FDD5" w14:textId="77777777" w:rsidR="000F0644" w:rsidRPr="00743DF3" w:rsidRDefault="00B26588" w:rsidP="000361A4">
            <w:pPr>
              <w:pStyle w:val="Tabellentext"/>
            </w:pPr>
            <w:r>
              <w:t>K</w:t>
            </w:r>
          </w:p>
        </w:tc>
        <w:tc>
          <w:tcPr>
            <w:tcW w:w="1646" w:type="pct"/>
          </w:tcPr>
          <w:p w14:paraId="6030A779" w14:textId="77777777" w:rsidR="000F0644" w:rsidRPr="00743DF3" w:rsidRDefault="00B26588" w:rsidP="00177070">
            <w:pPr>
              <w:pStyle w:val="Tabellentext"/>
              <w:ind w:left="453" w:hanging="340"/>
            </w:pPr>
            <w:r>
              <w:t>0 =</w:t>
            </w:r>
            <w:r>
              <w:tab/>
              <w:t>nein</w:t>
            </w:r>
          </w:p>
          <w:p w14:paraId="4595B7A8" w14:textId="77777777" w:rsidR="000F0644" w:rsidRPr="00743DF3" w:rsidRDefault="00B26588" w:rsidP="00177070">
            <w:pPr>
              <w:pStyle w:val="Tabellentext"/>
              <w:ind w:left="453" w:hanging="340"/>
            </w:pPr>
            <w:r>
              <w:t>1 =</w:t>
            </w:r>
            <w:r>
              <w:tab/>
              <w:t>ja</w:t>
            </w:r>
          </w:p>
          <w:p w14:paraId="1BB374AF" w14:textId="77777777" w:rsidR="000F0644" w:rsidRPr="00743DF3" w:rsidRDefault="00B26588" w:rsidP="00177070">
            <w:pPr>
              <w:pStyle w:val="Tabellentext"/>
              <w:ind w:left="453" w:hanging="340"/>
            </w:pPr>
            <w:r>
              <w:t>2 =</w:t>
            </w:r>
            <w:r>
              <w:tab/>
              <w:t xml:space="preserve">nein (auf Wunsch Patient(in), </w:t>
            </w:r>
            <w:r>
              <w:t>trotz erfüllter Kriterien BET)</w:t>
            </w:r>
          </w:p>
          <w:p w14:paraId="4E903072" w14:textId="77777777" w:rsidR="000F0644" w:rsidRPr="00743DF3" w:rsidRDefault="00B26588" w:rsidP="00177070">
            <w:pPr>
              <w:pStyle w:val="Tabellentext"/>
              <w:ind w:left="453" w:hanging="340"/>
            </w:pPr>
            <w:r>
              <w:t>3 =</w:t>
            </w:r>
            <w:r>
              <w:tab/>
              <w:t>ja (auf Wunsch Patient(in), trotz nicht erfüllter Kriterien BET)</w:t>
            </w:r>
          </w:p>
        </w:tc>
        <w:tc>
          <w:tcPr>
            <w:tcW w:w="1328" w:type="pct"/>
          </w:tcPr>
          <w:p w14:paraId="0C9F5B36" w14:textId="77777777" w:rsidR="000F0644" w:rsidRPr="00743DF3" w:rsidRDefault="00B26588" w:rsidP="000361A4">
            <w:pPr>
              <w:pStyle w:val="Tabellentext"/>
            </w:pPr>
            <w:r>
              <w:t>BET</w:t>
            </w:r>
          </w:p>
        </w:tc>
      </w:tr>
      <w:tr w:rsidR="00275B01" w:rsidRPr="00743DF3" w14:paraId="0119AAE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BEDFDCF" w14:textId="77777777" w:rsidR="000F0644" w:rsidRPr="00743DF3" w:rsidRDefault="00B26588" w:rsidP="000361A4">
            <w:pPr>
              <w:pStyle w:val="Tabellentext"/>
            </w:pPr>
            <w:r>
              <w:t>46:BRUST</w:t>
            </w:r>
          </w:p>
        </w:tc>
        <w:tc>
          <w:tcPr>
            <w:tcW w:w="1075" w:type="pct"/>
          </w:tcPr>
          <w:p w14:paraId="742EF4EB" w14:textId="77777777" w:rsidR="000F0644" w:rsidRPr="00743DF3" w:rsidRDefault="00B26588" w:rsidP="000361A4">
            <w:pPr>
              <w:pStyle w:val="Tabellentext"/>
            </w:pPr>
            <w:r>
              <w:t>Entfernung unmarkierter axillärer Lymphknoten bei diesem oder vorausgegangenem Aufenthalt durchgeführt</w:t>
            </w:r>
          </w:p>
        </w:tc>
        <w:tc>
          <w:tcPr>
            <w:tcW w:w="326" w:type="pct"/>
          </w:tcPr>
          <w:p w14:paraId="4876CBFD" w14:textId="77777777" w:rsidR="000F0644" w:rsidRPr="00743DF3" w:rsidRDefault="00B26588" w:rsidP="000361A4">
            <w:pPr>
              <w:pStyle w:val="Tabellentext"/>
            </w:pPr>
            <w:r>
              <w:t>K</w:t>
            </w:r>
          </w:p>
        </w:tc>
        <w:tc>
          <w:tcPr>
            <w:tcW w:w="1646" w:type="pct"/>
          </w:tcPr>
          <w:p w14:paraId="107C830D" w14:textId="77777777" w:rsidR="000F0644" w:rsidRPr="00743DF3" w:rsidRDefault="00B26588" w:rsidP="00177070">
            <w:pPr>
              <w:pStyle w:val="Tabellentext"/>
              <w:ind w:left="453" w:hanging="340"/>
            </w:pPr>
            <w:r>
              <w:t>0 =</w:t>
            </w:r>
            <w:r>
              <w:tab/>
              <w:t>nein</w:t>
            </w:r>
          </w:p>
          <w:p w14:paraId="13BC50E8" w14:textId="77777777" w:rsidR="000F0644" w:rsidRPr="00743DF3" w:rsidRDefault="00B26588" w:rsidP="00177070">
            <w:pPr>
              <w:pStyle w:val="Tabellentext"/>
              <w:ind w:left="453" w:hanging="340"/>
            </w:pPr>
            <w:r>
              <w:t>1 =</w:t>
            </w:r>
            <w:r>
              <w:tab/>
              <w:t>ja, einzelne Lymphknoten</w:t>
            </w:r>
          </w:p>
          <w:p w14:paraId="3A789D30" w14:textId="77777777" w:rsidR="000F0644" w:rsidRPr="00743DF3" w:rsidRDefault="00B26588" w:rsidP="00177070">
            <w:pPr>
              <w:pStyle w:val="Tabellentext"/>
              <w:ind w:left="453" w:hanging="340"/>
            </w:pPr>
            <w:r>
              <w:t>2 =</w:t>
            </w:r>
            <w:r>
              <w:tab/>
              <w:t>ja, Axilladissektion</w:t>
            </w:r>
          </w:p>
        </w:tc>
        <w:tc>
          <w:tcPr>
            <w:tcW w:w="1328" w:type="pct"/>
          </w:tcPr>
          <w:p w14:paraId="40330A29" w14:textId="77777777" w:rsidR="000F0644" w:rsidRPr="00743DF3" w:rsidRDefault="00B26588" w:rsidP="000361A4">
            <w:pPr>
              <w:pStyle w:val="Tabellentext"/>
            </w:pPr>
            <w:r>
              <w:t>AXLKENTFOMARK</w:t>
            </w:r>
          </w:p>
        </w:tc>
      </w:tr>
      <w:tr w:rsidR="00275B01" w:rsidRPr="00743DF3" w14:paraId="2A1BD5B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0BF0C61" w14:textId="77777777" w:rsidR="000F0644" w:rsidRPr="00743DF3" w:rsidRDefault="00B26588" w:rsidP="000361A4">
            <w:pPr>
              <w:pStyle w:val="Tabellentext"/>
            </w:pPr>
            <w:r>
              <w:t>47:BRUST</w:t>
            </w:r>
          </w:p>
        </w:tc>
        <w:tc>
          <w:tcPr>
            <w:tcW w:w="1075" w:type="pct"/>
          </w:tcPr>
          <w:p w14:paraId="4C4ACD9D" w14:textId="77777777" w:rsidR="000F0644" w:rsidRPr="00743DF3" w:rsidRDefault="00B26588" w:rsidP="000361A4">
            <w:pPr>
              <w:pStyle w:val="Tabellentext"/>
            </w:pPr>
            <w:r>
              <w:t>Sentinel-Lymphknoten-Biopsie bei diesem oder vorausgegangenem Aufenthalt durchgeführt</w:t>
            </w:r>
          </w:p>
        </w:tc>
        <w:tc>
          <w:tcPr>
            <w:tcW w:w="326" w:type="pct"/>
          </w:tcPr>
          <w:p w14:paraId="6CBEE64F" w14:textId="77777777" w:rsidR="000F0644" w:rsidRPr="00743DF3" w:rsidRDefault="00B26588" w:rsidP="000361A4">
            <w:pPr>
              <w:pStyle w:val="Tabellentext"/>
            </w:pPr>
            <w:r>
              <w:t>K</w:t>
            </w:r>
          </w:p>
        </w:tc>
        <w:tc>
          <w:tcPr>
            <w:tcW w:w="1646" w:type="pct"/>
          </w:tcPr>
          <w:p w14:paraId="72966293" w14:textId="77777777" w:rsidR="000F0644" w:rsidRPr="00743DF3" w:rsidRDefault="00B26588" w:rsidP="00177070">
            <w:pPr>
              <w:pStyle w:val="Tabellentext"/>
              <w:ind w:left="453" w:hanging="340"/>
            </w:pPr>
            <w:r>
              <w:t>0 =</w:t>
            </w:r>
            <w:r>
              <w:tab/>
              <w:t>nein</w:t>
            </w:r>
          </w:p>
          <w:p w14:paraId="0E50A79A" w14:textId="77777777" w:rsidR="000F0644" w:rsidRPr="00743DF3" w:rsidRDefault="00B26588" w:rsidP="00177070">
            <w:pPr>
              <w:pStyle w:val="Tabellentext"/>
              <w:ind w:left="453" w:hanging="340"/>
            </w:pPr>
            <w:r>
              <w:t>1 =</w:t>
            </w:r>
            <w:r>
              <w:tab/>
              <w:t>ja</w:t>
            </w:r>
          </w:p>
        </w:tc>
        <w:tc>
          <w:tcPr>
            <w:tcW w:w="1328" w:type="pct"/>
          </w:tcPr>
          <w:p w14:paraId="473A7EB6" w14:textId="77777777" w:rsidR="000F0644" w:rsidRPr="00743DF3" w:rsidRDefault="00B26588" w:rsidP="000361A4">
            <w:pPr>
              <w:pStyle w:val="Tabellentext"/>
            </w:pPr>
            <w:r>
              <w:t>SLKBIOPSIE</w:t>
            </w:r>
          </w:p>
        </w:tc>
      </w:tr>
    </w:tbl>
    <w:p w14:paraId="08E1F5BE" w14:textId="77777777" w:rsidR="00AA6540" w:rsidRDefault="00AA6540">
      <w:pPr>
        <w:sectPr w:rsidR="00AA6540" w:rsidSect="00163BAC">
          <w:headerReference w:type="even" r:id="rId119"/>
          <w:headerReference w:type="default" r:id="rId120"/>
          <w:footerReference w:type="even" r:id="rId121"/>
          <w:footerReference w:type="default" r:id="rId122"/>
          <w:headerReference w:type="first" r:id="rId123"/>
          <w:footerReference w:type="first" r:id="rId124"/>
          <w:pgSz w:w="11906" w:h="16838"/>
          <w:pgMar w:top="1418" w:right="1134" w:bottom="1418" w:left="1701" w:header="454" w:footer="737" w:gutter="0"/>
          <w:cols w:space="708"/>
          <w:docGrid w:linePitch="360"/>
        </w:sectPr>
      </w:pPr>
    </w:p>
    <w:p w14:paraId="5F9D38F6" w14:textId="77777777" w:rsidR="0094520C" w:rsidRDefault="00B26588"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78E70E1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9F2563" w14:textId="77777777" w:rsidR="000517F0" w:rsidRPr="000517F0" w:rsidRDefault="00B26588" w:rsidP="009A4847">
            <w:pPr>
              <w:pStyle w:val="Tabellenkopf"/>
            </w:pPr>
            <w:r>
              <w:t>ID</w:t>
            </w:r>
          </w:p>
        </w:tc>
        <w:tc>
          <w:tcPr>
            <w:tcW w:w="5885" w:type="dxa"/>
          </w:tcPr>
          <w:p w14:paraId="4D6A0FA5" w14:textId="77777777" w:rsidR="000517F0" w:rsidRDefault="00B26588" w:rsidP="000517F0">
            <w:pPr>
              <w:pStyle w:val="Tabellentext"/>
              <w:cnfStyle w:val="000000000000" w:firstRow="0" w:lastRow="0" w:firstColumn="0" w:lastColumn="0" w:oddVBand="0" w:evenVBand="0" w:oddHBand="0" w:evenHBand="0" w:firstRowFirstColumn="0" w:firstRowLastColumn="0" w:lastRowFirstColumn="0" w:lastRowLastColumn="0"/>
            </w:pPr>
            <w:r>
              <w:t>50719</w:t>
            </w:r>
          </w:p>
        </w:tc>
      </w:tr>
      <w:tr w:rsidR="000955B5" w14:paraId="6A0B516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15ABA7" w14:textId="77777777" w:rsidR="000955B5" w:rsidRDefault="00B26588" w:rsidP="009A4847">
            <w:pPr>
              <w:pStyle w:val="Tabellenkopf"/>
            </w:pPr>
            <w:r>
              <w:t>Bezeichnung</w:t>
            </w:r>
          </w:p>
        </w:tc>
        <w:tc>
          <w:tcPr>
            <w:tcW w:w="5885" w:type="dxa"/>
          </w:tcPr>
          <w:p w14:paraId="01671132" w14:textId="77777777" w:rsidR="000955B5" w:rsidRDefault="00B26588" w:rsidP="000517F0">
            <w:pPr>
              <w:pStyle w:val="Tabellentext"/>
              <w:cnfStyle w:val="000000000000" w:firstRow="0" w:lastRow="0" w:firstColumn="0" w:lastColumn="0" w:oddVBand="0" w:evenVBand="0" w:oddHBand="0" w:evenHBand="0" w:firstRowFirstColumn="0" w:firstRowLastColumn="0" w:lastRowFirstColumn="0" w:lastRowLastColumn="0"/>
            </w:pPr>
            <w:r>
              <w:t>Lymphknotenentnahme bei DCIS und brusterhaltender Therapie</w:t>
            </w:r>
          </w:p>
        </w:tc>
      </w:tr>
      <w:tr w:rsidR="000955B5" w14:paraId="35768D2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3DC224" w14:textId="77777777" w:rsidR="000955B5" w:rsidRDefault="00B26588" w:rsidP="009A4847">
            <w:pPr>
              <w:pStyle w:val="Tabellenkopf"/>
            </w:pPr>
            <w:r>
              <w:t>Indikatortyp</w:t>
            </w:r>
          </w:p>
        </w:tc>
        <w:tc>
          <w:tcPr>
            <w:tcW w:w="5885" w:type="dxa"/>
          </w:tcPr>
          <w:p w14:paraId="0F4DC476" w14:textId="77777777" w:rsidR="000955B5" w:rsidRDefault="00B26588"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7BD0626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10EF8D" w14:textId="77777777" w:rsidR="000955B5" w:rsidRDefault="00B26588" w:rsidP="000955B5">
            <w:pPr>
              <w:pStyle w:val="Tabellenkopf"/>
            </w:pPr>
            <w:r>
              <w:t>Art des Wertes</w:t>
            </w:r>
          </w:p>
        </w:tc>
        <w:tc>
          <w:tcPr>
            <w:tcW w:w="5885" w:type="dxa"/>
          </w:tcPr>
          <w:p w14:paraId="44C2AF6B"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574EE3D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5AFA29" w14:textId="77777777" w:rsidR="000955B5" w:rsidRDefault="00B26588" w:rsidP="000955B5">
            <w:pPr>
              <w:pStyle w:val="Tabellenkopf"/>
            </w:pPr>
            <w:r>
              <w:t>Bezug zum Verfahren</w:t>
            </w:r>
          </w:p>
        </w:tc>
        <w:tc>
          <w:tcPr>
            <w:tcW w:w="5885" w:type="dxa"/>
          </w:tcPr>
          <w:p w14:paraId="313B9EFB"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4776BF2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879516" w14:textId="77777777" w:rsidR="000955B5" w:rsidRDefault="00B26588" w:rsidP="000955B5">
            <w:pPr>
              <w:pStyle w:val="Tabellenkopf"/>
            </w:pPr>
            <w:r>
              <w:t>Berechnun</w:t>
            </w:r>
            <w:r>
              <w:t>gsart</w:t>
            </w:r>
          </w:p>
        </w:tc>
        <w:tc>
          <w:tcPr>
            <w:tcW w:w="5885" w:type="dxa"/>
          </w:tcPr>
          <w:p w14:paraId="546F28A2"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2299CBE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90B92D" w14:textId="77777777" w:rsidR="000955B5" w:rsidRDefault="00B26588" w:rsidP="000955B5">
            <w:pPr>
              <w:pStyle w:val="Tabellenkopf"/>
            </w:pPr>
            <w:r>
              <w:t>Referenzbereich 2019</w:t>
            </w:r>
          </w:p>
        </w:tc>
        <w:tc>
          <w:tcPr>
            <w:tcW w:w="5885" w:type="dxa"/>
          </w:tcPr>
          <w:p w14:paraId="181CC40C" w14:textId="3D39273B"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202" w:author="IQTIG" w:date="2020-04-27T15:03:00Z">
              <w:r w:rsidR="00B0196F">
                <w:delText>x</w:delText>
              </w:r>
            </w:del>
            <w:ins w:id="203" w:author="IQTIG" w:date="2020-04-27T15:03:00Z">
              <w:r>
                <w:t>6,33</w:t>
              </w:r>
            </w:ins>
            <w:r>
              <w:t xml:space="preserve"> % (80. Perzentil)</w:t>
            </w:r>
          </w:p>
        </w:tc>
      </w:tr>
      <w:tr w:rsidR="000955B5" w14:paraId="7BBF7FD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2FA0E8" w14:textId="77777777" w:rsidR="000955B5" w:rsidRDefault="00B26588" w:rsidP="00CA48E9">
            <w:pPr>
              <w:pStyle w:val="Tabellenkopf"/>
            </w:pPr>
            <w:r w:rsidRPr="00E37ACC">
              <w:t xml:space="preserve">Referenzbereich </w:t>
            </w:r>
            <w:r>
              <w:t>2018</w:t>
            </w:r>
          </w:p>
        </w:tc>
        <w:tc>
          <w:tcPr>
            <w:tcW w:w="5885" w:type="dxa"/>
          </w:tcPr>
          <w:p w14:paraId="1B3C84CD"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 8,20 % (80. Perzentil)</w:t>
            </w:r>
          </w:p>
        </w:tc>
      </w:tr>
      <w:tr w:rsidR="000955B5" w14:paraId="596057F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99535B" w14:textId="77777777" w:rsidR="000955B5" w:rsidRDefault="00B26588" w:rsidP="000955B5">
            <w:pPr>
              <w:pStyle w:val="Tabellenkopf"/>
            </w:pPr>
            <w:r>
              <w:t>Erläuterung zum Referenzbereich 2019</w:t>
            </w:r>
          </w:p>
        </w:tc>
        <w:tc>
          <w:tcPr>
            <w:tcW w:w="5885" w:type="dxa"/>
          </w:tcPr>
          <w:p w14:paraId="211FBB47"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Der Referenzbereich spiegelt die Leitlinienempfehlung wider, dass eine SLNB beim DCIS und BET nur durchgeführt werden sollte, wenn eine sekundäre SLNB aus technischen Gründen nicht möglich ist,</w:t>
            </w:r>
            <w:r>
              <w:t xml:space="preserve"> z. B. bei Ablatio mammae (Leitlinienprogramm Onkologie der AWMF, DKG und DKH 2019: 81, 336).</w:t>
            </w:r>
          </w:p>
        </w:tc>
      </w:tr>
      <w:tr w:rsidR="000955B5" w14:paraId="7D2D72C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1AF837" w14:textId="77777777" w:rsidR="000955B5" w:rsidRDefault="00B26588" w:rsidP="000955B5">
            <w:pPr>
              <w:pStyle w:val="Tabellenkopf"/>
            </w:pPr>
            <w:r>
              <w:t>Erläuterung zum Strukturierten Dialog bzw. Stellungnahmeverfahren 2019</w:t>
            </w:r>
          </w:p>
        </w:tc>
        <w:tc>
          <w:tcPr>
            <w:tcW w:w="5885" w:type="dxa"/>
          </w:tcPr>
          <w:p w14:paraId="05B14840"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44EF94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99FB1D" w14:textId="77777777" w:rsidR="000955B5" w:rsidRDefault="00B26588" w:rsidP="000955B5">
            <w:pPr>
              <w:pStyle w:val="Tabellenkopf"/>
            </w:pPr>
            <w:r w:rsidRPr="00E37ACC">
              <w:t>Methode der Risikoadjustierung</w:t>
            </w:r>
          </w:p>
        </w:tc>
        <w:tc>
          <w:tcPr>
            <w:tcW w:w="5885" w:type="dxa"/>
          </w:tcPr>
          <w:p w14:paraId="55435CE1"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26D1F3E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BF0FCF" w14:textId="77777777" w:rsidR="000955B5" w:rsidRPr="00E37ACC" w:rsidRDefault="00B26588" w:rsidP="000955B5">
            <w:pPr>
              <w:pStyle w:val="Tabellenkopf"/>
            </w:pPr>
            <w:r>
              <w:t xml:space="preserve">Erläuterung der </w:t>
            </w:r>
            <w:r>
              <w:t>Risikoadjustierung</w:t>
            </w:r>
          </w:p>
        </w:tc>
        <w:tc>
          <w:tcPr>
            <w:tcW w:w="5885" w:type="dxa"/>
          </w:tcPr>
          <w:p w14:paraId="20CE5650"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BAB7ED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87EC7E" w14:textId="77777777" w:rsidR="000955B5" w:rsidRPr="00E37ACC" w:rsidRDefault="00B26588" w:rsidP="000955B5">
            <w:pPr>
              <w:pStyle w:val="Tabellenkopf"/>
            </w:pPr>
            <w:r w:rsidRPr="00E37ACC">
              <w:t>Rechenregeln</w:t>
            </w:r>
          </w:p>
        </w:tc>
        <w:tc>
          <w:tcPr>
            <w:tcW w:w="5885" w:type="dxa"/>
          </w:tcPr>
          <w:p w14:paraId="7C88815A" w14:textId="77777777" w:rsidR="000955B5" w:rsidRPr="00897EAC" w:rsidRDefault="00B2658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BD742E6"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mit axillärer Lymphknotenentnahme</w:t>
            </w:r>
          </w:p>
          <w:p w14:paraId="2C2E25EE" w14:textId="77777777" w:rsidR="000955B5" w:rsidRPr="00897EAC" w:rsidRDefault="00B2658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171F408"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Patientinnen und Patienten mit Histologie „DCIS“ und abgeschlossener operativer Therapie bei Primärerkrankung, brusterhaltender Therapie und </w:t>
            </w:r>
            <w:r>
              <w:t>ohne präoperative tumorspezifische Therapie unter Ausschluss von Patientinnen und Patienten mit präoperativer Histologie „invasives Mammakarzinom“</w:t>
            </w:r>
          </w:p>
        </w:tc>
      </w:tr>
      <w:tr w:rsidR="000955B5" w14:paraId="413A7C7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2DF731" w14:textId="77777777" w:rsidR="000955B5" w:rsidRPr="00E37ACC" w:rsidRDefault="00B26588" w:rsidP="000955B5">
            <w:pPr>
              <w:pStyle w:val="Tabellenkopf"/>
            </w:pPr>
            <w:r w:rsidRPr="00E37ACC">
              <w:t>Erläuterung der Rechenregel</w:t>
            </w:r>
          </w:p>
        </w:tc>
        <w:tc>
          <w:tcPr>
            <w:tcW w:w="5885" w:type="dxa"/>
          </w:tcPr>
          <w:p w14:paraId="7770E628"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Die Festlegung, ob eine präoperative tumorspezifische Therapie der pathologische</w:t>
            </w:r>
            <w:r>
              <w:t>n Befundung vorausging, erfolgt über das Zusatzsymbol „y“ bei der pT-Klassifikation.</w:t>
            </w:r>
          </w:p>
        </w:tc>
      </w:tr>
      <w:tr w:rsidR="000955B5" w14:paraId="3A15B33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C6162E" w14:textId="77777777" w:rsidR="000955B5" w:rsidRPr="00E37ACC" w:rsidRDefault="00B26588" w:rsidP="000955B5">
            <w:pPr>
              <w:pStyle w:val="Tabellenkopf"/>
            </w:pPr>
            <w:r w:rsidRPr="00E37ACC">
              <w:t>Teildatensatzbezug</w:t>
            </w:r>
          </w:p>
        </w:tc>
        <w:tc>
          <w:tcPr>
            <w:tcW w:w="5885" w:type="dxa"/>
          </w:tcPr>
          <w:p w14:paraId="794DD5F3"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18/1:BRUST</w:t>
            </w:r>
          </w:p>
        </w:tc>
      </w:tr>
      <w:tr w:rsidR="000955B5" w14:paraId="3BA4355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88A954" w14:textId="77777777" w:rsidR="000955B5" w:rsidRPr="00E37ACC" w:rsidRDefault="00B26588" w:rsidP="000955B5">
            <w:pPr>
              <w:pStyle w:val="Tabellenkopf"/>
            </w:pPr>
            <w:r w:rsidRPr="00E37ACC">
              <w:t>Zähler (Formel)</w:t>
            </w:r>
          </w:p>
        </w:tc>
        <w:tc>
          <w:tcPr>
            <w:tcW w:w="5885" w:type="dxa"/>
          </w:tcPr>
          <w:p w14:paraId="2ED4FABF" w14:textId="77777777" w:rsidR="000955B5" w:rsidRPr="00955893" w:rsidRDefault="00B2658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AXLKENTFOMARK %in% c(1,2) | SLKBIOPSIE %==% 1</w:t>
            </w:r>
          </w:p>
        </w:tc>
      </w:tr>
      <w:tr w:rsidR="00CA3AE5" w14:paraId="50EA888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9F6782" w14:textId="77777777" w:rsidR="00CA3AE5" w:rsidRPr="00E37ACC" w:rsidRDefault="00B26588" w:rsidP="00CA3AE5">
            <w:pPr>
              <w:pStyle w:val="Tabellenkopf"/>
            </w:pPr>
            <w:r w:rsidRPr="00E37ACC">
              <w:t>Nenner (Formel)</w:t>
            </w:r>
          </w:p>
        </w:tc>
        <w:tc>
          <w:tcPr>
            <w:tcW w:w="5885" w:type="dxa"/>
          </w:tcPr>
          <w:p w14:paraId="6F52A756" w14:textId="77777777" w:rsidR="00CA3AE5" w:rsidRPr="00955893" w:rsidRDefault="00B2658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ARTERKRANK %==% 1 &amp; </w:t>
            </w:r>
            <w:r>
              <w:rPr>
                <w:rStyle w:val="Code"/>
              </w:rPr>
              <w:br/>
              <w:t xml:space="preserve">OPTHERAPIEENDE %==% 1 &amp; </w:t>
            </w:r>
            <w:r>
              <w:rPr>
                <w:rStyle w:val="Code"/>
              </w:rPr>
              <w:br/>
              <w:t xml:space="preserve">fn_DCIS &amp; </w:t>
            </w:r>
            <w:r>
              <w:rPr>
                <w:rStyle w:val="Code"/>
              </w:rPr>
              <w:br/>
            </w:r>
            <w:r>
              <w:rPr>
                <w:rStyle w:val="Code"/>
              </w:rPr>
              <w:t xml:space="preserve">BET %in% c(1,3) &amp; </w:t>
            </w:r>
            <w:r>
              <w:rPr>
                <w:rStyle w:val="Code"/>
              </w:rPr>
              <w:br/>
              <w:t xml:space="preserve">fn_pTohneNeoadjuvanz &amp; </w:t>
            </w:r>
            <w:r>
              <w:rPr>
                <w:rStyle w:val="Code"/>
              </w:rPr>
              <w:br/>
              <w:t>!fn_invasivesMammaCa_prae</w:t>
            </w:r>
          </w:p>
        </w:tc>
      </w:tr>
      <w:tr w:rsidR="00CA3AE5" w14:paraId="657453C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84674D" w14:textId="77777777" w:rsidR="00CA3AE5" w:rsidRPr="00E37ACC" w:rsidRDefault="00B26588" w:rsidP="00CA3AE5">
            <w:pPr>
              <w:pStyle w:val="Tabellenkopf"/>
            </w:pPr>
            <w:r w:rsidRPr="00E37ACC">
              <w:t>Verwendete Funktionen</w:t>
            </w:r>
          </w:p>
        </w:tc>
        <w:tc>
          <w:tcPr>
            <w:tcW w:w="5885" w:type="dxa"/>
          </w:tcPr>
          <w:p w14:paraId="027BE106" w14:textId="77777777" w:rsidR="00926BD3" w:rsidRPr="00926BD3" w:rsidRDefault="00B26588"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fn_DCIS</w:t>
            </w:r>
            <w:r>
              <w:rPr>
                <w:rStyle w:val="Code"/>
                <w:rFonts w:cs="Arial"/>
                <w:szCs w:val="21"/>
              </w:rPr>
              <w:br/>
              <w:t>fn_invasivesMammaCa_prae</w:t>
            </w:r>
            <w:r>
              <w:rPr>
                <w:rStyle w:val="Code"/>
                <w:rFonts w:cs="Arial"/>
                <w:szCs w:val="21"/>
              </w:rPr>
              <w:br/>
              <w:t>fn_pTohneNeoadjuvanz</w:t>
            </w:r>
          </w:p>
        </w:tc>
      </w:tr>
      <w:tr w:rsidR="00CA3AE5" w14:paraId="07BCBD7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C0019F" w14:textId="77777777" w:rsidR="00CA3AE5" w:rsidRPr="00E37ACC" w:rsidRDefault="00B26588" w:rsidP="00CA3AE5">
            <w:pPr>
              <w:pStyle w:val="Tabellenkopf"/>
            </w:pPr>
            <w:r w:rsidRPr="00E37ACC">
              <w:t>Verwendete Listen</w:t>
            </w:r>
          </w:p>
        </w:tc>
        <w:tc>
          <w:tcPr>
            <w:tcW w:w="5885" w:type="dxa"/>
          </w:tcPr>
          <w:p w14:paraId="730AFDEF" w14:textId="77777777" w:rsidR="00CA3AE5" w:rsidRPr="00926BD3" w:rsidRDefault="00B26588" w:rsidP="00AA7D5D">
            <w:pPr>
              <w:pStyle w:val="CodeOhneSilbentrennung"/>
              <w:cnfStyle w:val="000000000000" w:firstRow="0" w:lastRow="0" w:firstColumn="0" w:lastColumn="0" w:oddVBand="0" w:evenVBand="0" w:oddHBand="0" w:evenHBand="0" w:firstRowFirstColumn="0" w:firstRowLastColumn="0" w:lastRowFirstColumn="0" w:lastRowLastColumn="0"/>
            </w:pPr>
            <w:r>
              <w:t>ICD_O_3_DCIS</w:t>
            </w:r>
            <w:r>
              <w:br/>
              <w:t>ICD_O_3_InvasivesMammaCa</w:t>
            </w:r>
          </w:p>
        </w:tc>
      </w:tr>
      <w:tr w:rsidR="00CA3AE5" w14:paraId="1BF428F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BDAA57" w14:textId="77777777" w:rsidR="00CA3AE5" w:rsidRPr="00E37ACC" w:rsidRDefault="00B26588" w:rsidP="00CA3AE5">
            <w:pPr>
              <w:pStyle w:val="Tabellenkopf"/>
            </w:pPr>
            <w:r>
              <w:t>Darstellung</w:t>
            </w:r>
          </w:p>
        </w:tc>
        <w:tc>
          <w:tcPr>
            <w:tcW w:w="5885" w:type="dxa"/>
          </w:tcPr>
          <w:p w14:paraId="7D3CAE35" w14:textId="77777777" w:rsidR="00CA3AE5" w:rsidRPr="00DD70A1" w:rsidRDefault="00B2658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27116D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D402AB" w14:textId="77777777" w:rsidR="00CA3AE5" w:rsidRPr="00E37ACC" w:rsidRDefault="00B26588" w:rsidP="00CA3AE5">
            <w:pPr>
              <w:pStyle w:val="Tabellenkopf"/>
            </w:pPr>
            <w:r>
              <w:t>Grafik</w:t>
            </w:r>
          </w:p>
        </w:tc>
        <w:tc>
          <w:tcPr>
            <w:tcW w:w="5885" w:type="dxa"/>
          </w:tcPr>
          <w:p w14:paraId="60770E6B" w14:textId="77777777" w:rsidR="00CA3AE5" w:rsidRPr="00DD70A1" w:rsidRDefault="00B2658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09D81F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85C743" w14:textId="77777777" w:rsidR="00CA3AE5" w:rsidRPr="00E37ACC" w:rsidRDefault="00B26588" w:rsidP="00CA3AE5">
            <w:pPr>
              <w:pStyle w:val="Tabellenkopf"/>
            </w:pPr>
            <w:r>
              <w:lastRenderedPageBreak/>
              <w:t xml:space="preserve">Vergleichbarkeit mit </w:t>
            </w:r>
            <w:r>
              <w:t>Vorjahresergebnissen</w:t>
            </w:r>
          </w:p>
        </w:tc>
        <w:tc>
          <w:tcPr>
            <w:tcW w:w="5885" w:type="dxa"/>
          </w:tcPr>
          <w:p w14:paraId="423A4608" w14:textId="77777777" w:rsidR="00CA3AE5" w:rsidRDefault="00B26588"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458EB6A5" w14:textId="77777777" w:rsidR="009E1781" w:rsidRDefault="00B26588" w:rsidP="00AA7E2B">
      <w:pPr>
        <w:pStyle w:val="Tabellentext"/>
        <w:spacing w:before="0" w:after="0" w:line="20" w:lineRule="exact"/>
        <w:ind w:left="0" w:right="0"/>
      </w:pPr>
    </w:p>
    <w:p w14:paraId="0F01A558" w14:textId="77777777" w:rsidR="00AA6540" w:rsidRDefault="00AA6540">
      <w:pPr>
        <w:sectPr w:rsidR="00AA6540" w:rsidSect="00AD6E6F">
          <w:pgSz w:w="11906" w:h="16838"/>
          <w:pgMar w:top="1418" w:right="1134" w:bottom="1418" w:left="1701" w:header="454" w:footer="737" w:gutter="0"/>
          <w:cols w:space="708"/>
          <w:docGrid w:linePitch="360"/>
        </w:sectPr>
      </w:pPr>
    </w:p>
    <w:p w14:paraId="4D30ECCC" w14:textId="77777777" w:rsidR="00D40AF7" w:rsidRDefault="00B26588" w:rsidP="00CC206C">
      <w:pPr>
        <w:pStyle w:val="Absatzberschriftebene2nurinNavigation"/>
      </w:pPr>
      <w:r>
        <w:lastRenderedPageBreak/>
        <w:t>Literatur</w:t>
      </w:r>
    </w:p>
    <w:p w14:paraId="68F9210E" w14:textId="77777777" w:rsidR="00370A14" w:rsidRPr="00370A14" w:rsidRDefault="00B26588" w:rsidP="00B749F9">
      <w:pPr>
        <w:pStyle w:val="Literatur"/>
      </w:pPr>
      <w:r>
        <w:t xml:space="preserve">Bauerfeind, I; Gerber, B; Blohmer, JU; Böhme, M; Brunnert, K; Costa, SD; et al. (2018): Operative Therapie des Mammakarzinoms unter onkologischen Aspekten. Kapitel 8. In: </w:t>
      </w:r>
      <w:r>
        <w:t>AGO [Arbeitsgemeinschaft Gynäkologische Onkologie], Kommission Mamma; Hrsg.: Diagnostik und Therapie von Patientinnen mit primärem und metastasiertem Brustkrebs [Leitlinie]. Version 2018.1D. Aktualisierung: 30.04.2018. AGO, 192-207. URL: https://www.ago-on</w:t>
      </w:r>
      <w:r>
        <w:t>line.de/fileadmin/downloads/leitlinien/mamma/2018-03/Gesamt_deutsch/Alle_aktuellen_Empfehlungen_2018.pdf (abgerufen am: 10.01.2019).</w:t>
      </w:r>
    </w:p>
    <w:p w14:paraId="3875F2D9" w14:textId="77777777" w:rsidR="00370A14" w:rsidRPr="00370A14" w:rsidRDefault="00B26588" w:rsidP="00B749F9">
      <w:pPr>
        <w:pStyle w:val="Literatur"/>
      </w:pPr>
    </w:p>
    <w:p w14:paraId="1FF243BA" w14:textId="77777777" w:rsidR="00370A14" w:rsidRPr="00370A14" w:rsidRDefault="00B26588" w:rsidP="00B749F9">
      <w:pPr>
        <w:pStyle w:val="Literatur"/>
      </w:pPr>
      <w:r>
        <w:t>Kreienberg, R; Albert, U-S; Follmann, M; Kopp, I; Kühn, T; Wöckel, A; et al. (2012): AWMF-Registernummer 032-045OL. Interd</w:t>
      </w:r>
      <w:r>
        <w:t>isziplinäre S3-Leitlinie für die Diagnostik, Therapie und Nachsorge des Mammakarzinoms. Langversion 3.0. Stand: 02.07.2012. Berlin: AWMF [Arbeitsgemeinschaft der Wissenschaftlichen Medizinischen Fachgesellschaften]. URL: http://www.awmf.org/uploads/tx_szle</w:t>
      </w:r>
      <w:r>
        <w:t>itlinien/032-045OL_l_S3__Brustkrebs_Mammakarzinom_Diagnostik_Therapie_Nachsorge_2012-07-abgelaufen.pdf (abgerufen am: 21.07.2017).</w:t>
      </w:r>
    </w:p>
    <w:p w14:paraId="2C1D08B1" w14:textId="77777777" w:rsidR="00370A14" w:rsidRPr="00370A14" w:rsidRDefault="00B26588" w:rsidP="00B749F9">
      <w:pPr>
        <w:pStyle w:val="Literatur"/>
      </w:pPr>
    </w:p>
    <w:p w14:paraId="70E34B22" w14:textId="77777777" w:rsidR="00370A14" w:rsidRPr="00370A14" w:rsidRDefault="00B26588" w:rsidP="00B749F9">
      <w:pPr>
        <w:pStyle w:val="Literatur"/>
      </w:pPr>
      <w:r>
        <w:t>Leitlinienprogramm Onkologie der AWMF [Arbeitsgemeinschaft der Wissenschaftlichen Medizinischen Fachgesellschaften], DKG [De</w:t>
      </w:r>
      <w:r>
        <w:t>utsche Krebsgesellschaft] und DKH [Deutschen Krebshilfe] (2019): AWMF-Registernummer 032-045OL. S3-Leitlinie: Früherkennung, Diagnostik, Therapie und Nachsorge des Mammakarzinoms. Langversion 4.2. Stand: August 2019. Berlin: AWMF [Arbeitsgemeinschaft der W</w:t>
      </w:r>
      <w:r>
        <w:t>issenschaftlichen Medizinischen Fachgesellschaften]. URL: https://www.awmf.org/uploads/tx_szleitlinien/032-045OLl_S3_Mammakarzinom_2019-08.pdf (abgerufen am: 14.10.2019).</w:t>
      </w:r>
    </w:p>
    <w:p w14:paraId="5AC65993" w14:textId="77777777" w:rsidR="00370A14" w:rsidRPr="00370A14" w:rsidRDefault="00B26588" w:rsidP="00B749F9">
      <w:pPr>
        <w:pStyle w:val="Literatur"/>
      </w:pPr>
    </w:p>
    <w:p w14:paraId="066750EB" w14:textId="77777777" w:rsidR="00370A14" w:rsidRPr="00370A14" w:rsidRDefault="00B26588" w:rsidP="00B749F9">
      <w:pPr>
        <w:pStyle w:val="Literatur"/>
      </w:pPr>
      <w:r>
        <w:t>Lyman, GH; Temin, S; Edge, SB; Newman, LA; Turner, RR; Weaver, DL; et al. (2014): Se</w:t>
      </w:r>
      <w:r>
        <w:t>ntinel Lymph Node Biopsy for Patients With Early-Stage Breast Cancer: American Society of Clinical Oncology Clinical Practice Guideline Update. JCO – Journal of Clinical Oncology 32(13): 1365-1383. DOI: 10.1200/jco.2013.54.1177.</w:t>
      </w:r>
    </w:p>
    <w:p w14:paraId="44980C28" w14:textId="77777777" w:rsidR="00370A14" w:rsidRPr="00370A14" w:rsidRDefault="00B26588" w:rsidP="00B749F9">
      <w:pPr>
        <w:pStyle w:val="Literatur"/>
      </w:pPr>
    </w:p>
    <w:p w14:paraId="18172AA2" w14:textId="77777777" w:rsidR="00370A14" w:rsidRPr="00370A14" w:rsidRDefault="00B26588" w:rsidP="00B749F9">
      <w:pPr>
        <w:pStyle w:val="Literatur"/>
      </w:pPr>
      <w:r>
        <w:t>Lyman, GH; Somerfield, MR;</w:t>
      </w:r>
      <w:r>
        <w:t xml:space="preserve"> Bosserman, LD; Perkins, CL; Weaver, DL; Giuliano, AE (2017): Sentinel Lymph Node Biopsy for Patients With Early-Stage Breast Cancer: American Society of Clinical Oncology Clinical Practice Guideline Update. JCO – Journal of Clinical Oncology 35(5): 561-56</w:t>
      </w:r>
      <w:r>
        <w:t>4. DOI: 10.1200/jco.2016.71.0947.</w:t>
      </w:r>
    </w:p>
    <w:p w14:paraId="4BCB42FF" w14:textId="77777777" w:rsidR="00370A14" w:rsidRPr="00370A14" w:rsidRDefault="00B26588" w:rsidP="00B749F9">
      <w:pPr>
        <w:pStyle w:val="Literatur"/>
      </w:pPr>
    </w:p>
    <w:p w14:paraId="4FD608AD" w14:textId="77777777" w:rsidR="00370A14" w:rsidRPr="00370A14" w:rsidRDefault="00B26588" w:rsidP="00B749F9">
      <w:pPr>
        <w:pStyle w:val="Literatur"/>
      </w:pPr>
      <w:r>
        <w:t>NZGG [New Zealand Guidelines Group] (2009): Management of Early Breast Cancer. Evidence-based Best Practice Guideline [Date of Publication: 02.09.2009]. Wellington, NZ-WGN: NZGG. ISBN: 978-1-877509-17-9. URL: http://www.h</w:t>
      </w:r>
      <w:r>
        <w:t>ealth.govt.nz/system/files/documents/publications/mgmt-of-early-breast-cancer-aug09.pdf (abgerufen am: 10.01.2019).</w:t>
      </w:r>
    </w:p>
    <w:p w14:paraId="6117BF18" w14:textId="77777777" w:rsidR="00370A14" w:rsidRPr="00370A14" w:rsidRDefault="00B26588" w:rsidP="00B749F9">
      <w:pPr>
        <w:pStyle w:val="Literatur"/>
      </w:pPr>
    </w:p>
    <w:p w14:paraId="670AEB49" w14:textId="77777777" w:rsidR="00370A14" w:rsidRPr="00370A14" w:rsidRDefault="00B26588" w:rsidP="00B749F9">
      <w:pPr>
        <w:pStyle w:val="Literatur"/>
      </w:pPr>
      <w:r>
        <w:t>Shapiro-Wright, HM; Julian, TB (2010): Sentinel Lymph Node Biopsy and Management of the Axilla in Ductal Carcinoma In Situ. JNCI – Journal of the National Cancer Institute: Monographs 2010(41): 145-149. DOI: 10.1093/jncimonographs/lgq026.</w:t>
      </w:r>
    </w:p>
    <w:p w14:paraId="28F13B1E" w14:textId="77777777" w:rsidR="00370A14" w:rsidRPr="00370A14" w:rsidRDefault="00B26588" w:rsidP="00B749F9">
      <w:pPr>
        <w:pStyle w:val="Literatur"/>
      </w:pPr>
    </w:p>
    <w:p w14:paraId="4975C171" w14:textId="77777777" w:rsidR="00370A14" w:rsidRPr="00370A14" w:rsidRDefault="00B26588" w:rsidP="00B749F9">
      <w:pPr>
        <w:pStyle w:val="Literatur"/>
      </w:pPr>
      <w:r>
        <w:t>Thill, M; Rezai,</w:t>
      </w:r>
      <w:r>
        <w:t xml:space="preserve"> M; Bauerfeind, I; Blohmer, JU; Böhme, M; Costa, SD; et al. (2015): Operative Therapie des Mammakarzinoms unter onkologischen Aspekten. Kapitel 8. In: AGO [Arbeitsgemeinschaft Gynäkologische Onkologie], Kommission Mamma; Hrsg.: Diagnostik und Therapie von </w:t>
      </w:r>
      <w:r>
        <w:t>Patientinnen mit primärem und metastasiertem Brustkrebs [Leitlinie]. Version 2015.1. Aktualisierung: 08.04.2015. AGO, 170-183. URL: https://www.ago-online.de/fileadmin/downloads/leitlinien/mamma/maerz2015/de/2015D_Alle_aktuellen_Empfehlungen.pdf (abgerufen</w:t>
      </w:r>
      <w:r>
        <w:t xml:space="preserve"> am: 10.01.2019).</w:t>
      </w:r>
    </w:p>
    <w:p w14:paraId="458AFA32" w14:textId="77777777" w:rsidR="00370A14" w:rsidRPr="00370A14" w:rsidRDefault="00B26588" w:rsidP="00B749F9">
      <w:pPr>
        <w:pStyle w:val="Literatur"/>
      </w:pPr>
    </w:p>
    <w:p w14:paraId="7FAD2A73" w14:textId="77777777" w:rsidR="00370A14" w:rsidRPr="00370A14" w:rsidRDefault="00B26588" w:rsidP="00B749F9">
      <w:pPr>
        <w:pStyle w:val="Literatur"/>
      </w:pPr>
      <w:r>
        <w:t xml:space="preserve">Tunon-de-Lara, C; Chauvet, MP; Baranzelli, MC; Baron, M; Piquenot, J; Le-Bouédec, G; et al. (2015): The Role of Sentinel Lymph Node Biopsy and Factors Associated with Invasion in Extensive DCIS of the Breast Treated </w:t>
      </w:r>
      <w:r>
        <w:lastRenderedPageBreak/>
        <w:t>by Mastectomy: The Ci</w:t>
      </w:r>
      <w:r>
        <w:t>nnamome Prospective Multicenter Study. Annals of Surgical Oncology 22(12): 3853-3860. DOI: 10.1245/s10434-015-4476-5.</w:t>
      </w:r>
    </w:p>
    <w:p w14:paraId="31427943" w14:textId="77777777" w:rsidR="00AA6540" w:rsidRDefault="00AA6540">
      <w:pPr>
        <w:sectPr w:rsidR="00AA6540" w:rsidSect="00AA7698">
          <w:headerReference w:type="even" r:id="rId125"/>
          <w:headerReference w:type="default" r:id="rId126"/>
          <w:footerReference w:type="even" r:id="rId127"/>
          <w:footerReference w:type="default" r:id="rId128"/>
          <w:headerReference w:type="first" r:id="rId129"/>
          <w:footerReference w:type="first" r:id="rId130"/>
          <w:pgSz w:w="11906" w:h="16838"/>
          <w:pgMar w:top="1418" w:right="1134" w:bottom="1418" w:left="1701" w:header="454" w:footer="737" w:gutter="0"/>
          <w:cols w:space="708"/>
          <w:docGrid w:linePitch="360"/>
        </w:sectPr>
      </w:pPr>
    </w:p>
    <w:p w14:paraId="5E32C000" w14:textId="77777777" w:rsidR="006D1B0D" w:rsidRDefault="00B26588" w:rsidP="0004540C">
      <w:pPr>
        <w:pStyle w:val="berschrift1ohneGliederung"/>
      </w:pPr>
      <w:bookmarkStart w:id="204" w:name="_Toc38892877"/>
      <w:r>
        <w:lastRenderedPageBreak/>
        <w:t>51847: Indikation zur Sentinel-Lymphknoten-Biopsie</w:t>
      </w:r>
      <w:bookmarkEnd w:id="204"/>
    </w:p>
    <w:tbl>
      <w:tblPr>
        <w:tblStyle w:val="IQTIGStandard"/>
        <w:tblW w:w="5000" w:type="pct"/>
        <w:tblLook w:val="0480" w:firstRow="0" w:lastRow="0" w:firstColumn="1" w:lastColumn="0" w:noHBand="0" w:noVBand="1"/>
      </w:tblPr>
      <w:tblGrid>
        <w:gridCol w:w="1985"/>
        <w:gridCol w:w="7086"/>
      </w:tblGrid>
      <w:tr w:rsidR="00AF0AAF" w:rsidRPr="00743DF3" w14:paraId="3B98255F"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5BFCB6D6" w14:textId="77777777" w:rsidR="00AF0AAF" w:rsidRPr="00743DF3" w:rsidRDefault="00B26588" w:rsidP="002E7D86">
            <w:pPr>
              <w:pStyle w:val="Tabellenkopf"/>
            </w:pPr>
            <w:r>
              <w:t>Qualitätsz</w:t>
            </w:r>
            <w:r>
              <w:t>iel</w:t>
            </w:r>
          </w:p>
        </w:tc>
        <w:tc>
          <w:tcPr>
            <w:tcW w:w="3906" w:type="pct"/>
            <w:tcBorders>
              <w:top w:val="single" w:sz="8" w:space="0" w:color="005051"/>
              <w:left w:val="nil"/>
              <w:bottom w:val="single" w:sz="4" w:space="0" w:color="auto"/>
            </w:tcBorders>
          </w:tcPr>
          <w:p w14:paraId="08FF0CBB" w14:textId="77777777" w:rsidR="00AF0AAF" w:rsidRPr="00743DF3" w:rsidRDefault="00B26588" w:rsidP="00152136">
            <w:pPr>
              <w:pStyle w:val="Tabellentext"/>
            </w:pPr>
            <w:r>
              <w:t>Möglichst viele Patientinnen und Patienten mit Sentinel-Lymphknoten-Biopsie (SLNB) und ohne Axilladissektion bei lymphknotennegativem (pN0) invasivem Mammakarzinom</w:t>
            </w:r>
          </w:p>
        </w:tc>
      </w:tr>
    </w:tbl>
    <w:p w14:paraId="56DE7345" w14:textId="77777777" w:rsidR="00AF0AAF" w:rsidRDefault="00B26588" w:rsidP="00E40CDC">
      <w:pPr>
        <w:pStyle w:val="Absatzberschriftebene2nurinNavigation"/>
      </w:pPr>
      <w:r>
        <w:t>Hintergrund</w:t>
      </w:r>
    </w:p>
    <w:p w14:paraId="2EF8FC07" w14:textId="77777777" w:rsidR="00370A14" w:rsidRPr="00370A14" w:rsidRDefault="00B26588" w:rsidP="00A64D53">
      <w:pPr>
        <w:pStyle w:val="Standardlinksbndig"/>
      </w:pPr>
      <w:r>
        <w:t>Die Sentinel-Lymphknoten-Biopsie (SLNB) ist ein zielgerichtetes Verfahren zur Erfassung des Lymphknotenstatus. Das Verfahren dient der Identifikation von nodal-negativen Patientinnen und Patienten, die keine weitere lokale Therapie im Bereich der Lymphabfl</w:t>
      </w:r>
      <w:r>
        <w:t xml:space="preserve">ussgebiete benötigen. </w:t>
      </w:r>
      <w:r>
        <w:br/>
        <w:t xml:space="preserve"> </w:t>
      </w:r>
      <w:r>
        <w:br/>
        <w:t>„Das axilläre Staging soll Bestandteil der operativen Therapie des invasiven Mammakarzinoms sein.“ (Leitlinienprogramm Onkologie der AWMF, DKG und DKH 2019: 95): Die SLNB ist bei allen Patientinnen und Patienten indiziert, die eine</w:t>
      </w:r>
      <w:r>
        <w:t>n palpatorisch und sonografisch unauffälligen Lymphknotenstatus aufweisen (Krag et al. 2010). Die SLNB ist bei klinischem Verdacht auf fortgeschrittene Lymphknotenbeteiligung und tumordurchsetzte Lymphknoten nicht indiziert. Um präoperativ zu klären, ob ta</w:t>
      </w:r>
      <w:r>
        <w:t>tsächlich eine Lymphknotenmetastasierung bei klinisch und/oder sonografisch auffälligen Lymphknoten vorliegt, können eine ultraschallgestützte FNA oder eine Biopsie der verdächtigen Lymphknoten hilfreich sein. Der histologische Nachweis einer Lymphknotenme</w:t>
      </w:r>
      <w:r>
        <w:t>tastasierung schließt die Anwendung der Sentinel-Node-Biopsie aus. Bei Patientinnen und Patienten, die eine primär systemische Therapie (neoadjuvante Therapie) erhalten, und prätherapeutisch einen palpatorisch und sonografisch negativen Lymphknotenstatus a</w:t>
      </w:r>
      <w:r>
        <w:t xml:space="preserve">ufweisen, kann die SLN-Biopsie nach der neoadjuvanten Therapie durchgeführt werden (Classe et al. 2009, Xing et al. 2006). </w:t>
      </w:r>
      <w:r>
        <w:br/>
        <w:t xml:space="preserve"> </w:t>
      </w:r>
      <w:r>
        <w:br/>
        <w:t xml:space="preserve">Die SLNB wurde 2008 als neues Verfahren in die Versorgung in Deutschland eingeführt. Es löste das bis dato übliche Verfahren, der </w:t>
      </w:r>
      <w:r>
        <w:t>Axilladissektion mit einer Entnahme von mindestens 10 Lymphknoten, ab. Ziel ist die Bestimmung des Nodalstatus und die Vermeidung der mit einer Axilladissektion assoziierten erhöhten Morbidität. Wesentlicher Vorteil der SLN-Biopsie ist es, dass eine gering</w:t>
      </w:r>
      <w:r>
        <w:t xml:space="preserve">ere Schulter-Arm-Morbidität auftritt (Leitlinienprogramm Onkologie der AWMF, DKG und DKH 2019: 283). Die SLNB geht mit einer sicheren lokalen Kontrolle (axilläre Rezidive &lt; 1 %) einher (Lyman et al. 2014, Lyman et al. 2017). </w:t>
      </w:r>
      <w:r>
        <w:br/>
        <w:t xml:space="preserve"> </w:t>
      </w:r>
      <w:r>
        <w:br/>
        <w:t>Dem Indikator liegen folgend</w:t>
      </w:r>
      <w:r>
        <w:t>e Statements der interdisziplinären S3-Leitlinie für die Früherkennung, Diagnostik, Therapie und Nachsorge des Mammakarzinoms zugrunde: 4.23. a, b-g.</w:t>
      </w:r>
    </w:p>
    <w:p w14:paraId="20E969D8" w14:textId="77777777" w:rsidR="00AA6540" w:rsidRDefault="00AA6540">
      <w:pPr>
        <w:sectPr w:rsidR="00AA6540" w:rsidSect="000A3778">
          <w:headerReference w:type="even" r:id="rId131"/>
          <w:headerReference w:type="default" r:id="rId132"/>
          <w:footerReference w:type="even" r:id="rId133"/>
          <w:footerReference w:type="default" r:id="rId134"/>
          <w:headerReference w:type="first" r:id="rId135"/>
          <w:footerReference w:type="first" r:id="rId136"/>
          <w:pgSz w:w="11906" w:h="16838"/>
          <w:pgMar w:top="1418" w:right="1134" w:bottom="1418" w:left="1701" w:header="454" w:footer="737" w:gutter="0"/>
          <w:cols w:space="708"/>
          <w:docGrid w:linePitch="360"/>
        </w:sectPr>
      </w:pPr>
    </w:p>
    <w:p w14:paraId="358E3A04" w14:textId="77777777" w:rsidR="000F0644" w:rsidRDefault="00B26588" w:rsidP="00447106">
      <w:pPr>
        <w:pStyle w:val="Absatzberschriftebene2nurinNavigation"/>
      </w:pPr>
      <w:r>
        <w:lastRenderedPageBreak/>
        <w:t>Verwendete Datenfelder</w:t>
      </w:r>
    </w:p>
    <w:p w14:paraId="2C548E49" w14:textId="77777777" w:rsidR="001046CA" w:rsidRPr="00840C92" w:rsidRDefault="00B26588"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62120F1A"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42E35066" w14:textId="77777777" w:rsidR="000F0644" w:rsidRPr="009E2B0C" w:rsidRDefault="00B26588" w:rsidP="000361A4">
            <w:pPr>
              <w:pStyle w:val="Tabellenkopf"/>
            </w:pPr>
            <w:r>
              <w:t>Item</w:t>
            </w:r>
          </w:p>
        </w:tc>
        <w:tc>
          <w:tcPr>
            <w:tcW w:w="1075" w:type="pct"/>
          </w:tcPr>
          <w:p w14:paraId="259036A4" w14:textId="77777777" w:rsidR="000F0644" w:rsidRPr="009E2B0C" w:rsidRDefault="00B26588" w:rsidP="000361A4">
            <w:pPr>
              <w:pStyle w:val="Tabellenkopf"/>
            </w:pPr>
            <w:r>
              <w:t>Bezeichnung</w:t>
            </w:r>
          </w:p>
        </w:tc>
        <w:tc>
          <w:tcPr>
            <w:tcW w:w="326" w:type="pct"/>
          </w:tcPr>
          <w:p w14:paraId="288D0666" w14:textId="77777777" w:rsidR="000F0644" w:rsidRPr="009E2B0C" w:rsidRDefault="00B26588" w:rsidP="000361A4">
            <w:pPr>
              <w:pStyle w:val="Tabellenkopf"/>
            </w:pPr>
            <w:r>
              <w:t>M/K</w:t>
            </w:r>
          </w:p>
        </w:tc>
        <w:tc>
          <w:tcPr>
            <w:tcW w:w="1646" w:type="pct"/>
          </w:tcPr>
          <w:p w14:paraId="453B4235" w14:textId="77777777" w:rsidR="000F0644" w:rsidRPr="009E2B0C" w:rsidRDefault="00B26588" w:rsidP="000361A4">
            <w:pPr>
              <w:pStyle w:val="Tabellenkopf"/>
            </w:pPr>
            <w:r>
              <w:t>Schlüssel/Formel</w:t>
            </w:r>
          </w:p>
        </w:tc>
        <w:tc>
          <w:tcPr>
            <w:tcW w:w="1328" w:type="pct"/>
          </w:tcPr>
          <w:p w14:paraId="0D67CC37" w14:textId="77777777" w:rsidR="000F0644" w:rsidRPr="009E2B0C" w:rsidRDefault="00B26588" w:rsidP="000361A4">
            <w:pPr>
              <w:pStyle w:val="Tabellenkopf"/>
            </w:pPr>
            <w:r>
              <w:t>Feldname</w:t>
            </w:r>
            <w:r>
              <w:t xml:space="preserve">  </w:t>
            </w:r>
          </w:p>
        </w:tc>
      </w:tr>
      <w:tr w:rsidR="00275B01" w:rsidRPr="00743DF3" w14:paraId="7363D27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9DA5054" w14:textId="77777777" w:rsidR="000F0644" w:rsidRPr="00743DF3" w:rsidRDefault="00B26588" w:rsidP="000361A4">
            <w:pPr>
              <w:pStyle w:val="Tabellentext"/>
            </w:pPr>
            <w:r>
              <w:t>12:BRUST</w:t>
            </w:r>
          </w:p>
        </w:tc>
        <w:tc>
          <w:tcPr>
            <w:tcW w:w="1075" w:type="pct"/>
          </w:tcPr>
          <w:p w14:paraId="77489854" w14:textId="77777777" w:rsidR="000F0644" w:rsidRPr="00743DF3" w:rsidRDefault="00B26588" w:rsidP="000361A4">
            <w:pPr>
              <w:pStyle w:val="Tabellentext"/>
            </w:pPr>
            <w:r>
              <w:t>Erkrankung an dieser Brust</w:t>
            </w:r>
          </w:p>
        </w:tc>
        <w:tc>
          <w:tcPr>
            <w:tcW w:w="326" w:type="pct"/>
          </w:tcPr>
          <w:p w14:paraId="3708CB59" w14:textId="77777777" w:rsidR="000F0644" w:rsidRPr="00743DF3" w:rsidRDefault="00B26588" w:rsidP="000361A4">
            <w:pPr>
              <w:pStyle w:val="Tabellentext"/>
            </w:pPr>
            <w:r>
              <w:t>M</w:t>
            </w:r>
          </w:p>
        </w:tc>
        <w:tc>
          <w:tcPr>
            <w:tcW w:w="1646" w:type="pct"/>
          </w:tcPr>
          <w:p w14:paraId="676DE07C" w14:textId="77777777" w:rsidR="000F0644" w:rsidRPr="00743DF3" w:rsidRDefault="00B26588" w:rsidP="00177070">
            <w:pPr>
              <w:pStyle w:val="Tabellentext"/>
              <w:ind w:left="453" w:hanging="340"/>
            </w:pPr>
            <w:r>
              <w:t>1 =</w:t>
            </w:r>
            <w:r>
              <w:tab/>
              <w:t>Primärerkrankung</w:t>
            </w:r>
          </w:p>
          <w:p w14:paraId="7D49D600" w14:textId="77777777" w:rsidR="000F0644" w:rsidRPr="00743DF3" w:rsidRDefault="00B26588" w:rsidP="00177070">
            <w:pPr>
              <w:pStyle w:val="Tabellentext"/>
              <w:ind w:left="453" w:hanging="340"/>
            </w:pPr>
            <w:r>
              <w:t>2 =</w:t>
            </w:r>
            <w:r>
              <w:tab/>
              <w:t>lokoregionäres Rezidiv nach BET</w:t>
            </w:r>
          </w:p>
          <w:p w14:paraId="14A3BFDB" w14:textId="77777777" w:rsidR="000F0644" w:rsidRPr="00743DF3" w:rsidRDefault="00B26588" w:rsidP="00177070">
            <w:pPr>
              <w:pStyle w:val="Tabellentext"/>
              <w:ind w:left="453" w:hanging="340"/>
            </w:pPr>
            <w:r>
              <w:t>3 =</w:t>
            </w:r>
            <w:r>
              <w:tab/>
              <w:t>lokoregionäres Rezidiv nach Mastektomie</w:t>
            </w:r>
          </w:p>
          <w:p w14:paraId="6903DFCA" w14:textId="77777777" w:rsidR="000F0644" w:rsidRPr="00743DF3" w:rsidRDefault="00B26588" w:rsidP="00177070">
            <w:pPr>
              <w:pStyle w:val="Tabellentext"/>
              <w:ind w:left="453" w:hanging="340"/>
            </w:pPr>
            <w:r>
              <w:t>4 =</w:t>
            </w:r>
            <w:r>
              <w:tab/>
              <w:t>ausschließlich sekundäre plastische Rekonstruktion</w:t>
            </w:r>
          </w:p>
          <w:p w14:paraId="54AD412B" w14:textId="77777777" w:rsidR="000F0644" w:rsidRPr="00743DF3" w:rsidRDefault="00B26588" w:rsidP="00177070">
            <w:pPr>
              <w:pStyle w:val="Tabellentext"/>
              <w:ind w:left="453" w:hanging="340"/>
            </w:pPr>
            <w:r>
              <w:t>5 =</w:t>
            </w:r>
            <w:r>
              <w:tab/>
              <w:t>prophylaktische Mastektomie</w:t>
            </w:r>
          </w:p>
          <w:p w14:paraId="15A9E0F8" w14:textId="77777777" w:rsidR="000F0644" w:rsidRPr="00743DF3" w:rsidRDefault="00B26588" w:rsidP="00177070">
            <w:pPr>
              <w:pStyle w:val="Tabellentext"/>
              <w:ind w:left="453" w:hanging="340"/>
            </w:pPr>
            <w:r>
              <w:t>6 =</w:t>
            </w:r>
            <w:r>
              <w:tab/>
              <w:t>Fernmetastase</w:t>
            </w:r>
          </w:p>
        </w:tc>
        <w:tc>
          <w:tcPr>
            <w:tcW w:w="1328" w:type="pct"/>
          </w:tcPr>
          <w:p w14:paraId="31285579" w14:textId="77777777" w:rsidR="000F0644" w:rsidRPr="00743DF3" w:rsidRDefault="00B26588" w:rsidP="000361A4">
            <w:pPr>
              <w:pStyle w:val="Tabellentext"/>
            </w:pPr>
            <w:r>
              <w:t>ARTERKRANK</w:t>
            </w:r>
          </w:p>
        </w:tc>
      </w:tr>
      <w:tr w:rsidR="00275B01" w:rsidRPr="00743DF3" w14:paraId="5D5296A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78DA1A1" w14:textId="77777777" w:rsidR="000F0644" w:rsidRPr="00743DF3" w:rsidRDefault="00B26588" w:rsidP="000361A4">
            <w:pPr>
              <w:pStyle w:val="Tabellentext"/>
            </w:pPr>
            <w:r>
              <w:t>30:BRUST</w:t>
            </w:r>
          </w:p>
        </w:tc>
        <w:tc>
          <w:tcPr>
            <w:tcW w:w="1075" w:type="pct"/>
          </w:tcPr>
          <w:p w14:paraId="6F7E7022" w14:textId="77777777" w:rsidR="000F0644" w:rsidRPr="00743DF3" w:rsidRDefault="00B26588" w:rsidP="000361A4">
            <w:pPr>
              <w:pStyle w:val="Tabellentext"/>
            </w:pPr>
            <w:r>
              <w:t>maligne Neoplasie</w:t>
            </w:r>
          </w:p>
        </w:tc>
        <w:tc>
          <w:tcPr>
            <w:tcW w:w="326" w:type="pct"/>
          </w:tcPr>
          <w:p w14:paraId="60A0AF9A" w14:textId="77777777" w:rsidR="000F0644" w:rsidRPr="00743DF3" w:rsidRDefault="00B26588" w:rsidP="000361A4">
            <w:pPr>
              <w:pStyle w:val="Tabellentext"/>
            </w:pPr>
            <w:r>
              <w:t>K</w:t>
            </w:r>
          </w:p>
        </w:tc>
        <w:tc>
          <w:tcPr>
            <w:tcW w:w="1646" w:type="pct"/>
          </w:tcPr>
          <w:p w14:paraId="0F7D8C7A" w14:textId="77777777" w:rsidR="000F0644" w:rsidRPr="00743DF3" w:rsidRDefault="00B26588" w:rsidP="00177070">
            <w:pPr>
              <w:pStyle w:val="Tabellentext"/>
              <w:ind w:left="453" w:hanging="340"/>
            </w:pPr>
            <w:r>
              <w:t>s. Anhang: ICDO3Mamma</w:t>
            </w:r>
          </w:p>
        </w:tc>
        <w:tc>
          <w:tcPr>
            <w:tcW w:w="1328" w:type="pct"/>
          </w:tcPr>
          <w:p w14:paraId="5E82DC84" w14:textId="77777777" w:rsidR="000F0644" w:rsidRPr="00743DF3" w:rsidRDefault="00B26588" w:rsidP="000361A4">
            <w:pPr>
              <w:pStyle w:val="Tabellentext"/>
            </w:pPr>
            <w:r>
              <w:t>POSTICDO3</w:t>
            </w:r>
          </w:p>
        </w:tc>
      </w:tr>
      <w:tr w:rsidR="00275B01" w:rsidRPr="00743DF3" w14:paraId="7D3128F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469A728" w14:textId="77777777" w:rsidR="000F0644" w:rsidRPr="00743DF3" w:rsidRDefault="00B26588" w:rsidP="000361A4">
            <w:pPr>
              <w:pStyle w:val="Tabellentext"/>
            </w:pPr>
            <w:r>
              <w:t>31:BRUST</w:t>
            </w:r>
          </w:p>
        </w:tc>
        <w:tc>
          <w:tcPr>
            <w:tcW w:w="1075" w:type="pct"/>
          </w:tcPr>
          <w:p w14:paraId="243E8F5C" w14:textId="77777777" w:rsidR="000F0644" w:rsidRPr="00743DF3" w:rsidRDefault="00B26588" w:rsidP="000361A4">
            <w:pPr>
              <w:pStyle w:val="Tabellentext"/>
            </w:pPr>
            <w:r>
              <w:t>primär-operative Therapie abgeschlossen</w:t>
            </w:r>
          </w:p>
        </w:tc>
        <w:tc>
          <w:tcPr>
            <w:tcW w:w="326" w:type="pct"/>
          </w:tcPr>
          <w:p w14:paraId="0F0E907F" w14:textId="77777777" w:rsidR="000F0644" w:rsidRPr="00743DF3" w:rsidRDefault="00B26588" w:rsidP="000361A4">
            <w:pPr>
              <w:pStyle w:val="Tabellentext"/>
            </w:pPr>
            <w:r>
              <w:t>K</w:t>
            </w:r>
          </w:p>
        </w:tc>
        <w:tc>
          <w:tcPr>
            <w:tcW w:w="1646" w:type="pct"/>
          </w:tcPr>
          <w:p w14:paraId="3CCA03F8" w14:textId="77777777" w:rsidR="000F0644" w:rsidRPr="00743DF3" w:rsidRDefault="00B26588" w:rsidP="00177070">
            <w:pPr>
              <w:pStyle w:val="Tabellentext"/>
              <w:ind w:left="453" w:hanging="340"/>
            </w:pPr>
            <w:r>
              <w:t>0 =</w:t>
            </w:r>
            <w:r>
              <w:tab/>
              <w:t>nein</w:t>
            </w:r>
          </w:p>
          <w:p w14:paraId="2D0724E6" w14:textId="77777777" w:rsidR="000F0644" w:rsidRPr="00743DF3" w:rsidRDefault="00B26588" w:rsidP="00177070">
            <w:pPr>
              <w:pStyle w:val="Tabellentext"/>
              <w:ind w:left="453" w:hanging="340"/>
            </w:pPr>
            <w:r>
              <w:t>1 =</w:t>
            </w:r>
            <w:r>
              <w:tab/>
              <w:t>ja</w:t>
            </w:r>
          </w:p>
        </w:tc>
        <w:tc>
          <w:tcPr>
            <w:tcW w:w="1328" w:type="pct"/>
          </w:tcPr>
          <w:p w14:paraId="061F634D" w14:textId="77777777" w:rsidR="000F0644" w:rsidRPr="00743DF3" w:rsidRDefault="00B26588" w:rsidP="000361A4">
            <w:pPr>
              <w:pStyle w:val="Tabellentext"/>
            </w:pPr>
            <w:r>
              <w:t>OPTHERAPIEENDE</w:t>
            </w:r>
          </w:p>
        </w:tc>
      </w:tr>
      <w:tr w:rsidR="00275B01" w:rsidRPr="00743DF3" w14:paraId="3B37973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1FE253C" w14:textId="77777777" w:rsidR="000F0644" w:rsidRPr="00743DF3" w:rsidRDefault="00B26588" w:rsidP="000361A4">
            <w:pPr>
              <w:pStyle w:val="Tabellentext"/>
            </w:pPr>
            <w:r>
              <w:t>33:BRUST</w:t>
            </w:r>
          </w:p>
        </w:tc>
        <w:tc>
          <w:tcPr>
            <w:tcW w:w="1075" w:type="pct"/>
          </w:tcPr>
          <w:p w14:paraId="6DE758F8" w14:textId="77777777" w:rsidR="000F0644" w:rsidRPr="00743DF3" w:rsidRDefault="00B26588" w:rsidP="000361A4">
            <w:pPr>
              <w:pStyle w:val="Tabellentext"/>
            </w:pPr>
            <w:r>
              <w:t>pT</w:t>
            </w:r>
          </w:p>
        </w:tc>
        <w:tc>
          <w:tcPr>
            <w:tcW w:w="326" w:type="pct"/>
          </w:tcPr>
          <w:p w14:paraId="5F4D0AB1" w14:textId="77777777" w:rsidR="000F0644" w:rsidRPr="00743DF3" w:rsidRDefault="00B26588" w:rsidP="000361A4">
            <w:pPr>
              <w:pStyle w:val="Tabellentext"/>
            </w:pPr>
            <w:r>
              <w:t>K</w:t>
            </w:r>
          </w:p>
        </w:tc>
        <w:tc>
          <w:tcPr>
            <w:tcW w:w="1646" w:type="pct"/>
          </w:tcPr>
          <w:p w14:paraId="29A01805" w14:textId="77777777" w:rsidR="000F0644" w:rsidRPr="00743DF3" w:rsidRDefault="00B26588" w:rsidP="00177070">
            <w:pPr>
              <w:pStyle w:val="Tabellentext"/>
              <w:ind w:left="453" w:hanging="340"/>
            </w:pPr>
            <w:r>
              <w:t>s. Anhang: pTMamma</w:t>
            </w:r>
          </w:p>
        </w:tc>
        <w:tc>
          <w:tcPr>
            <w:tcW w:w="1328" w:type="pct"/>
          </w:tcPr>
          <w:p w14:paraId="7DC64AFC" w14:textId="77777777" w:rsidR="000F0644" w:rsidRPr="00743DF3" w:rsidRDefault="00B26588" w:rsidP="000361A4">
            <w:pPr>
              <w:pStyle w:val="Tabellentext"/>
            </w:pPr>
            <w:r>
              <w:t>TNMPTMAMMA</w:t>
            </w:r>
          </w:p>
        </w:tc>
      </w:tr>
      <w:tr w:rsidR="00275B01" w:rsidRPr="00743DF3" w14:paraId="4A5ADD0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EB0E196" w14:textId="77777777" w:rsidR="000F0644" w:rsidRPr="00743DF3" w:rsidRDefault="00B26588" w:rsidP="000361A4">
            <w:pPr>
              <w:pStyle w:val="Tabellentext"/>
            </w:pPr>
            <w:r>
              <w:t>34:BRUST</w:t>
            </w:r>
          </w:p>
        </w:tc>
        <w:tc>
          <w:tcPr>
            <w:tcW w:w="1075" w:type="pct"/>
          </w:tcPr>
          <w:p w14:paraId="42CB11B5" w14:textId="77777777" w:rsidR="000F0644" w:rsidRPr="00743DF3" w:rsidRDefault="00B26588" w:rsidP="000361A4">
            <w:pPr>
              <w:pStyle w:val="Tabellentext"/>
            </w:pPr>
            <w:r>
              <w:t>pN</w:t>
            </w:r>
          </w:p>
        </w:tc>
        <w:tc>
          <w:tcPr>
            <w:tcW w:w="326" w:type="pct"/>
          </w:tcPr>
          <w:p w14:paraId="03731AE8" w14:textId="77777777" w:rsidR="000F0644" w:rsidRPr="00743DF3" w:rsidRDefault="00B26588" w:rsidP="000361A4">
            <w:pPr>
              <w:pStyle w:val="Tabellentext"/>
            </w:pPr>
            <w:r>
              <w:t>K</w:t>
            </w:r>
          </w:p>
        </w:tc>
        <w:tc>
          <w:tcPr>
            <w:tcW w:w="1646" w:type="pct"/>
          </w:tcPr>
          <w:p w14:paraId="71DBFB10" w14:textId="77777777" w:rsidR="000F0644" w:rsidRPr="00743DF3" w:rsidRDefault="00B26588" w:rsidP="00177070">
            <w:pPr>
              <w:pStyle w:val="Tabellentext"/>
              <w:ind w:left="453" w:hanging="340"/>
            </w:pPr>
            <w:r>
              <w:t>s. Anhang: pNMamma</w:t>
            </w:r>
          </w:p>
        </w:tc>
        <w:tc>
          <w:tcPr>
            <w:tcW w:w="1328" w:type="pct"/>
          </w:tcPr>
          <w:p w14:paraId="1F3B8B47" w14:textId="77777777" w:rsidR="000F0644" w:rsidRPr="00743DF3" w:rsidRDefault="00B26588" w:rsidP="000361A4">
            <w:pPr>
              <w:pStyle w:val="Tabellentext"/>
            </w:pPr>
            <w:r>
              <w:t>TNMPNMAMMA</w:t>
            </w:r>
          </w:p>
        </w:tc>
      </w:tr>
      <w:tr w:rsidR="00275B01" w:rsidRPr="00743DF3" w14:paraId="3F9B87A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ADD9B1A" w14:textId="77777777" w:rsidR="000F0644" w:rsidRPr="00743DF3" w:rsidRDefault="00B26588" w:rsidP="000361A4">
            <w:pPr>
              <w:pStyle w:val="Tabellentext"/>
            </w:pPr>
            <w:r>
              <w:t>46:BRUST</w:t>
            </w:r>
          </w:p>
        </w:tc>
        <w:tc>
          <w:tcPr>
            <w:tcW w:w="1075" w:type="pct"/>
          </w:tcPr>
          <w:p w14:paraId="4293F436" w14:textId="77777777" w:rsidR="000F0644" w:rsidRPr="00743DF3" w:rsidRDefault="00B26588" w:rsidP="000361A4">
            <w:pPr>
              <w:pStyle w:val="Tabellentext"/>
            </w:pPr>
            <w:r>
              <w:t>Entfernung unmarkierter axillärer Lymphknoten bei diesem oder vorausgegangenem Aufenthalt durchgeführt</w:t>
            </w:r>
          </w:p>
        </w:tc>
        <w:tc>
          <w:tcPr>
            <w:tcW w:w="326" w:type="pct"/>
          </w:tcPr>
          <w:p w14:paraId="410C8532" w14:textId="77777777" w:rsidR="000F0644" w:rsidRPr="00743DF3" w:rsidRDefault="00B26588" w:rsidP="000361A4">
            <w:pPr>
              <w:pStyle w:val="Tabellentext"/>
            </w:pPr>
            <w:r>
              <w:t>K</w:t>
            </w:r>
          </w:p>
        </w:tc>
        <w:tc>
          <w:tcPr>
            <w:tcW w:w="1646" w:type="pct"/>
          </w:tcPr>
          <w:p w14:paraId="185EB73E" w14:textId="77777777" w:rsidR="000F0644" w:rsidRPr="00743DF3" w:rsidRDefault="00B26588" w:rsidP="00177070">
            <w:pPr>
              <w:pStyle w:val="Tabellentext"/>
              <w:ind w:left="453" w:hanging="340"/>
            </w:pPr>
            <w:r>
              <w:t>0 =</w:t>
            </w:r>
            <w:r>
              <w:tab/>
              <w:t>nein</w:t>
            </w:r>
          </w:p>
          <w:p w14:paraId="04A88478" w14:textId="77777777" w:rsidR="000F0644" w:rsidRPr="00743DF3" w:rsidRDefault="00B26588" w:rsidP="00177070">
            <w:pPr>
              <w:pStyle w:val="Tabellentext"/>
              <w:ind w:left="453" w:hanging="340"/>
            </w:pPr>
            <w:r>
              <w:t>1 =</w:t>
            </w:r>
            <w:r>
              <w:tab/>
              <w:t>ja, einzelne Lymphknoten</w:t>
            </w:r>
          </w:p>
          <w:p w14:paraId="4FEE92E2" w14:textId="77777777" w:rsidR="000F0644" w:rsidRPr="00743DF3" w:rsidRDefault="00B26588" w:rsidP="00177070">
            <w:pPr>
              <w:pStyle w:val="Tabellentext"/>
              <w:ind w:left="453" w:hanging="340"/>
            </w:pPr>
            <w:r>
              <w:t>2 =</w:t>
            </w:r>
            <w:r>
              <w:tab/>
              <w:t>ja, Axilladissektion</w:t>
            </w:r>
          </w:p>
        </w:tc>
        <w:tc>
          <w:tcPr>
            <w:tcW w:w="1328" w:type="pct"/>
          </w:tcPr>
          <w:p w14:paraId="0E85D726" w14:textId="77777777" w:rsidR="000F0644" w:rsidRPr="00743DF3" w:rsidRDefault="00B26588" w:rsidP="000361A4">
            <w:pPr>
              <w:pStyle w:val="Tabellentext"/>
            </w:pPr>
            <w:r>
              <w:t>AXLKENTFOMARK</w:t>
            </w:r>
          </w:p>
        </w:tc>
      </w:tr>
      <w:tr w:rsidR="00275B01" w:rsidRPr="00743DF3" w14:paraId="648E87A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CAECF27" w14:textId="77777777" w:rsidR="000F0644" w:rsidRPr="00743DF3" w:rsidRDefault="00B26588" w:rsidP="000361A4">
            <w:pPr>
              <w:pStyle w:val="Tabellentext"/>
            </w:pPr>
            <w:r>
              <w:t>47:BRUST</w:t>
            </w:r>
          </w:p>
        </w:tc>
        <w:tc>
          <w:tcPr>
            <w:tcW w:w="1075" w:type="pct"/>
          </w:tcPr>
          <w:p w14:paraId="694DF6B0" w14:textId="77777777" w:rsidR="000F0644" w:rsidRPr="00743DF3" w:rsidRDefault="00B26588" w:rsidP="000361A4">
            <w:pPr>
              <w:pStyle w:val="Tabellentext"/>
            </w:pPr>
            <w:r>
              <w:t>Sentinel-Lymphknoten-Biopsie bei diesem oder vorausgegangenem Au</w:t>
            </w:r>
            <w:r>
              <w:t>fenthalt durchgeführt</w:t>
            </w:r>
          </w:p>
        </w:tc>
        <w:tc>
          <w:tcPr>
            <w:tcW w:w="326" w:type="pct"/>
          </w:tcPr>
          <w:p w14:paraId="6EFDB0E0" w14:textId="77777777" w:rsidR="000F0644" w:rsidRPr="00743DF3" w:rsidRDefault="00B26588" w:rsidP="000361A4">
            <w:pPr>
              <w:pStyle w:val="Tabellentext"/>
            </w:pPr>
            <w:r>
              <w:t>K</w:t>
            </w:r>
          </w:p>
        </w:tc>
        <w:tc>
          <w:tcPr>
            <w:tcW w:w="1646" w:type="pct"/>
          </w:tcPr>
          <w:p w14:paraId="157773A5" w14:textId="77777777" w:rsidR="000F0644" w:rsidRPr="00743DF3" w:rsidRDefault="00B26588" w:rsidP="00177070">
            <w:pPr>
              <w:pStyle w:val="Tabellentext"/>
              <w:ind w:left="453" w:hanging="340"/>
            </w:pPr>
            <w:r>
              <w:t>0 =</w:t>
            </w:r>
            <w:r>
              <w:tab/>
              <w:t>nein</w:t>
            </w:r>
          </w:p>
          <w:p w14:paraId="229C3492" w14:textId="77777777" w:rsidR="000F0644" w:rsidRPr="00743DF3" w:rsidRDefault="00B26588" w:rsidP="00177070">
            <w:pPr>
              <w:pStyle w:val="Tabellentext"/>
              <w:ind w:left="453" w:hanging="340"/>
            </w:pPr>
            <w:r>
              <w:t>1 =</w:t>
            </w:r>
            <w:r>
              <w:tab/>
              <w:t>ja</w:t>
            </w:r>
          </w:p>
        </w:tc>
        <w:tc>
          <w:tcPr>
            <w:tcW w:w="1328" w:type="pct"/>
          </w:tcPr>
          <w:p w14:paraId="5D997E48" w14:textId="77777777" w:rsidR="000F0644" w:rsidRPr="00743DF3" w:rsidRDefault="00B26588" w:rsidP="000361A4">
            <w:pPr>
              <w:pStyle w:val="Tabellentext"/>
            </w:pPr>
            <w:r>
              <w:t>SLKBIOPSIE</w:t>
            </w:r>
          </w:p>
        </w:tc>
      </w:tr>
    </w:tbl>
    <w:p w14:paraId="4AF77A18" w14:textId="77777777" w:rsidR="00AA6540" w:rsidRDefault="00AA6540">
      <w:pPr>
        <w:sectPr w:rsidR="00AA6540" w:rsidSect="00163BAC">
          <w:headerReference w:type="even" r:id="rId137"/>
          <w:headerReference w:type="default" r:id="rId138"/>
          <w:footerReference w:type="even" r:id="rId139"/>
          <w:footerReference w:type="default" r:id="rId140"/>
          <w:headerReference w:type="first" r:id="rId141"/>
          <w:footerReference w:type="first" r:id="rId142"/>
          <w:pgSz w:w="11906" w:h="16838"/>
          <w:pgMar w:top="1418" w:right="1134" w:bottom="1418" w:left="1701" w:header="454" w:footer="737" w:gutter="0"/>
          <w:cols w:space="708"/>
          <w:docGrid w:linePitch="360"/>
        </w:sectPr>
      </w:pPr>
    </w:p>
    <w:p w14:paraId="1313D5CB" w14:textId="77777777" w:rsidR="0094520C" w:rsidRDefault="00B26588"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538CD91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FD95DF" w14:textId="77777777" w:rsidR="000517F0" w:rsidRPr="000517F0" w:rsidRDefault="00B26588" w:rsidP="009A4847">
            <w:pPr>
              <w:pStyle w:val="Tabellenkopf"/>
            </w:pPr>
            <w:r>
              <w:t>ID</w:t>
            </w:r>
          </w:p>
        </w:tc>
        <w:tc>
          <w:tcPr>
            <w:tcW w:w="5885" w:type="dxa"/>
          </w:tcPr>
          <w:p w14:paraId="6D6B9700" w14:textId="77777777" w:rsidR="000517F0" w:rsidRDefault="00B26588" w:rsidP="000517F0">
            <w:pPr>
              <w:pStyle w:val="Tabellentext"/>
              <w:cnfStyle w:val="000000000000" w:firstRow="0" w:lastRow="0" w:firstColumn="0" w:lastColumn="0" w:oddVBand="0" w:evenVBand="0" w:oddHBand="0" w:evenHBand="0" w:firstRowFirstColumn="0" w:firstRowLastColumn="0" w:lastRowFirstColumn="0" w:lastRowLastColumn="0"/>
            </w:pPr>
            <w:r>
              <w:t>51847</w:t>
            </w:r>
          </w:p>
        </w:tc>
      </w:tr>
      <w:tr w:rsidR="000955B5" w14:paraId="30F7C7D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71AF42" w14:textId="77777777" w:rsidR="000955B5" w:rsidRDefault="00B26588" w:rsidP="009A4847">
            <w:pPr>
              <w:pStyle w:val="Tabellenkopf"/>
            </w:pPr>
            <w:r>
              <w:t>Bezeichnung</w:t>
            </w:r>
          </w:p>
        </w:tc>
        <w:tc>
          <w:tcPr>
            <w:tcW w:w="5885" w:type="dxa"/>
          </w:tcPr>
          <w:p w14:paraId="6D5D57A2" w14:textId="77777777" w:rsidR="000955B5" w:rsidRDefault="00B26588" w:rsidP="000517F0">
            <w:pPr>
              <w:pStyle w:val="Tabellentext"/>
              <w:cnfStyle w:val="000000000000" w:firstRow="0" w:lastRow="0" w:firstColumn="0" w:lastColumn="0" w:oddVBand="0" w:evenVBand="0" w:oddHBand="0" w:evenHBand="0" w:firstRowFirstColumn="0" w:firstRowLastColumn="0" w:lastRowFirstColumn="0" w:lastRowLastColumn="0"/>
            </w:pPr>
            <w:r>
              <w:t>Indikation zur Sentinel-Lymphknoten-Biopsie</w:t>
            </w:r>
          </w:p>
        </w:tc>
      </w:tr>
      <w:tr w:rsidR="000955B5" w14:paraId="591A58C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B9F219" w14:textId="77777777" w:rsidR="000955B5" w:rsidRDefault="00B26588" w:rsidP="009A4847">
            <w:pPr>
              <w:pStyle w:val="Tabellenkopf"/>
            </w:pPr>
            <w:r>
              <w:t>Indikatortyp</w:t>
            </w:r>
          </w:p>
        </w:tc>
        <w:tc>
          <w:tcPr>
            <w:tcW w:w="5885" w:type="dxa"/>
          </w:tcPr>
          <w:p w14:paraId="74897A00" w14:textId="77777777" w:rsidR="000955B5" w:rsidRDefault="00B26588" w:rsidP="000517F0">
            <w:pPr>
              <w:pStyle w:val="Tabellentext"/>
              <w:cnfStyle w:val="000000000000" w:firstRow="0" w:lastRow="0" w:firstColumn="0" w:lastColumn="0" w:oddVBand="0" w:evenVBand="0" w:oddHBand="0" w:evenHBand="0" w:firstRowFirstColumn="0" w:firstRowLastColumn="0" w:lastRowFirstColumn="0" w:lastRowLastColumn="0"/>
            </w:pPr>
            <w:r>
              <w:t>Indikationsstellung</w:t>
            </w:r>
          </w:p>
        </w:tc>
      </w:tr>
      <w:tr w:rsidR="000955B5" w14:paraId="6547725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CD5B41" w14:textId="77777777" w:rsidR="000955B5" w:rsidRDefault="00B26588" w:rsidP="000955B5">
            <w:pPr>
              <w:pStyle w:val="Tabellenkopf"/>
            </w:pPr>
            <w:r>
              <w:t>Art des Wertes</w:t>
            </w:r>
          </w:p>
        </w:tc>
        <w:tc>
          <w:tcPr>
            <w:tcW w:w="5885" w:type="dxa"/>
          </w:tcPr>
          <w:p w14:paraId="7B32C1F3"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6D0209B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FAAFE8" w14:textId="77777777" w:rsidR="000955B5" w:rsidRDefault="00B26588" w:rsidP="000955B5">
            <w:pPr>
              <w:pStyle w:val="Tabellenkopf"/>
            </w:pPr>
            <w:r>
              <w:t>Bezug zum Verfahren</w:t>
            </w:r>
          </w:p>
        </w:tc>
        <w:tc>
          <w:tcPr>
            <w:tcW w:w="5885" w:type="dxa"/>
          </w:tcPr>
          <w:p w14:paraId="2C3AF627"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678EB8C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3B84C4" w14:textId="77777777" w:rsidR="000955B5" w:rsidRDefault="00B26588" w:rsidP="000955B5">
            <w:pPr>
              <w:pStyle w:val="Tabellenkopf"/>
            </w:pPr>
            <w:r>
              <w:t>Berechnun</w:t>
            </w:r>
            <w:r>
              <w:t>gsart</w:t>
            </w:r>
          </w:p>
        </w:tc>
        <w:tc>
          <w:tcPr>
            <w:tcW w:w="5885" w:type="dxa"/>
          </w:tcPr>
          <w:p w14:paraId="406115D1"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2F55B1B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52E668" w14:textId="77777777" w:rsidR="000955B5" w:rsidRDefault="00B26588" w:rsidP="000955B5">
            <w:pPr>
              <w:pStyle w:val="Tabellenkopf"/>
            </w:pPr>
            <w:r>
              <w:t>Referenzbereich 2019</w:t>
            </w:r>
          </w:p>
        </w:tc>
        <w:tc>
          <w:tcPr>
            <w:tcW w:w="5885" w:type="dxa"/>
          </w:tcPr>
          <w:p w14:paraId="2C5E0E42"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 90,00 %</w:t>
            </w:r>
          </w:p>
        </w:tc>
      </w:tr>
      <w:tr w:rsidR="000955B5" w14:paraId="54F61A6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8FE572" w14:textId="77777777" w:rsidR="000955B5" w:rsidRDefault="00B26588" w:rsidP="00CA48E9">
            <w:pPr>
              <w:pStyle w:val="Tabellenkopf"/>
            </w:pPr>
            <w:r w:rsidRPr="00E37ACC">
              <w:t xml:space="preserve">Referenzbereich </w:t>
            </w:r>
            <w:r>
              <w:t>2018</w:t>
            </w:r>
          </w:p>
        </w:tc>
        <w:tc>
          <w:tcPr>
            <w:tcW w:w="5885" w:type="dxa"/>
          </w:tcPr>
          <w:p w14:paraId="7C61F4B7"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 90,00 %</w:t>
            </w:r>
          </w:p>
        </w:tc>
      </w:tr>
      <w:tr w:rsidR="000955B5" w14:paraId="4B486B4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608A83" w14:textId="77777777" w:rsidR="000955B5" w:rsidRDefault="00B26588" w:rsidP="000955B5">
            <w:pPr>
              <w:pStyle w:val="Tabellenkopf"/>
            </w:pPr>
            <w:r>
              <w:t>Erläuterung zum Referenzbereich 2019</w:t>
            </w:r>
          </w:p>
        </w:tc>
        <w:tc>
          <w:tcPr>
            <w:tcW w:w="5885" w:type="dxa"/>
          </w:tcPr>
          <w:p w14:paraId="12AE7EF0"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68238D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48131C" w14:textId="77777777" w:rsidR="000955B5" w:rsidRDefault="00B26588" w:rsidP="000955B5">
            <w:pPr>
              <w:pStyle w:val="Tabellenkopf"/>
            </w:pPr>
            <w:r>
              <w:t>Erläuterung zum Strukturierten Dialog bzw. Stellungnahmeverfahren 2019</w:t>
            </w:r>
          </w:p>
        </w:tc>
        <w:tc>
          <w:tcPr>
            <w:tcW w:w="5885" w:type="dxa"/>
          </w:tcPr>
          <w:p w14:paraId="4C11EB71"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Das axilläre Staging soll gemäß der aktuellen S3-Leitlinie Bestandteil der operativen Therapie des invasiven Mammakarzinoms sein (Leitlinienprogramm Onkologie der AWMF, DKG und DKH 2019: 95).</w:t>
            </w:r>
          </w:p>
        </w:tc>
      </w:tr>
      <w:tr w:rsidR="000955B5" w14:paraId="002CF0E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CACA46" w14:textId="77777777" w:rsidR="000955B5" w:rsidRDefault="00B26588" w:rsidP="000955B5">
            <w:pPr>
              <w:pStyle w:val="Tabellenkopf"/>
            </w:pPr>
            <w:r w:rsidRPr="00E37ACC">
              <w:t>Methode der Risikoadjustierung</w:t>
            </w:r>
          </w:p>
        </w:tc>
        <w:tc>
          <w:tcPr>
            <w:tcW w:w="5885" w:type="dxa"/>
          </w:tcPr>
          <w:p w14:paraId="7ABEAE2D"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5D44B29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21BD61" w14:textId="77777777" w:rsidR="000955B5" w:rsidRPr="00E37ACC" w:rsidRDefault="00B26588" w:rsidP="000955B5">
            <w:pPr>
              <w:pStyle w:val="Tabellenkopf"/>
            </w:pPr>
            <w:r>
              <w:t>Erläuterung der Risikoadjustierung</w:t>
            </w:r>
          </w:p>
        </w:tc>
        <w:tc>
          <w:tcPr>
            <w:tcW w:w="5885" w:type="dxa"/>
          </w:tcPr>
          <w:p w14:paraId="446B23AE"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5D90F4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83FF4E" w14:textId="77777777" w:rsidR="000955B5" w:rsidRPr="00E37ACC" w:rsidRDefault="00B26588" w:rsidP="000955B5">
            <w:pPr>
              <w:pStyle w:val="Tabellenkopf"/>
            </w:pPr>
            <w:r w:rsidRPr="00E37ACC">
              <w:t>Rechenregeln</w:t>
            </w:r>
          </w:p>
        </w:tc>
        <w:tc>
          <w:tcPr>
            <w:tcW w:w="5885" w:type="dxa"/>
          </w:tcPr>
          <w:p w14:paraId="75E632DE" w14:textId="77777777" w:rsidR="000955B5" w:rsidRPr="00897EAC" w:rsidRDefault="00B2658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B3A5F31"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mit Sentinel-Lymphknoten-Biopsie und ohne Axilladissektion</w:t>
            </w:r>
          </w:p>
          <w:p w14:paraId="2962AE0C" w14:textId="77777777" w:rsidR="000955B5" w:rsidRPr="00897EAC" w:rsidRDefault="00B2658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9BBD4A1"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mit Primärerkrankung invasives Mammakarzinom, negativem pN-Staging, abgeschlossener operativer Therapie und ohne präoperative tumorspezifische Therapie</w:t>
            </w:r>
          </w:p>
        </w:tc>
      </w:tr>
      <w:tr w:rsidR="000955B5" w14:paraId="32B6A11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2B50F6" w14:textId="77777777" w:rsidR="000955B5" w:rsidRPr="00E37ACC" w:rsidRDefault="00B26588" w:rsidP="000955B5">
            <w:pPr>
              <w:pStyle w:val="Tabellenkopf"/>
            </w:pPr>
            <w:r w:rsidRPr="00E37ACC">
              <w:t>Erläuterung der Rechenregel</w:t>
            </w:r>
          </w:p>
        </w:tc>
        <w:tc>
          <w:tcPr>
            <w:tcW w:w="5885" w:type="dxa"/>
          </w:tcPr>
          <w:p w14:paraId="1FCDBC1E"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Die Festlegung, ob eine präoperative tumors</w:t>
            </w:r>
            <w:r>
              <w:t>pezifische Therapie der pathologischen Befundung vorausging, erfolgt über das Zusatzsymbol „y“ bei der pT-Klassifikation.</w:t>
            </w:r>
          </w:p>
        </w:tc>
      </w:tr>
      <w:tr w:rsidR="000955B5" w14:paraId="069DC15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4DDEAC" w14:textId="77777777" w:rsidR="000955B5" w:rsidRPr="00E37ACC" w:rsidRDefault="00B26588" w:rsidP="000955B5">
            <w:pPr>
              <w:pStyle w:val="Tabellenkopf"/>
            </w:pPr>
            <w:r w:rsidRPr="00E37ACC">
              <w:t>Teildatensatzbezug</w:t>
            </w:r>
          </w:p>
        </w:tc>
        <w:tc>
          <w:tcPr>
            <w:tcW w:w="5885" w:type="dxa"/>
          </w:tcPr>
          <w:p w14:paraId="7D64299F"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18/1:BRUST</w:t>
            </w:r>
          </w:p>
        </w:tc>
      </w:tr>
      <w:tr w:rsidR="000955B5" w14:paraId="1701512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0F9EFE" w14:textId="77777777" w:rsidR="000955B5" w:rsidRPr="00E37ACC" w:rsidRDefault="00B26588" w:rsidP="000955B5">
            <w:pPr>
              <w:pStyle w:val="Tabellenkopf"/>
            </w:pPr>
            <w:r w:rsidRPr="00E37ACC">
              <w:t>Zähler (Formel)</w:t>
            </w:r>
          </w:p>
        </w:tc>
        <w:tc>
          <w:tcPr>
            <w:tcW w:w="5885" w:type="dxa"/>
          </w:tcPr>
          <w:p w14:paraId="0B535570" w14:textId="77777777" w:rsidR="000955B5" w:rsidRPr="00955893" w:rsidRDefault="00B2658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AXLKENTFOMARK %in% c(0,1) &amp; </w:t>
            </w:r>
            <w:r>
              <w:rPr>
                <w:rStyle w:val="Code"/>
              </w:rPr>
              <w:br/>
              <w:t>SLKBIOPSIE %==% 1</w:t>
            </w:r>
          </w:p>
        </w:tc>
      </w:tr>
      <w:tr w:rsidR="00CA3AE5" w14:paraId="0BE8BCF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93FAA0" w14:textId="77777777" w:rsidR="00CA3AE5" w:rsidRPr="00E37ACC" w:rsidRDefault="00B26588" w:rsidP="00CA3AE5">
            <w:pPr>
              <w:pStyle w:val="Tabellenkopf"/>
            </w:pPr>
            <w:r w:rsidRPr="00E37ACC">
              <w:t>Nenner (Formel)</w:t>
            </w:r>
          </w:p>
        </w:tc>
        <w:tc>
          <w:tcPr>
            <w:tcW w:w="5885" w:type="dxa"/>
          </w:tcPr>
          <w:p w14:paraId="50028658" w14:textId="77777777" w:rsidR="00CA3AE5" w:rsidRPr="00955893" w:rsidRDefault="00B2658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(ARTERKRANK %==% 1 &amp; </w:t>
            </w:r>
            <w:r>
              <w:rPr>
                <w:rStyle w:val="Code"/>
              </w:rPr>
              <w:br/>
            </w:r>
            <w:r>
              <w:rPr>
                <w:rStyle w:val="Code"/>
              </w:rPr>
              <w:t xml:space="preserve">OPTHERAPIEENDE %==% 1 &amp; </w:t>
            </w:r>
            <w:r>
              <w:rPr>
                <w:rStyle w:val="Code"/>
              </w:rPr>
              <w:br/>
              <w:t xml:space="preserve">fn_invasivesMammaCa &amp; </w:t>
            </w:r>
            <w:r>
              <w:rPr>
                <w:rStyle w:val="Code"/>
              </w:rPr>
              <w:br/>
              <w:t xml:space="preserve">TNMPNMAMMA %in% c("pN0","pN0(sn)")) &amp; </w:t>
            </w:r>
            <w:r>
              <w:rPr>
                <w:rStyle w:val="Code"/>
              </w:rPr>
              <w:br/>
              <w:t>fn_pT1bis4ohneNeoadjuvanz</w:t>
            </w:r>
          </w:p>
        </w:tc>
      </w:tr>
      <w:tr w:rsidR="00CA3AE5" w14:paraId="788128C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A6A8F2" w14:textId="77777777" w:rsidR="00CA3AE5" w:rsidRPr="00E37ACC" w:rsidRDefault="00B26588" w:rsidP="00CA3AE5">
            <w:pPr>
              <w:pStyle w:val="Tabellenkopf"/>
            </w:pPr>
            <w:r w:rsidRPr="00E37ACC">
              <w:t>Verwendete Funktionen</w:t>
            </w:r>
          </w:p>
        </w:tc>
        <w:tc>
          <w:tcPr>
            <w:tcW w:w="5885" w:type="dxa"/>
          </w:tcPr>
          <w:p w14:paraId="66AC3BDB" w14:textId="77777777" w:rsidR="00926BD3" w:rsidRPr="00926BD3" w:rsidRDefault="00B26588"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fn_invasivesMammaCa</w:t>
            </w:r>
            <w:r>
              <w:rPr>
                <w:rStyle w:val="Code"/>
                <w:rFonts w:cs="Arial"/>
                <w:szCs w:val="21"/>
              </w:rPr>
              <w:br/>
              <w:t>fn_pT1bis4ohneNeoadjuvanz</w:t>
            </w:r>
          </w:p>
        </w:tc>
      </w:tr>
      <w:tr w:rsidR="00CA3AE5" w14:paraId="10A6564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0673E6" w14:textId="77777777" w:rsidR="00CA3AE5" w:rsidRPr="00E37ACC" w:rsidRDefault="00B26588" w:rsidP="00CA3AE5">
            <w:pPr>
              <w:pStyle w:val="Tabellenkopf"/>
            </w:pPr>
            <w:r w:rsidRPr="00E37ACC">
              <w:t>Verwendete Listen</w:t>
            </w:r>
          </w:p>
        </w:tc>
        <w:tc>
          <w:tcPr>
            <w:tcW w:w="5885" w:type="dxa"/>
          </w:tcPr>
          <w:p w14:paraId="2899001E" w14:textId="77777777" w:rsidR="00CA3AE5" w:rsidRPr="00926BD3" w:rsidRDefault="00B26588" w:rsidP="00AA7D5D">
            <w:pPr>
              <w:pStyle w:val="CodeOhneSilbentrennung"/>
              <w:cnfStyle w:val="000000000000" w:firstRow="0" w:lastRow="0" w:firstColumn="0" w:lastColumn="0" w:oddVBand="0" w:evenVBand="0" w:oddHBand="0" w:evenHBand="0" w:firstRowFirstColumn="0" w:firstRowLastColumn="0" w:lastRowFirstColumn="0" w:lastRowLastColumn="0"/>
            </w:pPr>
            <w:r>
              <w:t>ICD_O_3_InvasivesMammaCa</w:t>
            </w:r>
          </w:p>
        </w:tc>
      </w:tr>
      <w:tr w:rsidR="00CA3AE5" w14:paraId="31B1489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484099" w14:textId="77777777" w:rsidR="00CA3AE5" w:rsidRPr="00E37ACC" w:rsidRDefault="00B26588" w:rsidP="00CA3AE5">
            <w:pPr>
              <w:pStyle w:val="Tabellenkopf"/>
            </w:pPr>
            <w:r>
              <w:t>Darstellung</w:t>
            </w:r>
          </w:p>
        </w:tc>
        <w:tc>
          <w:tcPr>
            <w:tcW w:w="5885" w:type="dxa"/>
          </w:tcPr>
          <w:p w14:paraId="66E31BE0" w14:textId="77777777" w:rsidR="00CA3AE5" w:rsidRPr="00DD70A1" w:rsidRDefault="00B2658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CAF7DA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3B08D2" w14:textId="77777777" w:rsidR="00CA3AE5" w:rsidRPr="00E37ACC" w:rsidRDefault="00B26588" w:rsidP="00CA3AE5">
            <w:pPr>
              <w:pStyle w:val="Tabellenkopf"/>
            </w:pPr>
            <w:r>
              <w:t>Grafik</w:t>
            </w:r>
          </w:p>
        </w:tc>
        <w:tc>
          <w:tcPr>
            <w:tcW w:w="5885" w:type="dxa"/>
          </w:tcPr>
          <w:p w14:paraId="68CE4810" w14:textId="77777777" w:rsidR="00CA3AE5" w:rsidRPr="00DD70A1" w:rsidRDefault="00B2658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ADDD57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755D52" w14:textId="77777777" w:rsidR="00CA3AE5" w:rsidRPr="00E37ACC" w:rsidRDefault="00B26588" w:rsidP="00CA3AE5">
            <w:pPr>
              <w:pStyle w:val="Tabellenkopf"/>
            </w:pPr>
            <w:r>
              <w:t>Vergleichbarkeit mit Vorjahresergebnissen</w:t>
            </w:r>
          </w:p>
        </w:tc>
        <w:tc>
          <w:tcPr>
            <w:tcW w:w="5885" w:type="dxa"/>
          </w:tcPr>
          <w:p w14:paraId="4889D5DA" w14:textId="77777777" w:rsidR="00CA3AE5" w:rsidRDefault="00B26588"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5B537585" w14:textId="77777777" w:rsidR="009E1781" w:rsidRDefault="00B26588" w:rsidP="00AA7E2B">
      <w:pPr>
        <w:pStyle w:val="Tabellentext"/>
        <w:spacing w:before="0" w:after="0" w:line="20" w:lineRule="exact"/>
        <w:ind w:left="0" w:right="0"/>
      </w:pPr>
    </w:p>
    <w:p w14:paraId="2BD0652E" w14:textId="77777777" w:rsidR="00AA6540" w:rsidRDefault="00AA6540">
      <w:pPr>
        <w:sectPr w:rsidR="00AA6540" w:rsidSect="00AD6E6F">
          <w:pgSz w:w="11906" w:h="16838"/>
          <w:pgMar w:top="1418" w:right="1134" w:bottom="1418" w:left="1701" w:header="454" w:footer="737" w:gutter="0"/>
          <w:cols w:space="708"/>
          <w:docGrid w:linePitch="360"/>
        </w:sectPr>
      </w:pPr>
    </w:p>
    <w:p w14:paraId="74C664D5" w14:textId="77777777" w:rsidR="00D40AF7" w:rsidRDefault="00B26588" w:rsidP="00CC206C">
      <w:pPr>
        <w:pStyle w:val="Absatzberschriftebene2nurinNavigation"/>
      </w:pPr>
      <w:r>
        <w:lastRenderedPageBreak/>
        <w:t>Literatur</w:t>
      </w:r>
    </w:p>
    <w:p w14:paraId="7A173863" w14:textId="77777777" w:rsidR="00370A14" w:rsidRPr="00370A14" w:rsidRDefault="00B26588" w:rsidP="00B749F9">
      <w:pPr>
        <w:pStyle w:val="Literatur"/>
      </w:pPr>
      <w:r>
        <w:t>Classe, J-M; Bordes, V; Campion, L; Mignotte, H; Dravet, F; Leveque, J; et al. (2009): Sentinel Lymph Node Biopsy After Neoadjuvant Chemotherapy for Advanced Breast Cancer: Results of Ganglion Sentinelle et Chimiothérapie Neoadjuvante, a French Prospective</w:t>
      </w:r>
      <w:r>
        <w:t xml:space="preserve"> Multicentric Study. JCO – Journal of Clinical Oncology 27(5): 726-732. DOI: 10.1200/jco.2008.18.3228.</w:t>
      </w:r>
    </w:p>
    <w:p w14:paraId="67DB154A" w14:textId="77777777" w:rsidR="00370A14" w:rsidRPr="00370A14" w:rsidRDefault="00B26588" w:rsidP="00B749F9">
      <w:pPr>
        <w:pStyle w:val="Literatur"/>
      </w:pPr>
    </w:p>
    <w:p w14:paraId="5ACCA44E" w14:textId="77777777" w:rsidR="00370A14" w:rsidRPr="00370A14" w:rsidRDefault="00B26588" w:rsidP="00B749F9">
      <w:pPr>
        <w:pStyle w:val="Literatur"/>
      </w:pPr>
      <w:r>
        <w:t>Krag, DN; Anderson, SJ; Julian, TB; Brown, AM; Harlow, SP; Costantino, JP; et al. (2010): Sentinel-lymph-node resection compared with conventional axill</w:t>
      </w:r>
      <w:r>
        <w:t>ary-lymph-node dissection in clinically node-negative patients with breast cancer: overall survival findings from the NSABP B-32 randomised phase 3 trial. Lancet Oncology 11(10): 927-933. DOI: 10.1016/S1470-2045(10)70207-2.</w:t>
      </w:r>
    </w:p>
    <w:p w14:paraId="77C817CE" w14:textId="77777777" w:rsidR="00370A14" w:rsidRPr="00370A14" w:rsidRDefault="00B26588" w:rsidP="00B749F9">
      <w:pPr>
        <w:pStyle w:val="Literatur"/>
      </w:pPr>
    </w:p>
    <w:p w14:paraId="52462103" w14:textId="77777777" w:rsidR="00370A14" w:rsidRPr="00370A14" w:rsidRDefault="00B26588" w:rsidP="00B749F9">
      <w:pPr>
        <w:pStyle w:val="Literatur"/>
      </w:pPr>
      <w:r>
        <w:t>Leitlinienprogramm Onkologie de</w:t>
      </w:r>
      <w:r>
        <w:t>r AWMF [Arbeitsgemeinschaft der Wissenschaftlichen Medizinischen Fachgesellschaften], DKG [Deutsche Krebsgesellschaft] und DKH [Deutschen Krebshilfe] (2019): AWMF-Registernummer 032-045OL. S3-Leitlinie: Früherkennung, Diagnostik, Therapie und Nachsorge des</w:t>
      </w:r>
      <w:r>
        <w:t xml:space="preserve"> Mammakarzinoms. Langversion 4.2. Stand: August 2019. Berlin: AWMF [Arbeitsgemeinschaft der Wissenschaftlichen Medizinischen Fachgesellschaften]. URL: https://www.awmf.org/uploads/tx_szleitlinien/032-045OLl_S3_Mammakarzinom_2019-08.pdf (abgerufen am: 14.10</w:t>
      </w:r>
      <w:r>
        <w:t>.2019).</w:t>
      </w:r>
    </w:p>
    <w:p w14:paraId="676D4E93" w14:textId="77777777" w:rsidR="00370A14" w:rsidRPr="00370A14" w:rsidRDefault="00B26588" w:rsidP="00B749F9">
      <w:pPr>
        <w:pStyle w:val="Literatur"/>
      </w:pPr>
    </w:p>
    <w:p w14:paraId="676C391D" w14:textId="77777777" w:rsidR="00370A14" w:rsidRPr="00370A14" w:rsidRDefault="00B26588" w:rsidP="00B749F9">
      <w:pPr>
        <w:pStyle w:val="Literatur"/>
      </w:pPr>
      <w:r>
        <w:t>Lyman, GH; Temin, S; Edge, SB; Newman, LA; Turner, RR; Weaver, DL; et al. (2014): Sentinel Lymph Node Biopsy for Patients With Early-Stage Breast Cancer: American Society of Clinical Oncology Clinical Practice Guideline Update. JCO – Journal of Cl</w:t>
      </w:r>
      <w:r>
        <w:t>inical Oncology 32(13): 1365-1383. DOI: 10.1200/jco.2013.54.1177.</w:t>
      </w:r>
    </w:p>
    <w:p w14:paraId="3DD7F3F6" w14:textId="77777777" w:rsidR="00370A14" w:rsidRPr="00370A14" w:rsidRDefault="00B26588" w:rsidP="00B749F9">
      <w:pPr>
        <w:pStyle w:val="Literatur"/>
      </w:pPr>
    </w:p>
    <w:p w14:paraId="20B709D3" w14:textId="77777777" w:rsidR="00370A14" w:rsidRPr="00370A14" w:rsidRDefault="00B26588" w:rsidP="00B749F9">
      <w:pPr>
        <w:pStyle w:val="Literatur"/>
      </w:pPr>
      <w:r>
        <w:t xml:space="preserve">Lyman, GH; Somerfield, MR; Bosserman, LD; Perkins, CL; Weaver, DL; Giuliano, AE (2017): Sentinel Lymph Node Biopsy for Patients With Early-Stage Breast Cancer: American Society of Clinical </w:t>
      </w:r>
      <w:r>
        <w:t>Oncology Clinical Practice Guideline Update. JCO – Journal of Clinical Oncology 35(5): 561-564. DOI: 10.1200/jco.2016.71.0947.</w:t>
      </w:r>
    </w:p>
    <w:p w14:paraId="290094E2" w14:textId="77777777" w:rsidR="00370A14" w:rsidRPr="00370A14" w:rsidRDefault="00B26588" w:rsidP="00B749F9">
      <w:pPr>
        <w:pStyle w:val="Literatur"/>
      </w:pPr>
    </w:p>
    <w:p w14:paraId="165C628B" w14:textId="77777777" w:rsidR="00370A14" w:rsidRPr="00370A14" w:rsidRDefault="00B26588" w:rsidP="00B749F9">
      <w:pPr>
        <w:pStyle w:val="Literatur"/>
      </w:pPr>
      <w:r>
        <w:t>Xing, Y; Foy, M; Cox, DD; Kuerer, HM; Hunt, KK; Cormier, JN (2006): Meta-analysis of sentinel lymph node biopsy after preoperati</w:t>
      </w:r>
      <w:r>
        <w:t>ve chemotherapy in patients with breast cancer. BJS – British Journal of Surgery 93(5): 539-546. DOI: 10.1002/bjs.5209.</w:t>
      </w:r>
    </w:p>
    <w:p w14:paraId="713D2A10" w14:textId="77777777" w:rsidR="00AA6540" w:rsidRDefault="00AA6540">
      <w:pPr>
        <w:sectPr w:rsidR="00AA6540" w:rsidSect="00AA7698">
          <w:headerReference w:type="even" r:id="rId143"/>
          <w:headerReference w:type="default" r:id="rId144"/>
          <w:footerReference w:type="even" r:id="rId145"/>
          <w:footerReference w:type="default" r:id="rId146"/>
          <w:headerReference w:type="first" r:id="rId147"/>
          <w:footerReference w:type="first" r:id="rId148"/>
          <w:pgSz w:w="11906" w:h="16838"/>
          <w:pgMar w:top="1418" w:right="1134" w:bottom="1418" w:left="1701" w:header="454" w:footer="737" w:gutter="0"/>
          <w:cols w:space="708"/>
          <w:docGrid w:linePitch="360"/>
        </w:sectPr>
      </w:pPr>
    </w:p>
    <w:p w14:paraId="52839129" w14:textId="77777777" w:rsidR="006D1B0D" w:rsidRDefault="00B26588" w:rsidP="0004540C">
      <w:pPr>
        <w:pStyle w:val="berschrift1ohneGliederung"/>
      </w:pPr>
      <w:bookmarkStart w:id="205" w:name="_Toc38892878"/>
      <w:r>
        <w:lastRenderedPageBreak/>
        <w:t>51370: Zeitlicher Abstand von unter 7 Tagen zwischen Diagnose und Operation</w:t>
      </w:r>
      <w:bookmarkEnd w:id="205"/>
    </w:p>
    <w:tbl>
      <w:tblPr>
        <w:tblStyle w:val="IQTIGStandard"/>
        <w:tblW w:w="5000" w:type="pct"/>
        <w:tblLook w:val="0480" w:firstRow="0" w:lastRow="0" w:firstColumn="1" w:lastColumn="0" w:noHBand="0" w:noVBand="1"/>
      </w:tblPr>
      <w:tblGrid>
        <w:gridCol w:w="1985"/>
        <w:gridCol w:w="7086"/>
      </w:tblGrid>
      <w:tr w:rsidR="00AF0AAF" w:rsidRPr="00743DF3" w14:paraId="67EFE99D"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1C64BAB9" w14:textId="77777777" w:rsidR="00AF0AAF" w:rsidRPr="00743DF3" w:rsidRDefault="00B26588" w:rsidP="002E7D86">
            <w:pPr>
              <w:pStyle w:val="Tabellenkopf"/>
            </w:pPr>
            <w:r>
              <w:t>Qualitätsz</w:t>
            </w:r>
            <w:r>
              <w:t>iel</w:t>
            </w:r>
          </w:p>
        </w:tc>
        <w:tc>
          <w:tcPr>
            <w:tcW w:w="3906" w:type="pct"/>
            <w:tcBorders>
              <w:top w:val="single" w:sz="8" w:space="0" w:color="005051"/>
              <w:left w:val="nil"/>
              <w:bottom w:val="single" w:sz="4" w:space="0" w:color="auto"/>
            </w:tcBorders>
          </w:tcPr>
          <w:p w14:paraId="5F5C031A" w14:textId="77777777" w:rsidR="00AF0AAF" w:rsidRPr="00743DF3" w:rsidRDefault="00B26588" w:rsidP="00152136">
            <w:pPr>
              <w:pStyle w:val="Tabellentext"/>
            </w:pPr>
            <w:r>
              <w:t>Möglichst viele Patientinnen und Patienten mit angemessenem zeitlichen Abstand zwischen prätherapeutischer histologischer Diagnose und Operationsdatum bei Ersteingriff</w:t>
            </w:r>
          </w:p>
        </w:tc>
      </w:tr>
    </w:tbl>
    <w:p w14:paraId="79E21ED2" w14:textId="77777777" w:rsidR="00AF0AAF" w:rsidRDefault="00B26588" w:rsidP="00E40CDC">
      <w:pPr>
        <w:pStyle w:val="Absatzberschriftebene2nurinNavigation"/>
      </w:pPr>
      <w:r>
        <w:t>Hintergrund</w:t>
      </w:r>
    </w:p>
    <w:p w14:paraId="72C568FB" w14:textId="77777777" w:rsidR="00370A14" w:rsidRPr="00370A14" w:rsidRDefault="00B26588" w:rsidP="00A64D53">
      <w:pPr>
        <w:pStyle w:val="Standardlinksbndig"/>
      </w:pPr>
      <w:r>
        <w:t>Die Schnittstellen der Versorgungskette sind besonders anfällig für Qualitätsverluste, wobei neben anderen Faktoren die zeitlichen Abläufe von Diagnose und Therapie wesentliche Aufschlüsse über die Funktionsfähigkeit des Versorgungskonzeptes geben. Die Zei</w:t>
      </w:r>
      <w:r>
        <w:t>tspanne zwischen Diagnose und Therapiebeginn, d. h. der operativen Lokalbehandlung, ist ein Qualitätsindikator, der eine der wichtigsten Schnittstellen innerhalb der Kette abbildet. In diesem Zeitraum findet der Übergang von der überwiegend ambulant durchg</w:t>
      </w:r>
      <w:r>
        <w:t xml:space="preserve">eführten Diagnostik zur meist unter stationären Bedingungen erfolgenden operativen Behandlung statt. Erfahrungsgemäß ist in dieser Phase die psychische Belastung der Betroffenen besonders hoch. </w:t>
      </w:r>
      <w:r>
        <w:br/>
        <w:t xml:space="preserve"> </w:t>
      </w:r>
      <w:r>
        <w:br/>
        <w:t>Brustkrebs ist kein Notfall; es sollten alle notwendigen me</w:t>
      </w:r>
      <w:r>
        <w:t>dizinischen Befunde vorhanden sein, darüber hinaus ist betroffenen Frauen und Männern ausreichend Zeit einzuräumen, um sich über die Krankheit und das entsprechende Behandlungskonzept zu informieren und sich damit am Behandlungsprozess aktiv zu beteiligen.</w:t>
      </w:r>
      <w:r>
        <w:t xml:space="preserve"> Letztlich wurden Zeitfaktoren in nationale und internationale Leitlinien als Indikatoren der Lebensqualität betroffener Frauen und Männer integriert. </w:t>
      </w:r>
      <w:r>
        <w:br/>
        <w:t xml:space="preserve"> </w:t>
      </w:r>
      <w:r>
        <w:br/>
        <w:t>Nachdem zunächst möglichst kurze, nicht näher definierte Wartezeiten als Qualitätsziele in verschieden</w:t>
      </w:r>
      <w:r>
        <w:t xml:space="preserve">e Leitlinien aufgenommen wurden, erfolgte mit der Publikation des Positionspapiers der EUSOMA (Perry 2001) auch eine numerische Festlegung, die dann in die europäische Leitlinie (Perry et al. 2006: 13-14) übernommen wurde. </w:t>
      </w:r>
      <w:r>
        <w:br/>
        <w:t xml:space="preserve"> </w:t>
      </w:r>
      <w:r>
        <w:br/>
        <w:t>Die deutsche interdisziplinäre</w:t>
      </w:r>
      <w:r>
        <w:t xml:space="preserve"> S3-Leitlinie für die Früherkennung, Diagnostik, Therapie und Nachsorge des Mammakarzinoms macht keine zeitliche Vorgabe für das Intervall zwischen Diagnose und Operation. Die Information und die Aufklärung der Patientinnen und Patienten, der informed cons</w:t>
      </w:r>
      <w:r>
        <w:t xml:space="preserve">ent und das shared decision making nehmen einen besonders hohen Stellenwert in Leitlinien ein (Leitlinienprogramm Onkologie der AWMF, DKG und DKH 2019: 35 ff.). </w:t>
      </w:r>
      <w:r>
        <w:br/>
        <w:t xml:space="preserve"> </w:t>
      </w:r>
      <w:r>
        <w:br/>
        <w:t>Dem Indikator liegen folgende Statements der interdisziplinären S3-Leitlinie für die Früherk</w:t>
      </w:r>
      <w:r>
        <w:t>ennung, Diagnostik, Therapie und Nachsorge des Mammakarzinoms zugrunde: 3.3., 3.4., 3.5.</w:t>
      </w:r>
    </w:p>
    <w:p w14:paraId="1A59476B" w14:textId="77777777" w:rsidR="00AA6540" w:rsidRDefault="00AA6540">
      <w:pPr>
        <w:sectPr w:rsidR="00AA6540" w:rsidSect="000A3778">
          <w:headerReference w:type="even" r:id="rId149"/>
          <w:headerReference w:type="default" r:id="rId150"/>
          <w:footerReference w:type="even" r:id="rId151"/>
          <w:footerReference w:type="default" r:id="rId152"/>
          <w:headerReference w:type="first" r:id="rId153"/>
          <w:footerReference w:type="first" r:id="rId154"/>
          <w:pgSz w:w="11906" w:h="16838"/>
          <w:pgMar w:top="1418" w:right="1134" w:bottom="1418" w:left="1701" w:header="454" w:footer="737" w:gutter="0"/>
          <w:cols w:space="708"/>
          <w:docGrid w:linePitch="360"/>
        </w:sectPr>
      </w:pPr>
    </w:p>
    <w:p w14:paraId="6E158C71" w14:textId="77777777" w:rsidR="000F0644" w:rsidRDefault="00B26588" w:rsidP="00447106">
      <w:pPr>
        <w:pStyle w:val="Absatzberschriftebene2nurinNavigation"/>
      </w:pPr>
      <w:r>
        <w:lastRenderedPageBreak/>
        <w:t>Verwendete Datenfelder</w:t>
      </w:r>
    </w:p>
    <w:p w14:paraId="4BB9AA36" w14:textId="77777777" w:rsidR="001046CA" w:rsidRPr="00840C92" w:rsidRDefault="00B26588"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74EF335D"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2CC3A778" w14:textId="77777777" w:rsidR="000F0644" w:rsidRPr="009E2B0C" w:rsidRDefault="00B26588" w:rsidP="000361A4">
            <w:pPr>
              <w:pStyle w:val="Tabellenkopf"/>
            </w:pPr>
            <w:r>
              <w:t>Item</w:t>
            </w:r>
          </w:p>
        </w:tc>
        <w:tc>
          <w:tcPr>
            <w:tcW w:w="1075" w:type="pct"/>
          </w:tcPr>
          <w:p w14:paraId="68FC75DE" w14:textId="77777777" w:rsidR="000F0644" w:rsidRPr="009E2B0C" w:rsidRDefault="00B26588" w:rsidP="000361A4">
            <w:pPr>
              <w:pStyle w:val="Tabellenkopf"/>
            </w:pPr>
            <w:r>
              <w:t>Bezeichnung</w:t>
            </w:r>
          </w:p>
        </w:tc>
        <w:tc>
          <w:tcPr>
            <w:tcW w:w="326" w:type="pct"/>
          </w:tcPr>
          <w:p w14:paraId="3842A63B" w14:textId="77777777" w:rsidR="000F0644" w:rsidRPr="009E2B0C" w:rsidRDefault="00B26588" w:rsidP="000361A4">
            <w:pPr>
              <w:pStyle w:val="Tabellenkopf"/>
            </w:pPr>
            <w:r>
              <w:t>M/K</w:t>
            </w:r>
          </w:p>
        </w:tc>
        <w:tc>
          <w:tcPr>
            <w:tcW w:w="1646" w:type="pct"/>
          </w:tcPr>
          <w:p w14:paraId="6FF00471" w14:textId="77777777" w:rsidR="000F0644" w:rsidRPr="009E2B0C" w:rsidRDefault="00B26588" w:rsidP="000361A4">
            <w:pPr>
              <w:pStyle w:val="Tabellenkopf"/>
            </w:pPr>
            <w:r>
              <w:t>Schlüssel/Formel</w:t>
            </w:r>
          </w:p>
        </w:tc>
        <w:tc>
          <w:tcPr>
            <w:tcW w:w="1328" w:type="pct"/>
          </w:tcPr>
          <w:p w14:paraId="65E7492D" w14:textId="77777777" w:rsidR="000F0644" w:rsidRPr="009E2B0C" w:rsidRDefault="00B26588" w:rsidP="000361A4">
            <w:pPr>
              <w:pStyle w:val="Tabellenkopf"/>
            </w:pPr>
            <w:r>
              <w:t>Feldname</w:t>
            </w:r>
            <w:r>
              <w:t xml:space="preserve">  </w:t>
            </w:r>
          </w:p>
        </w:tc>
      </w:tr>
      <w:tr w:rsidR="00275B01" w:rsidRPr="00743DF3" w14:paraId="5E7BD97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79265D5" w14:textId="77777777" w:rsidR="000F0644" w:rsidRPr="00743DF3" w:rsidRDefault="00B26588" w:rsidP="000361A4">
            <w:pPr>
              <w:pStyle w:val="Tabellentext"/>
            </w:pPr>
            <w:r>
              <w:t>13:BRUST</w:t>
            </w:r>
          </w:p>
        </w:tc>
        <w:tc>
          <w:tcPr>
            <w:tcW w:w="1075" w:type="pct"/>
          </w:tcPr>
          <w:p w14:paraId="66595758" w14:textId="77777777" w:rsidR="000F0644" w:rsidRPr="00743DF3" w:rsidRDefault="00B26588" w:rsidP="000361A4">
            <w:pPr>
              <w:pStyle w:val="Tabellentext"/>
            </w:pPr>
            <w:r>
              <w:t>Aufnahme zum ersten offenen Eingriff an Brust oder Axilla wegen Primärerkrankung an dieser Brust</w:t>
            </w:r>
          </w:p>
        </w:tc>
        <w:tc>
          <w:tcPr>
            <w:tcW w:w="326" w:type="pct"/>
          </w:tcPr>
          <w:p w14:paraId="0C78C94D" w14:textId="77777777" w:rsidR="000F0644" w:rsidRPr="00743DF3" w:rsidRDefault="00B26588" w:rsidP="000361A4">
            <w:pPr>
              <w:pStyle w:val="Tabellentext"/>
            </w:pPr>
            <w:r>
              <w:t>K</w:t>
            </w:r>
          </w:p>
        </w:tc>
        <w:tc>
          <w:tcPr>
            <w:tcW w:w="1646" w:type="pct"/>
          </w:tcPr>
          <w:p w14:paraId="10CF4BE4" w14:textId="77777777" w:rsidR="000F0644" w:rsidRPr="00743DF3" w:rsidRDefault="00B26588" w:rsidP="00177070">
            <w:pPr>
              <w:pStyle w:val="Tabellentext"/>
              <w:ind w:left="453" w:hanging="340"/>
            </w:pPr>
            <w:r>
              <w:t>0 =</w:t>
            </w:r>
            <w:r>
              <w:tab/>
              <w:t>nein</w:t>
            </w:r>
          </w:p>
          <w:p w14:paraId="7B9F3727" w14:textId="77777777" w:rsidR="000F0644" w:rsidRPr="00743DF3" w:rsidRDefault="00B26588" w:rsidP="00177070">
            <w:pPr>
              <w:pStyle w:val="Tabellentext"/>
              <w:ind w:left="453" w:hanging="340"/>
            </w:pPr>
            <w:r>
              <w:t>1 =</w:t>
            </w:r>
            <w:r>
              <w:tab/>
              <w:t>ja</w:t>
            </w:r>
          </w:p>
        </w:tc>
        <w:tc>
          <w:tcPr>
            <w:tcW w:w="1328" w:type="pct"/>
          </w:tcPr>
          <w:p w14:paraId="2613BE64" w14:textId="77777777" w:rsidR="000F0644" w:rsidRPr="00743DF3" w:rsidRDefault="00B26588" w:rsidP="000361A4">
            <w:pPr>
              <w:pStyle w:val="Tabellentext"/>
            </w:pPr>
            <w:r>
              <w:t>ERSTOFFEINGRIFF</w:t>
            </w:r>
          </w:p>
        </w:tc>
      </w:tr>
      <w:tr w:rsidR="00275B01" w:rsidRPr="00743DF3" w14:paraId="2B9C9A9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052B3F3" w14:textId="77777777" w:rsidR="000F0644" w:rsidRPr="00743DF3" w:rsidRDefault="00B26588" w:rsidP="000361A4">
            <w:pPr>
              <w:pStyle w:val="Tabellentext"/>
            </w:pPr>
            <w:r>
              <w:t>17:BRUST</w:t>
            </w:r>
          </w:p>
        </w:tc>
        <w:tc>
          <w:tcPr>
            <w:tcW w:w="1075" w:type="pct"/>
          </w:tcPr>
          <w:p w14:paraId="0FCE4593" w14:textId="77777777" w:rsidR="000F0644" w:rsidRPr="00743DF3" w:rsidRDefault="00B26588" w:rsidP="000361A4">
            <w:pPr>
              <w:pStyle w:val="Tabellentext"/>
            </w:pPr>
            <w:r>
              <w:t>Prätherapeutische histologische Diagnosesicherung durch Stanz- oder Vakuumbiopsie</w:t>
            </w:r>
          </w:p>
        </w:tc>
        <w:tc>
          <w:tcPr>
            <w:tcW w:w="326" w:type="pct"/>
          </w:tcPr>
          <w:p w14:paraId="774FD923" w14:textId="77777777" w:rsidR="000F0644" w:rsidRPr="00743DF3" w:rsidRDefault="00B26588" w:rsidP="000361A4">
            <w:pPr>
              <w:pStyle w:val="Tabellentext"/>
            </w:pPr>
            <w:r>
              <w:t>K</w:t>
            </w:r>
          </w:p>
        </w:tc>
        <w:tc>
          <w:tcPr>
            <w:tcW w:w="1646" w:type="pct"/>
          </w:tcPr>
          <w:p w14:paraId="4D4A1185" w14:textId="77777777" w:rsidR="000F0644" w:rsidRPr="00743DF3" w:rsidRDefault="00B26588" w:rsidP="00177070">
            <w:pPr>
              <w:pStyle w:val="Tabellentext"/>
              <w:ind w:left="453" w:hanging="340"/>
            </w:pPr>
            <w:r>
              <w:t>0 =</w:t>
            </w:r>
            <w:r>
              <w:tab/>
              <w:t>nein</w:t>
            </w:r>
          </w:p>
          <w:p w14:paraId="2D8EF442" w14:textId="77777777" w:rsidR="000F0644" w:rsidRPr="00743DF3" w:rsidRDefault="00B26588" w:rsidP="00177070">
            <w:pPr>
              <w:pStyle w:val="Tabellentext"/>
              <w:ind w:left="453" w:hanging="340"/>
            </w:pPr>
            <w:r>
              <w:t>1 =</w:t>
            </w:r>
            <w:r>
              <w:tab/>
              <w:t>ja</w:t>
            </w:r>
          </w:p>
        </w:tc>
        <w:tc>
          <w:tcPr>
            <w:tcW w:w="1328" w:type="pct"/>
          </w:tcPr>
          <w:p w14:paraId="603D52C1" w14:textId="77777777" w:rsidR="000F0644" w:rsidRPr="00743DF3" w:rsidRDefault="00B26588" w:rsidP="000361A4">
            <w:pPr>
              <w:pStyle w:val="Tabellentext"/>
            </w:pPr>
            <w:r>
              <w:t>PRAEHISTDIAGSICHERUNG</w:t>
            </w:r>
          </w:p>
        </w:tc>
      </w:tr>
      <w:tr w:rsidR="00275B01" w:rsidRPr="00743DF3" w14:paraId="11FC086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1E382F3" w14:textId="77777777" w:rsidR="000F0644" w:rsidRPr="00743DF3" w:rsidRDefault="00B26588" w:rsidP="000361A4">
            <w:pPr>
              <w:pStyle w:val="Tabellentext"/>
            </w:pPr>
            <w:r>
              <w:t>22:BRUST</w:t>
            </w:r>
          </w:p>
        </w:tc>
        <w:tc>
          <w:tcPr>
            <w:tcW w:w="1075" w:type="pct"/>
          </w:tcPr>
          <w:p w14:paraId="002373EE" w14:textId="77777777" w:rsidR="000F0644" w:rsidRPr="00743DF3" w:rsidRDefault="00B26588" w:rsidP="000361A4">
            <w:pPr>
              <w:pStyle w:val="Tabellentext"/>
            </w:pPr>
            <w:r>
              <w:t>erhaltene präoperative tumorspezifische Therapie</w:t>
            </w:r>
          </w:p>
        </w:tc>
        <w:tc>
          <w:tcPr>
            <w:tcW w:w="326" w:type="pct"/>
          </w:tcPr>
          <w:p w14:paraId="6B232828" w14:textId="77777777" w:rsidR="000F0644" w:rsidRPr="00743DF3" w:rsidRDefault="00B26588" w:rsidP="000361A4">
            <w:pPr>
              <w:pStyle w:val="Tabellentext"/>
            </w:pPr>
            <w:r>
              <w:t>K</w:t>
            </w:r>
          </w:p>
        </w:tc>
        <w:tc>
          <w:tcPr>
            <w:tcW w:w="1646" w:type="pct"/>
          </w:tcPr>
          <w:p w14:paraId="3EC8774D" w14:textId="77777777" w:rsidR="000F0644" w:rsidRPr="00743DF3" w:rsidRDefault="00B26588" w:rsidP="00177070">
            <w:pPr>
              <w:pStyle w:val="Tabellentext"/>
              <w:ind w:left="453" w:hanging="340"/>
            </w:pPr>
            <w:r>
              <w:t>0 =</w:t>
            </w:r>
            <w:r>
              <w:tab/>
              <w:t>nein</w:t>
            </w:r>
          </w:p>
          <w:p w14:paraId="2B959513" w14:textId="77777777" w:rsidR="000F0644" w:rsidRPr="00743DF3" w:rsidRDefault="00B26588" w:rsidP="00177070">
            <w:pPr>
              <w:pStyle w:val="Tabellentext"/>
              <w:ind w:left="453" w:hanging="340"/>
            </w:pPr>
            <w:r>
              <w:t>1 =</w:t>
            </w:r>
            <w:r>
              <w:tab/>
              <w:t>ja</w:t>
            </w:r>
          </w:p>
        </w:tc>
        <w:tc>
          <w:tcPr>
            <w:tcW w:w="1328" w:type="pct"/>
          </w:tcPr>
          <w:p w14:paraId="2484B40C" w14:textId="77777777" w:rsidR="000F0644" w:rsidRPr="00743DF3" w:rsidRDefault="00B26588" w:rsidP="000361A4">
            <w:pPr>
              <w:pStyle w:val="Tabellentext"/>
            </w:pPr>
            <w:r>
              <w:t>PRAEOPTUMORTH</w:t>
            </w:r>
          </w:p>
        </w:tc>
      </w:tr>
      <w:tr w:rsidR="00275B01" w:rsidRPr="00743DF3" w14:paraId="1C46738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CDB1B4E" w14:textId="77777777" w:rsidR="000F0644" w:rsidRPr="00743DF3" w:rsidRDefault="00B26588" w:rsidP="000361A4">
            <w:pPr>
              <w:pStyle w:val="Tabellentext"/>
            </w:pPr>
            <w:r>
              <w:t>23:O</w:t>
            </w:r>
          </w:p>
        </w:tc>
        <w:tc>
          <w:tcPr>
            <w:tcW w:w="1075" w:type="pct"/>
          </w:tcPr>
          <w:p w14:paraId="4CB3488A" w14:textId="77777777" w:rsidR="000F0644" w:rsidRPr="00743DF3" w:rsidRDefault="00B26588" w:rsidP="000361A4">
            <w:pPr>
              <w:pStyle w:val="Tabellentext"/>
            </w:pPr>
            <w:r>
              <w:t>Wievielter mammachirurgischer Eingriff während dieses Aufenthaltes?</w:t>
            </w:r>
          </w:p>
        </w:tc>
        <w:tc>
          <w:tcPr>
            <w:tcW w:w="326" w:type="pct"/>
          </w:tcPr>
          <w:p w14:paraId="14F2C1BC" w14:textId="77777777" w:rsidR="000F0644" w:rsidRPr="00743DF3" w:rsidRDefault="00B26588" w:rsidP="000361A4">
            <w:pPr>
              <w:pStyle w:val="Tabellentext"/>
            </w:pPr>
            <w:r>
              <w:t>M</w:t>
            </w:r>
          </w:p>
        </w:tc>
        <w:tc>
          <w:tcPr>
            <w:tcW w:w="1646" w:type="pct"/>
          </w:tcPr>
          <w:p w14:paraId="3FFEF67B" w14:textId="77777777" w:rsidR="000F0644" w:rsidRPr="00743DF3" w:rsidRDefault="00B26588" w:rsidP="00177070">
            <w:pPr>
              <w:pStyle w:val="Tabellentext"/>
              <w:ind w:left="453" w:hanging="340"/>
            </w:pPr>
            <w:r>
              <w:t>-</w:t>
            </w:r>
          </w:p>
        </w:tc>
        <w:tc>
          <w:tcPr>
            <w:tcW w:w="1328" w:type="pct"/>
          </w:tcPr>
          <w:p w14:paraId="33429477" w14:textId="77777777" w:rsidR="000F0644" w:rsidRPr="00743DF3" w:rsidRDefault="00B26588" w:rsidP="000361A4">
            <w:pPr>
              <w:pStyle w:val="Tabellentext"/>
            </w:pPr>
            <w:r>
              <w:t>LFDNREINGRIFF</w:t>
            </w:r>
          </w:p>
        </w:tc>
      </w:tr>
      <w:tr w:rsidR="00275B01" w:rsidRPr="00743DF3" w14:paraId="6943FF5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5CA8A6F" w14:textId="77777777" w:rsidR="000F0644" w:rsidRPr="00743DF3" w:rsidRDefault="00B26588" w:rsidP="000361A4">
            <w:pPr>
              <w:pStyle w:val="Tabellentext"/>
            </w:pPr>
            <w:r>
              <w:t>29:BRUST</w:t>
            </w:r>
          </w:p>
        </w:tc>
        <w:tc>
          <w:tcPr>
            <w:tcW w:w="1075" w:type="pct"/>
          </w:tcPr>
          <w:p w14:paraId="562DAB59" w14:textId="77777777" w:rsidR="000F0644" w:rsidRPr="00743DF3" w:rsidRDefault="00B26588" w:rsidP="000361A4">
            <w:pPr>
              <w:pStyle w:val="Tabellentext"/>
            </w:pPr>
            <w:r>
              <w:t>Histologie unter Berücksichtigung der Vorbefunde</w:t>
            </w:r>
          </w:p>
        </w:tc>
        <w:tc>
          <w:tcPr>
            <w:tcW w:w="326" w:type="pct"/>
          </w:tcPr>
          <w:p w14:paraId="31136C2B" w14:textId="77777777" w:rsidR="000F0644" w:rsidRPr="00743DF3" w:rsidRDefault="00B26588" w:rsidP="000361A4">
            <w:pPr>
              <w:pStyle w:val="Tabellentext"/>
            </w:pPr>
            <w:r>
              <w:t>K</w:t>
            </w:r>
          </w:p>
        </w:tc>
        <w:tc>
          <w:tcPr>
            <w:tcW w:w="1646" w:type="pct"/>
          </w:tcPr>
          <w:p w14:paraId="51298A9B" w14:textId="77777777" w:rsidR="000F0644" w:rsidRPr="00743DF3" w:rsidRDefault="00B26588" w:rsidP="00177070">
            <w:pPr>
              <w:pStyle w:val="Tabellentext"/>
              <w:ind w:left="453" w:hanging="340"/>
            </w:pPr>
            <w:r>
              <w:t>1 =</w:t>
            </w:r>
            <w:r>
              <w:tab/>
              <w:t>ausschließlich Normalgewebe</w:t>
            </w:r>
          </w:p>
          <w:p w14:paraId="41B7461C" w14:textId="77777777" w:rsidR="000F0644" w:rsidRPr="00743DF3" w:rsidRDefault="00B26588" w:rsidP="00177070">
            <w:pPr>
              <w:pStyle w:val="Tabellentext"/>
              <w:ind w:left="453" w:hanging="340"/>
            </w:pPr>
            <w:r>
              <w:t>2 =</w:t>
            </w:r>
            <w:r>
              <w:tab/>
              <w:t>benigne /​ entzündliche Veränderung</w:t>
            </w:r>
          </w:p>
          <w:p w14:paraId="2F0965EE" w14:textId="77777777" w:rsidR="000F0644" w:rsidRPr="00743DF3" w:rsidRDefault="00B26588" w:rsidP="00177070">
            <w:pPr>
              <w:pStyle w:val="Tabellentext"/>
              <w:ind w:left="453" w:hanging="340"/>
            </w:pPr>
            <w:r>
              <w:t>3 =</w:t>
            </w:r>
            <w:r>
              <w:tab/>
              <w:t>Risikoläsion</w:t>
            </w:r>
          </w:p>
          <w:p w14:paraId="1698396D" w14:textId="77777777" w:rsidR="000F0644" w:rsidRPr="00743DF3" w:rsidRDefault="00B26588" w:rsidP="00177070">
            <w:pPr>
              <w:pStyle w:val="Tabellentext"/>
              <w:ind w:left="453" w:hanging="340"/>
            </w:pPr>
            <w:r>
              <w:t>4 =</w:t>
            </w:r>
            <w:r>
              <w:tab/>
              <w:t>maligne (einschließlich in-situ-Karzinom)</w:t>
            </w:r>
          </w:p>
        </w:tc>
        <w:tc>
          <w:tcPr>
            <w:tcW w:w="1328" w:type="pct"/>
          </w:tcPr>
          <w:p w14:paraId="68DFB588" w14:textId="77777777" w:rsidR="000F0644" w:rsidRPr="00743DF3" w:rsidRDefault="00B26588" w:rsidP="000361A4">
            <w:pPr>
              <w:pStyle w:val="Tabellentext"/>
            </w:pPr>
            <w:r>
              <w:t>POSTHISTBEFUND</w:t>
            </w:r>
          </w:p>
        </w:tc>
      </w:tr>
      <w:tr w:rsidR="00275B01" w:rsidRPr="00743DF3" w14:paraId="2E10412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0A6A941" w14:textId="77777777" w:rsidR="000F0644" w:rsidRPr="00743DF3" w:rsidRDefault="00B26588" w:rsidP="000361A4">
            <w:pPr>
              <w:pStyle w:val="Tabellentext"/>
            </w:pPr>
            <w:r>
              <w:t>EF*</w:t>
            </w:r>
          </w:p>
        </w:tc>
        <w:tc>
          <w:tcPr>
            <w:tcW w:w="1075" w:type="pct"/>
          </w:tcPr>
          <w:p w14:paraId="44B812DB" w14:textId="77777777" w:rsidR="000F0644" w:rsidRPr="00743DF3" w:rsidRDefault="00B26588" w:rsidP="000361A4">
            <w:pPr>
              <w:pStyle w:val="Tabellentext"/>
            </w:pPr>
            <w:r>
              <w:t xml:space="preserve">Abstand zwischen Aufnahmedatum und Datum (Ausgang </w:t>
            </w:r>
            <w:r>
              <w:t>bei Pathologie) des letzten prätherapeutischen histologischen Befundes in Tagen</w:t>
            </w:r>
          </w:p>
        </w:tc>
        <w:tc>
          <w:tcPr>
            <w:tcW w:w="326" w:type="pct"/>
          </w:tcPr>
          <w:p w14:paraId="64B8394B" w14:textId="77777777" w:rsidR="000F0644" w:rsidRPr="00743DF3" w:rsidRDefault="00B26588" w:rsidP="000361A4">
            <w:pPr>
              <w:pStyle w:val="Tabellentext"/>
            </w:pPr>
            <w:r>
              <w:t>-</w:t>
            </w:r>
          </w:p>
        </w:tc>
        <w:tc>
          <w:tcPr>
            <w:tcW w:w="1646" w:type="pct"/>
          </w:tcPr>
          <w:p w14:paraId="0A7AD501" w14:textId="77777777" w:rsidR="000F0644" w:rsidRPr="00743DF3" w:rsidRDefault="00B26588" w:rsidP="00177070">
            <w:pPr>
              <w:pStyle w:val="Tabellentext"/>
              <w:ind w:left="453" w:hanging="340"/>
            </w:pPr>
            <w:r>
              <w:t>AUFNDATUM - AUSGANGHISTBEFUND</w:t>
            </w:r>
          </w:p>
        </w:tc>
        <w:tc>
          <w:tcPr>
            <w:tcW w:w="1328" w:type="pct"/>
          </w:tcPr>
          <w:p w14:paraId="254A4A47" w14:textId="77777777" w:rsidR="000F0644" w:rsidRPr="00743DF3" w:rsidRDefault="00B26588" w:rsidP="000361A4">
            <w:pPr>
              <w:pStyle w:val="Tabellentext"/>
            </w:pPr>
            <w:r>
              <w:t>abstAusgangHistBefund</w:t>
            </w:r>
          </w:p>
        </w:tc>
      </w:tr>
      <w:tr w:rsidR="00275B01" w:rsidRPr="00743DF3" w14:paraId="124C803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09FB029" w14:textId="77777777" w:rsidR="000F0644" w:rsidRPr="00743DF3" w:rsidRDefault="00B26588" w:rsidP="000361A4">
            <w:pPr>
              <w:pStyle w:val="Tabellentext"/>
            </w:pPr>
            <w:r>
              <w:t>EF*</w:t>
            </w:r>
          </w:p>
        </w:tc>
        <w:tc>
          <w:tcPr>
            <w:tcW w:w="1075" w:type="pct"/>
          </w:tcPr>
          <w:p w14:paraId="4935E392" w14:textId="77777777" w:rsidR="000F0644" w:rsidRPr="00743DF3" w:rsidRDefault="00B26588" w:rsidP="000361A4">
            <w:pPr>
              <w:pStyle w:val="Tabellentext"/>
            </w:pPr>
            <w:r>
              <w:t>Postoperative Verweildauer: Differenz in Tagen</w:t>
            </w:r>
          </w:p>
        </w:tc>
        <w:tc>
          <w:tcPr>
            <w:tcW w:w="326" w:type="pct"/>
          </w:tcPr>
          <w:p w14:paraId="3368273D" w14:textId="77777777" w:rsidR="000F0644" w:rsidRPr="00743DF3" w:rsidRDefault="00B26588" w:rsidP="000361A4">
            <w:pPr>
              <w:pStyle w:val="Tabellentext"/>
            </w:pPr>
            <w:r>
              <w:t>-</w:t>
            </w:r>
          </w:p>
        </w:tc>
        <w:tc>
          <w:tcPr>
            <w:tcW w:w="1646" w:type="pct"/>
          </w:tcPr>
          <w:p w14:paraId="3DB628C6" w14:textId="77777777" w:rsidR="000F0644" w:rsidRPr="00743DF3" w:rsidRDefault="00B26588" w:rsidP="00177070">
            <w:pPr>
              <w:pStyle w:val="Tabellentext"/>
              <w:ind w:left="453" w:hanging="340"/>
            </w:pPr>
            <w:r>
              <w:t>ENTLDATUM - OPDATUM</w:t>
            </w:r>
          </w:p>
        </w:tc>
        <w:tc>
          <w:tcPr>
            <w:tcW w:w="1328" w:type="pct"/>
          </w:tcPr>
          <w:p w14:paraId="10471710" w14:textId="77777777" w:rsidR="000F0644" w:rsidRPr="00743DF3" w:rsidRDefault="00B26588" w:rsidP="000361A4">
            <w:pPr>
              <w:pStyle w:val="Tabellentext"/>
            </w:pPr>
            <w:r>
              <w:t>poopvwdauer</w:t>
            </w:r>
          </w:p>
        </w:tc>
      </w:tr>
      <w:tr w:rsidR="00275B01" w:rsidRPr="00743DF3" w14:paraId="681BDC0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BDF17FF" w14:textId="77777777" w:rsidR="000F0644" w:rsidRPr="00743DF3" w:rsidRDefault="00B26588" w:rsidP="000361A4">
            <w:pPr>
              <w:pStyle w:val="Tabellentext"/>
            </w:pPr>
            <w:r>
              <w:t>EF*</w:t>
            </w:r>
          </w:p>
        </w:tc>
        <w:tc>
          <w:tcPr>
            <w:tcW w:w="1075" w:type="pct"/>
          </w:tcPr>
          <w:p w14:paraId="58A84197" w14:textId="77777777" w:rsidR="000F0644" w:rsidRPr="00743DF3" w:rsidRDefault="00B26588" w:rsidP="000361A4">
            <w:pPr>
              <w:pStyle w:val="Tabellentext"/>
            </w:pPr>
            <w:r>
              <w:t>Verweildauer im Krankenhaus in Tagen</w:t>
            </w:r>
          </w:p>
        </w:tc>
        <w:tc>
          <w:tcPr>
            <w:tcW w:w="326" w:type="pct"/>
          </w:tcPr>
          <w:p w14:paraId="49E92149" w14:textId="77777777" w:rsidR="000F0644" w:rsidRPr="00743DF3" w:rsidRDefault="00B26588" w:rsidP="000361A4">
            <w:pPr>
              <w:pStyle w:val="Tabellentext"/>
            </w:pPr>
            <w:r>
              <w:t>-</w:t>
            </w:r>
          </w:p>
        </w:tc>
        <w:tc>
          <w:tcPr>
            <w:tcW w:w="1646" w:type="pct"/>
          </w:tcPr>
          <w:p w14:paraId="0FAEC8C9" w14:textId="77777777" w:rsidR="000F0644" w:rsidRPr="00743DF3" w:rsidRDefault="00B26588" w:rsidP="00177070">
            <w:pPr>
              <w:pStyle w:val="Tabellentext"/>
              <w:ind w:left="453" w:hanging="340"/>
            </w:pPr>
            <w:r>
              <w:t>ENTLDATUM - AUFNDATUM</w:t>
            </w:r>
          </w:p>
        </w:tc>
        <w:tc>
          <w:tcPr>
            <w:tcW w:w="1328" w:type="pct"/>
          </w:tcPr>
          <w:p w14:paraId="3F5983A3" w14:textId="77777777" w:rsidR="000F0644" w:rsidRPr="00743DF3" w:rsidRDefault="00B26588" w:rsidP="000361A4">
            <w:pPr>
              <w:pStyle w:val="Tabellentext"/>
            </w:pPr>
            <w:r>
              <w:t>vwDauer</w:t>
            </w:r>
          </w:p>
        </w:tc>
      </w:tr>
    </w:tbl>
    <w:p w14:paraId="0FD4F441" w14:textId="77777777" w:rsidR="00A53F02" w:rsidRDefault="00B26588" w:rsidP="00A53F02">
      <w:pPr>
        <w:spacing w:after="0"/>
        <w:rPr>
          <w:sz w:val="14"/>
          <w:szCs w:val="14"/>
        </w:rPr>
      </w:pPr>
      <w:r w:rsidRPr="003021AF">
        <w:rPr>
          <w:sz w:val="14"/>
          <w:szCs w:val="14"/>
        </w:rPr>
        <w:t>*Ersatzfeld im Exportformat</w:t>
      </w:r>
    </w:p>
    <w:p w14:paraId="77AB10D1" w14:textId="77777777" w:rsidR="00AA6540" w:rsidRDefault="00AA6540">
      <w:pPr>
        <w:sectPr w:rsidR="00AA6540" w:rsidSect="00163BAC">
          <w:headerReference w:type="even" r:id="rId155"/>
          <w:headerReference w:type="default" r:id="rId156"/>
          <w:footerReference w:type="even" r:id="rId157"/>
          <w:footerReference w:type="default" r:id="rId158"/>
          <w:headerReference w:type="first" r:id="rId159"/>
          <w:footerReference w:type="first" r:id="rId160"/>
          <w:pgSz w:w="11906" w:h="16838"/>
          <w:pgMar w:top="1418" w:right="1134" w:bottom="1418" w:left="1701" w:header="454" w:footer="737" w:gutter="0"/>
          <w:cols w:space="708"/>
          <w:docGrid w:linePitch="360"/>
        </w:sectPr>
      </w:pPr>
    </w:p>
    <w:p w14:paraId="78B10C65" w14:textId="77777777" w:rsidR="0094520C" w:rsidRDefault="00B26588"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73561D3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35833D" w14:textId="77777777" w:rsidR="000517F0" w:rsidRPr="000517F0" w:rsidRDefault="00B26588" w:rsidP="009A4847">
            <w:pPr>
              <w:pStyle w:val="Tabellenkopf"/>
            </w:pPr>
            <w:r>
              <w:t>ID</w:t>
            </w:r>
          </w:p>
        </w:tc>
        <w:tc>
          <w:tcPr>
            <w:tcW w:w="5885" w:type="dxa"/>
          </w:tcPr>
          <w:p w14:paraId="0EF8A171" w14:textId="77777777" w:rsidR="000517F0" w:rsidRDefault="00B26588" w:rsidP="000517F0">
            <w:pPr>
              <w:pStyle w:val="Tabellentext"/>
              <w:cnfStyle w:val="000000000000" w:firstRow="0" w:lastRow="0" w:firstColumn="0" w:lastColumn="0" w:oddVBand="0" w:evenVBand="0" w:oddHBand="0" w:evenHBand="0" w:firstRowFirstColumn="0" w:firstRowLastColumn="0" w:lastRowFirstColumn="0" w:lastRowLastColumn="0"/>
            </w:pPr>
            <w:r>
              <w:t>51370</w:t>
            </w:r>
          </w:p>
        </w:tc>
      </w:tr>
      <w:tr w:rsidR="000955B5" w14:paraId="49877AD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AB33B9" w14:textId="77777777" w:rsidR="000955B5" w:rsidRDefault="00B26588" w:rsidP="009A4847">
            <w:pPr>
              <w:pStyle w:val="Tabellenkopf"/>
            </w:pPr>
            <w:r>
              <w:t>Bezeichnung</w:t>
            </w:r>
          </w:p>
        </w:tc>
        <w:tc>
          <w:tcPr>
            <w:tcW w:w="5885" w:type="dxa"/>
          </w:tcPr>
          <w:p w14:paraId="47EC2656" w14:textId="77777777" w:rsidR="000955B5" w:rsidRDefault="00B26588" w:rsidP="000517F0">
            <w:pPr>
              <w:pStyle w:val="Tabellentext"/>
              <w:cnfStyle w:val="000000000000" w:firstRow="0" w:lastRow="0" w:firstColumn="0" w:lastColumn="0" w:oddVBand="0" w:evenVBand="0" w:oddHBand="0" w:evenHBand="0" w:firstRowFirstColumn="0" w:firstRowLastColumn="0" w:lastRowFirstColumn="0" w:lastRowLastColumn="0"/>
            </w:pPr>
            <w:r>
              <w:t>Zeitlicher Abstand von unter 7 Tagen zwischen Diagnose und Operation</w:t>
            </w:r>
          </w:p>
        </w:tc>
      </w:tr>
      <w:tr w:rsidR="000955B5" w14:paraId="7D1A5F0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7FB25D" w14:textId="77777777" w:rsidR="000955B5" w:rsidRDefault="00B26588" w:rsidP="009A4847">
            <w:pPr>
              <w:pStyle w:val="Tabellenkopf"/>
            </w:pPr>
            <w:r>
              <w:t>Indikatortyp</w:t>
            </w:r>
          </w:p>
        </w:tc>
        <w:tc>
          <w:tcPr>
            <w:tcW w:w="5885" w:type="dxa"/>
          </w:tcPr>
          <w:p w14:paraId="56EA7F16" w14:textId="77777777" w:rsidR="000955B5" w:rsidRDefault="00B26588" w:rsidP="000517F0">
            <w:pPr>
              <w:pStyle w:val="Tabellentext"/>
              <w:cnfStyle w:val="000000000000" w:firstRow="0" w:lastRow="0" w:firstColumn="0" w:lastColumn="0" w:oddVBand="0" w:evenVBand="0" w:oddHBand="0" w:evenHBand="0" w:firstRowFirstColumn="0" w:firstRowLastColumn="0" w:lastRowFirstColumn="0" w:lastRowLastColumn="0"/>
            </w:pPr>
            <w:r>
              <w:t>Prozessind</w:t>
            </w:r>
            <w:r>
              <w:t>ikator</w:t>
            </w:r>
          </w:p>
        </w:tc>
      </w:tr>
      <w:tr w:rsidR="000955B5" w14:paraId="24688B9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BBBEC4" w14:textId="77777777" w:rsidR="000955B5" w:rsidRDefault="00B26588" w:rsidP="000955B5">
            <w:pPr>
              <w:pStyle w:val="Tabellenkopf"/>
            </w:pPr>
            <w:r>
              <w:t>Art des Wertes</w:t>
            </w:r>
          </w:p>
        </w:tc>
        <w:tc>
          <w:tcPr>
            <w:tcW w:w="5885" w:type="dxa"/>
          </w:tcPr>
          <w:p w14:paraId="78926CE5"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200CCB9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C0308A" w14:textId="77777777" w:rsidR="000955B5" w:rsidRDefault="00B26588" w:rsidP="000955B5">
            <w:pPr>
              <w:pStyle w:val="Tabellenkopf"/>
            </w:pPr>
            <w:r>
              <w:t>Bezug zum Verfahren</w:t>
            </w:r>
          </w:p>
        </w:tc>
        <w:tc>
          <w:tcPr>
            <w:tcW w:w="5885" w:type="dxa"/>
          </w:tcPr>
          <w:p w14:paraId="3D1314AB"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5CD8264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EB8081" w14:textId="77777777" w:rsidR="000955B5" w:rsidRDefault="00B26588" w:rsidP="000955B5">
            <w:pPr>
              <w:pStyle w:val="Tabellenkopf"/>
            </w:pPr>
            <w:r>
              <w:t>Berechnun</w:t>
            </w:r>
            <w:r>
              <w:t>gsart</w:t>
            </w:r>
          </w:p>
        </w:tc>
        <w:tc>
          <w:tcPr>
            <w:tcW w:w="5885" w:type="dxa"/>
          </w:tcPr>
          <w:p w14:paraId="56AD991F"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60F8116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427BB0" w14:textId="77777777" w:rsidR="000955B5" w:rsidRDefault="00B26588" w:rsidP="000955B5">
            <w:pPr>
              <w:pStyle w:val="Tabellenkopf"/>
            </w:pPr>
            <w:r>
              <w:t>Referenzbereich 2019</w:t>
            </w:r>
          </w:p>
        </w:tc>
        <w:tc>
          <w:tcPr>
            <w:tcW w:w="5885" w:type="dxa"/>
          </w:tcPr>
          <w:p w14:paraId="70900AB7" w14:textId="54A2CB30"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206" w:author="IQTIG" w:date="2020-04-27T15:03:00Z">
              <w:r w:rsidR="00B0196F">
                <w:delText>x</w:delText>
              </w:r>
            </w:del>
            <w:ins w:id="207" w:author="IQTIG" w:date="2020-04-27T15:03:00Z">
              <w:r>
                <w:t>13,55</w:t>
              </w:r>
            </w:ins>
            <w:r>
              <w:t xml:space="preserve"> % (95. Perzentil)</w:t>
            </w:r>
          </w:p>
        </w:tc>
      </w:tr>
      <w:tr w:rsidR="000955B5" w14:paraId="39BCEE3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BF9CAB" w14:textId="77777777" w:rsidR="000955B5" w:rsidRDefault="00B26588" w:rsidP="00CA48E9">
            <w:pPr>
              <w:pStyle w:val="Tabellenkopf"/>
            </w:pPr>
            <w:r w:rsidRPr="00E37ACC">
              <w:t xml:space="preserve">Referenzbereich </w:t>
            </w:r>
            <w:r>
              <w:t>2018</w:t>
            </w:r>
          </w:p>
        </w:tc>
        <w:tc>
          <w:tcPr>
            <w:tcW w:w="5885" w:type="dxa"/>
          </w:tcPr>
          <w:p w14:paraId="7CEA0B35"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 16,36 % (95. Perzentil)</w:t>
            </w:r>
          </w:p>
        </w:tc>
      </w:tr>
      <w:tr w:rsidR="000955B5" w14:paraId="4A7D59B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0B4E22" w14:textId="77777777" w:rsidR="000955B5" w:rsidRDefault="00B26588" w:rsidP="000955B5">
            <w:pPr>
              <w:pStyle w:val="Tabellenkopf"/>
            </w:pPr>
            <w:r>
              <w:t>Erläuterung zum Referenzbereich 2019</w:t>
            </w:r>
          </w:p>
        </w:tc>
        <w:tc>
          <w:tcPr>
            <w:tcW w:w="5885" w:type="dxa"/>
          </w:tcPr>
          <w:p w14:paraId="6CC130E3"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5ACBBD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E6C46D" w14:textId="77777777" w:rsidR="000955B5" w:rsidRDefault="00B26588" w:rsidP="000955B5">
            <w:pPr>
              <w:pStyle w:val="Tabellenkopf"/>
            </w:pPr>
            <w:r>
              <w:t>Erläuterung zum Strukturierten Dialog bzw. Stellungnahmeverfahren 2019</w:t>
            </w:r>
          </w:p>
        </w:tc>
        <w:tc>
          <w:tcPr>
            <w:tcW w:w="5885" w:type="dxa"/>
          </w:tcPr>
          <w:p w14:paraId="410A5D5E"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4ED683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AECEAC" w14:textId="77777777" w:rsidR="000955B5" w:rsidRDefault="00B26588" w:rsidP="000955B5">
            <w:pPr>
              <w:pStyle w:val="Tabellenkopf"/>
            </w:pPr>
            <w:r w:rsidRPr="00E37ACC">
              <w:t>Methode der Risikoadjustierung</w:t>
            </w:r>
          </w:p>
        </w:tc>
        <w:tc>
          <w:tcPr>
            <w:tcW w:w="5885" w:type="dxa"/>
          </w:tcPr>
          <w:p w14:paraId="633B4C5D"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4C870EB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C51845" w14:textId="77777777" w:rsidR="000955B5" w:rsidRPr="00E37ACC" w:rsidRDefault="00B26588" w:rsidP="000955B5">
            <w:pPr>
              <w:pStyle w:val="Tabellenkopf"/>
            </w:pPr>
            <w:r>
              <w:t>Erläuterung der Risikoadjustierung</w:t>
            </w:r>
          </w:p>
        </w:tc>
        <w:tc>
          <w:tcPr>
            <w:tcW w:w="5885" w:type="dxa"/>
          </w:tcPr>
          <w:p w14:paraId="6E40F1BF"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8F535C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4B8220" w14:textId="77777777" w:rsidR="000955B5" w:rsidRPr="00E37ACC" w:rsidRDefault="00B26588" w:rsidP="000955B5">
            <w:pPr>
              <w:pStyle w:val="Tabellenkopf"/>
            </w:pPr>
            <w:r w:rsidRPr="00E37ACC">
              <w:t>Rechenregeln</w:t>
            </w:r>
          </w:p>
        </w:tc>
        <w:tc>
          <w:tcPr>
            <w:tcW w:w="5885" w:type="dxa"/>
          </w:tcPr>
          <w:p w14:paraId="0FCC0010" w14:textId="77777777" w:rsidR="000955B5" w:rsidRPr="00897EAC" w:rsidRDefault="00B2658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02B11CC"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mit einem zeitlichen Abstand von unter 7 Tagen zwischen Diagnose und Operation</w:t>
            </w:r>
          </w:p>
          <w:p w14:paraId="2F568A7D" w14:textId="77777777" w:rsidR="000955B5" w:rsidRPr="00897EAC" w:rsidRDefault="00B2658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60BACE9"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mit Ersteingriff und maligner Neoplasie (einschließlich DCIS) als Primärerkrankung und mit prätherapeutischer h</w:t>
            </w:r>
            <w:r>
              <w:t>istologischer Diagnosesicherung und ohne präoperative tumorspezifische Therapie</w:t>
            </w:r>
          </w:p>
        </w:tc>
      </w:tr>
      <w:tr w:rsidR="000955B5" w14:paraId="5BEB910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1C9936" w14:textId="77777777" w:rsidR="000955B5" w:rsidRPr="00E37ACC" w:rsidRDefault="00B26588" w:rsidP="000955B5">
            <w:pPr>
              <w:pStyle w:val="Tabellenkopf"/>
            </w:pPr>
            <w:r w:rsidRPr="00E37ACC">
              <w:t>Erläuterung der Rechenregel</w:t>
            </w:r>
          </w:p>
        </w:tc>
        <w:tc>
          <w:tcPr>
            <w:tcW w:w="5885" w:type="dxa"/>
          </w:tcPr>
          <w:p w14:paraId="7E2E93DD"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E46282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278A3D" w14:textId="77777777" w:rsidR="000955B5" w:rsidRPr="00E37ACC" w:rsidRDefault="00B26588" w:rsidP="000955B5">
            <w:pPr>
              <w:pStyle w:val="Tabellenkopf"/>
            </w:pPr>
            <w:r w:rsidRPr="00E37ACC">
              <w:t>Teildatensatzbezug</w:t>
            </w:r>
          </w:p>
        </w:tc>
        <w:tc>
          <w:tcPr>
            <w:tcW w:w="5885" w:type="dxa"/>
          </w:tcPr>
          <w:p w14:paraId="42EF380D"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18/1:B</w:t>
            </w:r>
          </w:p>
        </w:tc>
      </w:tr>
      <w:tr w:rsidR="000955B5" w14:paraId="4B213BE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7F73C8" w14:textId="77777777" w:rsidR="000955B5" w:rsidRPr="00E37ACC" w:rsidRDefault="00B26588" w:rsidP="000955B5">
            <w:pPr>
              <w:pStyle w:val="Tabellenkopf"/>
            </w:pPr>
            <w:r w:rsidRPr="00E37ACC">
              <w:t>Zähler (Formel)</w:t>
            </w:r>
          </w:p>
        </w:tc>
        <w:tc>
          <w:tcPr>
            <w:tcW w:w="5885" w:type="dxa"/>
          </w:tcPr>
          <w:p w14:paraId="78896CD6" w14:textId="77777777" w:rsidR="000955B5" w:rsidRPr="00955893" w:rsidRDefault="00B2658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fn_AbstDiagnoseOP %&lt;% 7</w:t>
            </w:r>
          </w:p>
        </w:tc>
      </w:tr>
      <w:tr w:rsidR="00CA3AE5" w14:paraId="2AE4243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034DE7" w14:textId="77777777" w:rsidR="00CA3AE5" w:rsidRPr="00E37ACC" w:rsidRDefault="00B26588" w:rsidP="00CA3AE5">
            <w:pPr>
              <w:pStyle w:val="Tabellenkopf"/>
            </w:pPr>
            <w:r w:rsidRPr="00E37ACC">
              <w:t>Nenner (Formel)</w:t>
            </w:r>
          </w:p>
        </w:tc>
        <w:tc>
          <w:tcPr>
            <w:tcW w:w="5885" w:type="dxa"/>
          </w:tcPr>
          <w:p w14:paraId="7AD079F8" w14:textId="77777777" w:rsidR="00CA3AE5" w:rsidRPr="00955893" w:rsidRDefault="00B2658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fn_IstErsteOP &amp; </w:t>
            </w:r>
            <w:r>
              <w:rPr>
                <w:rStyle w:val="Code"/>
              </w:rPr>
              <w:br/>
              <w:t xml:space="preserve">ERSTOFFEINGRIFF %==% 1 &amp; </w:t>
            </w:r>
            <w:r>
              <w:rPr>
                <w:rStyle w:val="Code"/>
              </w:rPr>
              <w:br/>
            </w:r>
            <w:r>
              <w:rPr>
                <w:rStyle w:val="Code"/>
              </w:rPr>
              <w:t xml:space="preserve">PRAEHISTDIAGSICHERUNG %==% 1 &amp; </w:t>
            </w:r>
            <w:r>
              <w:rPr>
                <w:rStyle w:val="Code"/>
              </w:rPr>
              <w:br/>
              <w:t xml:space="preserve">PRAEOPTUMORTH %==% 0 &amp; </w:t>
            </w:r>
            <w:r>
              <w:rPr>
                <w:rStyle w:val="Code"/>
              </w:rPr>
              <w:br/>
              <w:t xml:space="preserve">POSTHISTBEFUND %==% 4 &amp; </w:t>
            </w:r>
            <w:r>
              <w:rPr>
                <w:rStyle w:val="Code"/>
              </w:rPr>
              <w:br/>
              <w:t xml:space="preserve">(vwDauer - poopvwdauer) %&gt;=%  </w:t>
            </w:r>
            <w:r>
              <w:rPr>
                <w:rStyle w:val="Code"/>
              </w:rPr>
              <w:br/>
              <w:t xml:space="preserve">(-1 * abstAusgangHistBefund) &amp; </w:t>
            </w:r>
            <w:r>
              <w:rPr>
                <w:rStyle w:val="Code"/>
              </w:rPr>
              <w:br/>
              <w:t>!is.na(fn_AbstDiagnoseOP)</w:t>
            </w:r>
          </w:p>
        </w:tc>
      </w:tr>
      <w:tr w:rsidR="00CA3AE5" w14:paraId="08AC4F5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4F2FD3" w14:textId="77777777" w:rsidR="00CA3AE5" w:rsidRPr="00E37ACC" w:rsidRDefault="00B26588" w:rsidP="00CA3AE5">
            <w:pPr>
              <w:pStyle w:val="Tabellenkopf"/>
            </w:pPr>
            <w:r w:rsidRPr="00E37ACC">
              <w:t>Verwendete Funktionen</w:t>
            </w:r>
          </w:p>
        </w:tc>
        <w:tc>
          <w:tcPr>
            <w:tcW w:w="5885" w:type="dxa"/>
          </w:tcPr>
          <w:p w14:paraId="31EA6834" w14:textId="77777777" w:rsidR="00926BD3" w:rsidRPr="00926BD3" w:rsidRDefault="00B26588"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fn_AbstDiagnoseOP</w:t>
            </w:r>
            <w:r>
              <w:rPr>
                <w:rStyle w:val="Code"/>
                <w:rFonts w:cs="Arial"/>
                <w:szCs w:val="21"/>
              </w:rPr>
              <w:br/>
              <w:t>fn_IstErsteOP</w:t>
            </w:r>
            <w:r>
              <w:rPr>
                <w:rStyle w:val="Code"/>
                <w:rFonts w:cs="Arial"/>
                <w:szCs w:val="21"/>
              </w:rPr>
              <w:br/>
              <w:t>fn_Poopvwdauer_LfdNrEingriff</w:t>
            </w:r>
          </w:p>
        </w:tc>
      </w:tr>
      <w:tr w:rsidR="00CA3AE5" w14:paraId="0BC3A3C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6D464D" w14:textId="77777777" w:rsidR="00CA3AE5" w:rsidRPr="00E37ACC" w:rsidRDefault="00B26588" w:rsidP="00CA3AE5">
            <w:pPr>
              <w:pStyle w:val="Tabellenkopf"/>
            </w:pPr>
            <w:r w:rsidRPr="00E37ACC">
              <w:t>V</w:t>
            </w:r>
            <w:r w:rsidRPr="00E37ACC">
              <w:t>erwendete Listen</w:t>
            </w:r>
          </w:p>
        </w:tc>
        <w:tc>
          <w:tcPr>
            <w:tcW w:w="5885" w:type="dxa"/>
          </w:tcPr>
          <w:p w14:paraId="5C2ED58F" w14:textId="77777777" w:rsidR="00CA3AE5" w:rsidRPr="00926BD3" w:rsidRDefault="00B26588"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26625A1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6E87B8" w14:textId="77777777" w:rsidR="00CA3AE5" w:rsidRPr="00E37ACC" w:rsidRDefault="00B26588" w:rsidP="00CA3AE5">
            <w:pPr>
              <w:pStyle w:val="Tabellenkopf"/>
            </w:pPr>
            <w:r>
              <w:t>Darstellung</w:t>
            </w:r>
          </w:p>
        </w:tc>
        <w:tc>
          <w:tcPr>
            <w:tcW w:w="5885" w:type="dxa"/>
          </w:tcPr>
          <w:p w14:paraId="0A597ECE" w14:textId="77777777" w:rsidR="00CA3AE5" w:rsidRPr="00DD70A1" w:rsidRDefault="00B2658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42EFA0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27C3A2" w14:textId="77777777" w:rsidR="00CA3AE5" w:rsidRPr="00E37ACC" w:rsidRDefault="00B26588" w:rsidP="00CA3AE5">
            <w:pPr>
              <w:pStyle w:val="Tabellenkopf"/>
            </w:pPr>
            <w:r>
              <w:t>Grafik</w:t>
            </w:r>
          </w:p>
        </w:tc>
        <w:tc>
          <w:tcPr>
            <w:tcW w:w="5885" w:type="dxa"/>
          </w:tcPr>
          <w:p w14:paraId="5E88E110" w14:textId="77777777" w:rsidR="00CA3AE5" w:rsidRPr="00DD70A1" w:rsidRDefault="00B2658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EB0ABC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3AC8DD" w14:textId="77777777" w:rsidR="00CA3AE5" w:rsidRPr="00E37ACC" w:rsidRDefault="00B26588" w:rsidP="00CA3AE5">
            <w:pPr>
              <w:pStyle w:val="Tabellenkopf"/>
            </w:pPr>
            <w:r>
              <w:t>Vergleichbarkeit mit Vorjahresergebnissen</w:t>
            </w:r>
          </w:p>
        </w:tc>
        <w:tc>
          <w:tcPr>
            <w:tcW w:w="5885" w:type="dxa"/>
          </w:tcPr>
          <w:p w14:paraId="3F38BCD2" w14:textId="77777777" w:rsidR="00CA3AE5" w:rsidRDefault="00B26588"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5ABA521F" w14:textId="77777777" w:rsidR="009E1781" w:rsidRDefault="00B26588" w:rsidP="00AA7E2B">
      <w:pPr>
        <w:pStyle w:val="Tabellentext"/>
        <w:spacing w:before="0" w:after="0" w:line="20" w:lineRule="exact"/>
        <w:ind w:left="0" w:right="0"/>
      </w:pPr>
    </w:p>
    <w:p w14:paraId="38ED59E3" w14:textId="77777777" w:rsidR="00AA6540" w:rsidRDefault="00AA6540">
      <w:pPr>
        <w:sectPr w:rsidR="00AA6540" w:rsidSect="00AD6E6F">
          <w:pgSz w:w="11906" w:h="16838"/>
          <w:pgMar w:top="1418" w:right="1134" w:bottom="1418" w:left="1701" w:header="454" w:footer="737" w:gutter="0"/>
          <w:cols w:space="708"/>
          <w:docGrid w:linePitch="360"/>
        </w:sectPr>
      </w:pPr>
    </w:p>
    <w:p w14:paraId="049E1F27" w14:textId="77777777" w:rsidR="00D40AF7" w:rsidRDefault="00B26588" w:rsidP="00CC206C">
      <w:pPr>
        <w:pStyle w:val="Absatzberschriftebene2nurinNavigation"/>
      </w:pPr>
      <w:r>
        <w:lastRenderedPageBreak/>
        <w:t>Literatur</w:t>
      </w:r>
    </w:p>
    <w:p w14:paraId="411DCBCC" w14:textId="77777777" w:rsidR="00370A14" w:rsidRPr="00370A14" w:rsidRDefault="00B26588" w:rsidP="00B749F9">
      <w:pPr>
        <w:pStyle w:val="Literatur"/>
      </w:pPr>
      <w:r>
        <w:t>Leitlinienprogramm Onkologie der AWMF [Arbeitsgemeinschaft der Wissenschaftlichen Medizinischen Fachgesellschaften], DKG [Deutsche Krebsgesellschaft] und DKH [Deutschen Krebshilfe] (2019): AWMF-Registernummer 032-045OL. S3-Leitlinie: Früherkennung, Diagnos</w:t>
      </w:r>
      <w:r>
        <w:t>tik, Therapie und Nachsorge des Mammakarzinoms. Langversion 4.2. Stand: August 2019. Berlin: AWMF [Arbeitsgemeinschaft der Wissenschaftlichen Medizinischen Fachgesellschaften]. URL: https://www.awmf.org/uploads/tx_szleitlinien/032-045OLl_S3_Mammakarzinom_2</w:t>
      </w:r>
      <w:r>
        <w:t>019-08.pdf (abgerufen am: 14.10.2019).</w:t>
      </w:r>
    </w:p>
    <w:p w14:paraId="2F202687" w14:textId="77777777" w:rsidR="00370A14" w:rsidRPr="00370A14" w:rsidRDefault="00B26588" w:rsidP="00B749F9">
      <w:pPr>
        <w:pStyle w:val="Literatur"/>
      </w:pPr>
    </w:p>
    <w:p w14:paraId="7F72E593" w14:textId="77777777" w:rsidR="00370A14" w:rsidRPr="00370A14" w:rsidRDefault="00B26588" w:rsidP="00B749F9">
      <w:pPr>
        <w:pStyle w:val="Literatur"/>
      </w:pPr>
      <w:r>
        <w:t>Perry, N; Broeders, M; de Wolf, C; Törnberg, S; Holland, R; von Karsa, L; et al.; Hrsg. (2006): European guidelines for quality assurance in breast cancer screening and diagnosis [Full Guideline]. Fourth Edition. Lux</w:t>
      </w:r>
      <w:r>
        <w:t>embourg: European Communities. ISBN: 92-79-01258-4. URL: http://www.euref.org/european-guidelines [Download European guidelines for quality assurance in breast cancer screening and diagnosis] (abgerufen am: 10.01.2019).</w:t>
      </w:r>
    </w:p>
    <w:p w14:paraId="75DE451D" w14:textId="77777777" w:rsidR="00370A14" w:rsidRPr="00370A14" w:rsidRDefault="00B26588" w:rsidP="00B749F9">
      <w:pPr>
        <w:pStyle w:val="Literatur"/>
      </w:pPr>
    </w:p>
    <w:p w14:paraId="6B0E6E88" w14:textId="77777777" w:rsidR="00370A14" w:rsidRPr="00370A14" w:rsidRDefault="00B26588" w:rsidP="00B749F9">
      <w:pPr>
        <w:pStyle w:val="Literatur"/>
      </w:pPr>
      <w:r>
        <w:t>Perry, NM (2001): Quality assurance in the diagnosis of breast disease. EJC – European Journal of Cancer 37(2): 159-172. DOI: 10.1016/S0959-8049(00)00337-3.</w:t>
      </w:r>
    </w:p>
    <w:p w14:paraId="23B34122" w14:textId="77777777" w:rsidR="00AA6540" w:rsidRDefault="00AA6540">
      <w:pPr>
        <w:sectPr w:rsidR="00AA6540" w:rsidSect="00AA7698">
          <w:headerReference w:type="even" r:id="rId161"/>
          <w:headerReference w:type="default" r:id="rId162"/>
          <w:footerReference w:type="even" r:id="rId163"/>
          <w:footerReference w:type="default" r:id="rId164"/>
          <w:headerReference w:type="first" r:id="rId165"/>
          <w:footerReference w:type="first" r:id="rId166"/>
          <w:pgSz w:w="11906" w:h="16838"/>
          <w:pgMar w:top="1418" w:right="1134" w:bottom="1418" w:left="1701" w:header="454" w:footer="737" w:gutter="0"/>
          <w:cols w:space="708"/>
          <w:docGrid w:linePitch="360"/>
        </w:sectPr>
      </w:pPr>
    </w:p>
    <w:p w14:paraId="2ED67438" w14:textId="77777777" w:rsidR="006D1B0D" w:rsidRDefault="00B26588" w:rsidP="0004540C">
      <w:pPr>
        <w:pStyle w:val="berschrift1ohneGliederung"/>
      </w:pPr>
      <w:bookmarkStart w:id="208" w:name="_Toc38892879"/>
      <w:r>
        <w:lastRenderedPageBreak/>
        <w:t>60659: Nachresektionsrate</w:t>
      </w:r>
      <w:bookmarkEnd w:id="208"/>
    </w:p>
    <w:tbl>
      <w:tblPr>
        <w:tblStyle w:val="IQTIGStandard"/>
        <w:tblW w:w="5000" w:type="pct"/>
        <w:tblLook w:val="0480" w:firstRow="0" w:lastRow="0" w:firstColumn="1" w:lastColumn="0" w:noHBand="0" w:noVBand="1"/>
      </w:tblPr>
      <w:tblGrid>
        <w:gridCol w:w="1985"/>
        <w:gridCol w:w="7086"/>
      </w:tblGrid>
      <w:tr w:rsidR="00AF0AAF" w:rsidRPr="00743DF3" w14:paraId="0E4E86A4"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74354B07" w14:textId="77777777" w:rsidR="00AF0AAF" w:rsidRPr="00743DF3" w:rsidRDefault="00B26588" w:rsidP="002E7D86">
            <w:pPr>
              <w:pStyle w:val="Tabellenkopf"/>
            </w:pPr>
            <w:r>
              <w:t>Qualitätsz</w:t>
            </w:r>
            <w:r>
              <w:t>iel</w:t>
            </w:r>
          </w:p>
        </w:tc>
        <w:tc>
          <w:tcPr>
            <w:tcW w:w="3906" w:type="pct"/>
            <w:tcBorders>
              <w:top w:val="single" w:sz="8" w:space="0" w:color="005051"/>
              <w:left w:val="nil"/>
              <w:bottom w:val="single" w:sz="4" w:space="0" w:color="auto"/>
            </w:tcBorders>
          </w:tcPr>
          <w:p w14:paraId="3B8C3EB5" w14:textId="77777777" w:rsidR="00AF0AAF" w:rsidRPr="00743DF3" w:rsidRDefault="00B26588" w:rsidP="00152136">
            <w:pPr>
              <w:pStyle w:val="Tabellentext"/>
            </w:pPr>
            <w:r>
              <w:t>Möglichst häufig Erreichen des R0-Status beim Ersteingriff</w:t>
            </w:r>
          </w:p>
        </w:tc>
      </w:tr>
    </w:tbl>
    <w:p w14:paraId="758FEFBB" w14:textId="77777777" w:rsidR="00AF0AAF" w:rsidRDefault="00B26588" w:rsidP="00E40CDC">
      <w:pPr>
        <w:pStyle w:val="Absatzberschriftebene2nurinNavigation"/>
      </w:pPr>
      <w:r>
        <w:t>Hintergrund</w:t>
      </w:r>
    </w:p>
    <w:p w14:paraId="2DECD4F1" w14:textId="77777777" w:rsidR="00370A14" w:rsidRPr="00370A14" w:rsidRDefault="00B26588" w:rsidP="00A64D53">
      <w:pPr>
        <w:pStyle w:val="Standardlinksbndig"/>
      </w:pPr>
      <w:r>
        <w:t>Basis der operativen Therapie der Patientinnen und Patienten mit einem nicht fortgeschrittenen Mammakarzinom ist entsprechend der interdisziplinären S3-Leitlinie für die Früherkennung,</w:t>
      </w:r>
      <w:r>
        <w:t xml:space="preserve"> Diagnostik, Therapie und Nachsorge des Mammakarzinoms die Tumorresektion in sano (R0-Status) (Moran et al. 2014, Leitlinienprogramm Onkologie der AWMF, DKG und DKH 2019: 89, Department of Health 2015). Die komplette Entfernung des Tumors mit tumorfreien R</w:t>
      </w:r>
      <w:r>
        <w:t>esektionsrändern ist Voraussetzung für ein niedriges Lokalrezidivrisiko. Der Resektionsrandstatus hat einen prognostischen Effekt beim invasiven Mammakarzinom. Es besteht ein signifikanter Zusammenhang zwischen dem Resektionsrandstatus (positiv vs. negativ</w:t>
      </w:r>
      <w:r>
        <w:t xml:space="preserve">) und der Lokalrezidivrate (Houssami et al. 2014). </w:t>
      </w:r>
      <w:r>
        <w:br/>
        <w:t xml:space="preserve"> </w:t>
      </w:r>
      <w:r>
        <w:br/>
        <w:t xml:space="preserve">Zum Erreichen des R0-Status möglichst beim Ersteingriff sind sowohl eine effiziente präoperative Planung als auch in der Regel eine Markierung des Befundes im Rahmen einer BET notwendig. Zudem muss die </w:t>
      </w:r>
      <w:r>
        <w:t xml:space="preserve">komplette Entfernung der Neoplasie durch eine Kontrolle des markierten Befundes mittels Präparatsonografie oder -mammografie erfolgen. </w:t>
      </w:r>
      <w:r>
        <w:br/>
        <w:t xml:space="preserve"> </w:t>
      </w:r>
      <w:r>
        <w:br/>
        <w:t>Eine komplette Entfernung der Neoplasie im Rahmen des Ersteingriffes sollte erzielt werden, da Nachresektionen für die</w:t>
      </w:r>
      <w:r>
        <w:t xml:space="preserve"> Patientinnen und Patienten eine wiederholte Narkose mit ihren Risiken und Belastungen bedeutet. Zudem nimmt mit der Anzahl der Resektionen das kosmetische Ergebnis ab und die onkologische Sicherheit wird bei erschwerter Lokalisation des nachzuresezierende</w:t>
      </w:r>
      <w:r>
        <w:t xml:space="preserve">n Zielgebietes kompromittiert. </w:t>
      </w:r>
      <w:r>
        <w:br/>
        <w:t xml:space="preserve"> </w:t>
      </w:r>
      <w:r>
        <w:br/>
        <w:t>Somit stellt die Anzahl an notwendigen Nachresektionen bis zum Erreichen einer R0-Situation einen Qualitätsparameter sowohl für die präoperative Planung inklusive Markierung als auch die operative Durchführung mit Kontroll</w:t>
      </w:r>
      <w:r>
        <w:t xml:space="preserve">e der Entfernung des markierten Tumorareals dar. </w:t>
      </w:r>
      <w:r>
        <w:br/>
        <w:t xml:space="preserve"> </w:t>
      </w:r>
      <w:r>
        <w:br/>
        <w:t>Dem Indikator liegen folgende Statements der interdisziplinären S3-Leitlinie für die Früherkennung, Diagnostik, Therapie und Nachsorge des Mammakarzinoms zugrunde: 4.19. a, b.</w:t>
      </w:r>
    </w:p>
    <w:p w14:paraId="71B1ECB3" w14:textId="77777777" w:rsidR="00AA6540" w:rsidRDefault="00AA6540">
      <w:pPr>
        <w:sectPr w:rsidR="00AA6540" w:rsidSect="000A3778">
          <w:headerReference w:type="even" r:id="rId167"/>
          <w:headerReference w:type="default" r:id="rId168"/>
          <w:footerReference w:type="even" r:id="rId169"/>
          <w:footerReference w:type="default" r:id="rId170"/>
          <w:headerReference w:type="first" r:id="rId171"/>
          <w:footerReference w:type="first" r:id="rId172"/>
          <w:pgSz w:w="11906" w:h="16838"/>
          <w:pgMar w:top="1418" w:right="1134" w:bottom="1418" w:left="1701" w:header="454" w:footer="737" w:gutter="0"/>
          <w:cols w:space="708"/>
          <w:docGrid w:linePitch="360"/>
        </w:sectPr>
      </w:pPr>
    </w:p>
    <w:p w14:paraId="51D29659" w14:textId="77777777" w:rsidR="000F0644" w:rsidRDefault="00B26588" w:rsidP="00447106">
      <w:pPr>
        <w:pStyle w:val="Absatzberschriftebene2nurinNavigation"/>
      </w:pPr>
      <w:r>
        <w:lastRenderedPageBreak/>
        <w:t>Verwendete Datenfelder</w:t>
      </w:r>
    </w:p>
    <w:p w14:paraId="16DEAFF9" w14:textId="77777777" w:rsidR="001046CA" w:rsidRPr="00840C92" w:rsidRDefault="00B26588"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6F301E86"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78119C8D" w14:textId="77777777" w:rsidR="000F0644" w:rsidRPr="009E2B0C" w:rsidRDefault="00B26588" w:rsidP="000361A4">
            <w:pPr>
              <w:pStyle w:val="Tabellenkopf"/>
            </w:pPr>
            <w:r>
              <w:t>Item</w:t>
            </w:r>
          </w:p>
        </w:tc>
        <w:tc>
          <w:tcPr>
            <w:tcW w:w="1075" w:type="pct"/>
          </w:tcPr>
          <w:p w14:paraId="56AFB6CC" w14:textId="77777777" w:rsidR="000F0644" w:rsidRPr="009E2B0C" w:rsidRDefault="00B26588" w:rsidP="000361A4">
            <w:pPr>
              <w:pStyle w:val="Tabellenkopf"/>
            </w:pPr>
            <w:r>
              <w:t>Bezeichnung</w:t>
            </w:r>
          </w:p>
        </w:tc>
        <w:tc>
          <w:tcPr>
            <w:tcW w:w="326" w:type="pct"/>
          </w:tcPr>
          <w:p w14:paraId="2E048767" w14:textId="77777777" w:rsidR="000F0644" w:rsidRPr="009E2B0C" w:rsidRDefault="00B26588" w:rsidP="000361A4">
            <w:pPr>
              <w:pStyle w:val="Tabellenkopf"/>
            </w:pPr>
            <w:r>
              <w:t>M/K</w:t>
            </w:r>
          </w:p>
        </w:tc>
        <w:tc>
          <w:tcPr>
            <w:tcW w:w="1646" w:type="pct"/>
          </w:tcPr>
          <w:p w14:paraId="7ECB4558" w14:textId="77777777" w:rsidR="000F0644" w:rsidRPr="009E2B0C" w:rsidRDefault="00B26588" w:rsidP="000361A4">
            <w:pPr>
              <w:pStyle w:val="Tabellenkopf"/>
            </w:pPr>
            <w:r>
              <w:t>Schlüssel/Formel</w:t>
            </w:r>
          </w:p>
        </w:tc>
        <w:tc>
          <w:tcPr>
            <w:tcW w:w="1328" w:type="pct"/>
          </w:tcPr>
          <w:p w14:paraId="57303362" w14:textId="77777777" w:rsidR="000F0644" w:rsidRPr="009E2B0C" w:rsidRDefault="00B26588" w:rsidP="000361A4">
            <w:pPr>
              <w:pStyle w:val="Tabellenkopf"/>
            </w:pPr>
            <w:r>
              <w:t>Feldname</w:t>
            </w:r>
            <w:r>
              <w:t xml:space="preserve">  </w:t>
            </w:r>
          </w:p>
        </w:tc>
      </w:tr>
      <w:tr w:rsidR="00275B01" w:rsidRPr="00743DF3" w14:paraId="109ED74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40FF869" w14:textId="77777777" w:rsidR="000F0644" w:rsidRPr="00743DF3" w:rsidRDefault="00B26588" w:rsidP="000361A4">
            <w:pPr>
              <w:pStyle w:val="Tabellentext"/>
            </w:pPr>
            <w:r>
              <w:t>12:BRUST</w:t>
            </w:r>
          </w:p>
        </w:tc>
        <w:tc>
          <w:tcPr>
            <w:tcW w:w="1075" w:type="pct"/>
          </w:tcPr>
          <w:p w14:paraId="13B9A632" w14:textId="77777777" w:rsidR="000F0644" w:rsidRPr="00743DF3" w:rsidRDefault="00B26588" w:rsidP="000361A4">
            <w:pPr>
              <w:pStyle w:val="Tabellentext"/>
            </w:pPr>
            <w:r>
              <w:t>Erkrankung an dieser Brust</w:t>
            </w:r>
          </w:p>
        </w:tc>
        <w:tc>
          <w:tcPr>
            <w:tcW w:w="326" w:type="pct"/>
          </w:tcPr>
          <w:p w14:paraId="54297BAB" w14:textId="77777777" w:rsidR="000F0644" w:rsidRPr="00743DF3" w:rsidRDefault="00B26588" w:rsidP="000361A4">
            <w:pPr>
              <w:pStyle w:val="Tabellentext"/>
            </w:pPr>
            <w:r>
              <w:t>M</w:t>
            </w:r>
          </w:p>
        </w:tc>
        <w:tc>
          <w:tcPr>
            <w:tcW w:w="1646" w:type="pct"/>
          </w:tcPr>
          <w:p w14:paraId="567A2F1A" w14:textId="77777777" w:rsidR="000F0644" w:rsidRPr="00743DF3" w:rsidRDefault="00B26588" w:rsidP="00177070">
            <w:pPr>
              <w:pStyle w:val="Tabellentext"/>
              <w:ind w:left="453" w:hanging="340"/>
            </w:pPr>
            <w:r>
              <w:t>1 =</w:t>
            </w:r>
            <w:r>
              <w:tab/>
              <w:t>Primärerkrankung</w:t>
            </w:r>
          </w:p>
          <w:p w14:paraId="286DEC70" w14:textId="77777777" w:rsidR="000F0644" w:rsidRPr="00743DF3" w:rsidRDefault="00B26588" w:rsidP="00177070">
            <w:pPr>
              <w:pStyle w:val="Tabellentext"/>
              <w:ind w:left="453" w:hanging="340"/>
            </w:pPr>
            <w:r>
              <w:t>2 =</w:t>
            </w:r>
            <w:r>
              <w:tab/>
              <w:t>lokoregionäres Rezidiv nach BET</w:t>
            </w:r>
          </w:p>
          <w:p w14:paraId="1C143F0F" w14:textId="77777777" w:rsidR="000F0644" w:rsidRPr="00743DF3" w:rsidRDefault="00B26588" w:rsidP="00177070">
            <w:pPr>
              <w:pStyle w:val="Tabellentext"/>
              <w:ind w:left="453" w:hanging="340"/>
            </w:pPr>
            <w:r>
              <w:t>3 =</w:t>
            </w:r>
            <w:r>
              <w:tab/>
              <w:t>lokoregionäres Rezidiv nach Mastektomie</w:t>
            </w:r>
          </w:p>
          <w:p w14:paraId="4FC3E908" w14:textId="77777777" w:rsidR="000F0644" w:rsidRPr="00743DF3" w:rsidRDefault="00B26588" w:rsidP="00177070">
            <w:pPr>
              <w:pStyle w:val="Tabellentext"/>
              <w:ind w:left="453" w:hanging="340"/>
            </w:pPr>
            <w:r>
              <w:t>4 =</w:t>
            </w:r>
            <w:r>
              <w:tab/>
              <w:t>ausschließlich sekundäre plastische Rekonstruktion</w:t>
            </w:r>
          </w:p>
          <w:p w14:paraId="29CFB5CB" w14:textId="77777777" w:rsidR="000F0644" w:rsidRPr="00743DF3" w:rsidRDefault="00B26588" w:rsidP="00177070">
            <w:pPr>
              <w:pStyle w:val="Tabellentext"/>
              <w:ind w:left="453" w:hanging="340"/>
            </w:pPr>
            <w:r>
              <w:t>5 =</w:t>
            </w:r>
            <w:r>
              <w:tab/>
            </w:r>
            <w:r>
              <w:t>prophylaktische Mastektomie</w:t>
            </w:r>
          </w:p>
          <w:p w14:paraId="207DF714" w14:textId="77777777" w:rsidR="000F0644" w:rsidRPr="00743DF3" w:rsidRDefault="00B26588" w:rsidP="00177070">
            <w:pPr>
              <w:pStyle w:val="Tabellentext"/>
              <w:ind w:left="453" w:hanging="340"/>
            </w:pPr>
            <w:r>
              <w:t>6 =</w:t>
            </w:r>
            <w:r>
              <w:tab/>
              <w:t>Fernmetastase</w:t>
            </w:r>
          </w:p>
        </w:tc>
        <w:tc>
          <w:tcPr>
            <w:tcW w:w="1328" w:type="pct"/>
          </w:tcPr>
          <w:p w14:paraId="1B7C74F0" w14:textId="77777777" w:rsidR="000F0644" w:rsidRPr="00743DF3" w:rsidRDefault="00B26588" w:rsidP="000361A4">
            <w:pPr>
              <w:pStyle w:val="Tabellentext"/>
            </w:pPr>
            <w:r>
              <w:t>ARTERKRANK</w:t>
            </w:r>
          </w:p>
        </w:tc>
      </w:tr>
      <w:tr w:rsidR="00275B01" w:rsidRPr="00743DF3" w14:paraId="7FC8458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8B5B28F" w14:textId="77777777" w:rsidR="000F0644" w:rsidRPr="00743DF3" w:rsidRDefault="00B26588" w:rsidP="000361A4">
            <w:pPr>
              <w:pStyle w:val="Tabellentext"/>
            </w:pPr>
            <w:r>
              <w:t>14:BRUST</w:t>
            </w:r>
          </w:p>
        </w:tc>
        <w:tc>
          <w:tcPr>
            <w:tcW w:w="1075" w:type="pct"/>
          </w:tcPr>
          <w:p w14:paraId="2D8FE3C7" w14:textId="77777777" w:rsidR="000F0644" w:rsidRPr="00743DF3" w:rsidRDefault="00B26588" w:rsidP="000361A4">
            <w:pPr>
              <w:pStyle w:val="Tabellentext"/>
            </w:pPr>
            <w:r>
              <w:t>Operativer Ersteingriff (Tumor-OP) an dieser Brust in Ihrer Einrichtung durchgeführt?</w:t>
            </w:r>
          </w:p>
        </w:tc>
        <w:tc>
          <w:tcPr>
            <w:tcW w:w="326" w:type="pct"/>
          </w:tcPr>
          <w:p w14:paraId="04221C3E" w14:textId="77777777" w:rsidR="000F0644" w:rsidRPr="00743DF3" w:rsidRDefault="00B26588" w:rsidP="000361A4">
            <w:pPr>
              <w:pStyle w:val="Tabellentext"/>
            </w:pPr>
            <w:r>
              <w:t>K</w:t>
            </w:r>
          </w:p>
        </w:tc>
        <w:tc>
          <w:tcPr>
            <w:tcW w:w="1646" w:type="pct"/>
          </w:tcPr>
          <w:p w14:paraId="2BA22CEC" w14:textId="77777777" w:rsidR="000F0644" w:rsidRPr="00743DF3" w:rsidRDefault="00B26588" w:rsidP="00177070">
            <w:pPr>
              <w:pStyle w:val="Tabellentext"/>
              <w:ind w:left="453" w:hanging="340"/>
            </w:pPr>
            <w:r>
              <w:t>0 =</w:t>
            </w:r>
            <w:r>
              <w:tab/>
              <w:t>nein</w:t>
            </w:r>
          </w:p>
          <w:p w14:paraId="07A22EA2" w14:textId="77777777" w:rsidR="000F0644" w:rsidRPr="00743DF3" w:rsidRDefault="00B26588" w:rsidP="00177070">
            <w:pPr>
              <w:pStyle w:val="Tabellentext"/>
              <w:ind w:left="453" w:hanging="340"/>
            </w:pPr>
            <w:r>
              <w:t>1 =</w:t>
            </w:r>
            <w:r>
              <w:tab/>
              <w:t>ja</w:t>
            </w:r>
          </w:p>
        </w:tc>
        <w:tc>
          <w:tcPr>
            <w:tcW w:w="1328" w:type="pct"/>
          </w:tcPr>
          <w:p w14:paraId="73E3A89B" w14:textId="77777777" w:rsidR="000F0644" w:rsidRPr="00743DF3" w:rsidRDefault="00B26588" w:rsidP="000361A4">
            <w:pPr>
              <w:pStyle w:val="Tabellentext"/>
            </w:pPr>
            <w:r>
              <w:t>ERSTOFFEINGRIFFBR</w:t>
            </w:r>
          </w:p>
        </w:tc>
      </w:tr>
      <w:tr w:rsidR="00275B01" w:rsidRPr="00743DF3" w14:paraId="354CEB4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11F682A" w14:textId="77777777" w:rsidR="000F0644" w:rsidRPr="00743DF3" w:rsidRDefault="00B26588" w:rsidP="000361A4">
            <w:pPr>
              <w:pStyle w:val="Tabellentext"/>
            </w:pPr>
            <w:r>
              <w:t>30:BRUST</w:t>
            </w:r>
          </w:p>
        </w:tc>
        <w:tc>
          <w:tcPr>
            <w:tcW w:w="1075" w:type="pct"/>
          </w:tcPr>
          <w:p w14:paraId="6CEBE84D" w14:textId="77777777" w:rsidR="000F0644" w:rsidRPr="00743DF3" w:rsidRDefault="00B26588" w:rsidP="000361A4">
            <w:pPr>
              <w:pStyle w:val="Tabellentext"/>
            </w:pPr>
            <w:r>
              <w:t>maligne Neoplasie</w:t>
            </w:r>
          </w:p>
        </w:tc>
        <w:tc>
          <w:tcPr>
            <w:tcW w:w="326" w:type="pct"/>
          </w:tcPr>
          <w:p w14:paraId="313BB208" w14:textId="77777777" w:rsidR="000F0644" w:rsidRPr="00743DF3" w:rsidRDefault="00B26588" w:rsidP="000361A4">
            <w:pPr>
              <w:pStyle w:val="Tabellentext"/>
            </w:pPr>
            <w:r>
              <w:t>K</w:t>
            </w:r>
          </w:p>
        </w:tc>
        <w:tc>
          <w:tcPr>
            <w:tcW w:w="1646" w:type="pct"/>
          </w:tcPr>
          <w:p w14:paraId="5A29B1A6" w14:textId="77777777" w:rsidR="000F0644" w:rsidRPr="00743DF3" w:rsidRDefault="00B26588" w:rsidP="00177070">
            <w:pPr>
              <w:pStyle w:val="Tabellentext"/>
              <w:ind w:left="453" w:hanging="340"/>
            </w:pPr>
            <w:r>
              <w:t>s. Anhang: ICDO3Mamma</w:t>
            </w:r>
          </w:p>
        </w:tc>
        <w:tc>
          <w:tcPr>
            <w:tcW w:w="1328" w:type="pct"/>
          </w:tcPr>
          <w:p w14:paraId="0C9117DB" w14:textId="77777777" w:rsidR="000F0644" w:rsidRPr="00743DF3" w:rsidRDefault="00B26588" w:rsidP="000361A4">
            <w:pPr>
              <w:pStyle w:val="Tabellentext"/>
            </w:pPr>
            <w:r>
              <w:t>POSTICDO3</w:t>
            </w:r>
          </w:p>
        </w:tc>
      </w:tr>
      <w:tr w:rsidR="00275B01" w:rsidRPr="00743DF3" w14:paraId="5157118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2EAB78A" w14:textId="77777777" w:rsidR="000F0644" w:rsidRPr="00743DF3" w:rsidRDefault="00B26588" w:rsidP="000361A4">
            <w:pPr>
              <w:pStyle w:val="Tabellentext"/>
            </w:pPr>
            <w:r>
              <w:t>31:BRUST</w:t>
            </w:r>
          </w:p>
        </w:tc>
        <w:tc>
          <w:tcPr>
            <w:tcW w:w="1075" w:type="pct"/>
          </w:tcPr>
          <w:p w14:paraId="6190248A" w14:textId="77777777" w:rsidR="000F0644" w:rsidRPr="00743DF3" w:rsidRDefault="00B26588" w:rsidP="000361A4">
            <w:pPr>
              <w:pStyle w:val="Tabellentext"/>
            </w:pPr>
            <w:r>
              <w:t>primär-operative Therapie abgeschlossen</w:t>
            </w:r>
          </w:p>
        </w:tc>
        <w:tc>
          <w:tcPr>
            <w:tcW w:w="326" w:type="pct"/>
          </w:tcPr>
          <w:p w14:paraId="71D6A230" w14:textId="77777777" w:rsidR="000F0644" w:rsidRPr="00743DF3" w:rsidRDefault="00B26588" w:rsidP="000361A4">
            <w:pPr>
              <w:pStyle w:val="Tabellentext"/>
            </w:pPr>
            <w:r>
              <w:t>K</w:t>
            </w:r>
          </w:p>
        </w:tc>
        <w:tc>
          <w:tcPr>
            <w:tcW w:w="1646" w:type="pct"/>
          </w:tcPr>
          <w:p w14:paraId="52190665" w14:textId="77777777" w:rsidR="000F0644" w:rsidRPr="00743DF3" w:rsidRDefault="00B26588" w:rsidP="00177070">
            <w:pPr>
              <w:pStyle w:val="Tabellentext"/>
              <w:ind w:left="453" w:hanging="340"/>
            </w:pPr>
            <w:r>
              <w:t>0 =</w:t>
            </w:r>
            <w:r>
              <w:tab/>
              <w:t>nein</w:t>
            </w:r>
          </w:p>
          <w:p w14:paraId="25172D61" w14:textId="77777777" w:rsidR="000F0644" w:rsidRPr="00743DF3" w:rsidRDefault="00B26588" w:rsidP="00177070">
            <w:pPr>
              <w:pStyle w:val="Tabellentext"/>
              <w:ind w:left="453" w:hanging="340"/>
            </w:pPr>
            <w:r>
              <w:t>1 =</w:t>
            </w:r>
            <w:r>
              <w:tab/>
              <w:t>ja</w:t>
            </w:r>
          </w:p>
        </w:tc>
        <w:tc>
          <w:tcPr>
            <w:tcW w:w="1328" w:type="pct"/>
          </w:tcPr>
          <w:p w14:paraId="0534B02B" w14:textId="77777777" w:rsidR="000F0644" w:rsidRPr="00743DF3" w:rsidRDefault="00B26588" w:rsidP="000361A4">
            <w:pPr>
              <w:pStyle w:val="Tabellentext"/>
            </w:pPr>
            <w:r>
              <w:t>OPTHERAPIEENDE</w:t>
            </w:r>
          </w:p>
        </w:tc>
      </w:tr>
      <w:tr w:rsidR="00275B01" w:rsidRPr="00743DF3" w14:paraId="2CC7231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44737F7" w14:textId="77777777" w:rsidR="000F0644" w:rsidRPr="00743DF3" w:rsidRDefault="00B26588" w:rsidP="000361A4">
            <w:pPr>
              <w:pStyle w:val="Tabellentext"/>
            </w:pPr>
            <w:r>
              <w:t>41:BRUST</w:t>
            </w:r>
          </w:p>
        </w:tc>
        <w:tc>
          <w:tcPr>
            <w:tcW w:w="1075" w:type="pct"/>
          </w:tcPr>
          <w:p w14:paraId="0B3AB7C1" w14:textId="77777777" w:rsidR="000F0644" w:rsidRPr="00743DF3" w:rsidRDefault="00B26588" w:rsidP="000361A4">
            <w:pPr>
              <w:pStyle w:val="Tabellentext"/>
            </w:pPr>
            <w:r>
              <w:t>R0-Resektion</w:t>
            </w:r>
          </w:p>
        </w:tc>
        <w:tc>
          <w:tcPr>
            <w:tcW w:w="326" w:type="pct"/>
          </w:tcPr>
          <w:p w14:paraId="66A8235B" w14:textId="77777777" w:rsidR="000F0644" w:rsidRPr="00743DF3" w:rsidRDefault="00B26588" w:rsidP="000361A4">
            <w:pPr>
              <w:pStyle w:val="Tabellentext"/>
            </w:pPr>
            <w:r>
              <w:t>K</w:t>
            </w:r>
          </w:p>
        </w:tc>
        <w:tc>
          <w:tcPr>
            <w:tcW w:w="1646" w:type="pct"/>
          </w:tcPr>
          <w:p w14:paraId="5B613565" w14:textId="77777777" w:rsidR="000F0644" w:rsidRPr="00743DF3" w:rsidRDefault="00B26588" w:rsidP="00177070">
            <w:pPr>
              <w:pStyle w:val="Tabellentext"/>
              <w:ind w:left="453" w:hanging="340"/>
            </w:pPr>
            <w:r>
              <w:t>0 =</w:t>
            </w:r>
            <w:r>
              <w:tab/>
              <w:t>nein</w:t>
            </w:r>
          </w:p>
          <w:p w14:paraId="3B4A4DA4" w14:textId="77777777" w:rsidR="000F0644" w:rsidRPr="00743DF3" w:rsidRDefault="00B26588" w:rsidP="00177070">
            <w:pPr>
              <w:pStyle w:val="Tabellentext"/>
              <w:ind w:left="453" w:hanging="340"/>
            </w:pPr>
            <w:r>
              <w:t>1 =</w:t>
            </w:r>
            <w:r>
              <w:tab/>
              <w:t>ja</w:t>
            </w:r>
          </w:p>
          <w:p w14:paraId="2C916046" w14:textId="77777777" w:rsidR="000F0644" w:rsidRPr="00743DF3" w:rsidRDefault="00B26588" w:rsidP="00177070">
            <w:pPr>
              <w:pStyle w:val="Tabellentext"/>
              <w:ind w:left="453" w:hanging="340"/>
            </w:pPr>
            <w:r>
              <w:t>8 =</w:t>
            </w:r>
            <w:r>
              <w:tab/>
              <w:t>es liegen keine Angaben vor</w:t>
            </w:r>
          </w:p>
          <w:p w14:paraId="60273325" w14:textId="77777777" w:rsidR="000F0644" w:rsidRPr="00743DF3" w:rsidRDefault="00B26588" w:rsidP="00177070">
            <w:pPr>
              <w:pStyle w:val="Tabellentext"/>
              <w:ind w:left="453" w:hanging="340"/>
            </w:pPr>
            <w:r>
              <w:t>9 =</w:t>
            </w:r>
            <w:r>
              <w:tab/>
              <w:t>Vollremission nach neoadjuvanter Therapie</w:t>
            </w:r>
          </w:p>
        </w:tc>
        <w:tc>
          <w:tcPr>
            <w:tcW w:w="1328" w:type="pct"/>
          </w:tcPr>
          <w:p w14:paraId="5AE20ADA" w14:textId="77777777" w:rsidR="000F0644" w:rsidRPr="00743DF3" w:rsidRDefault="00B26588" w:rsidP="000361A4">
            <w:pPr>
              <w:pStyle w:val="Tabellentext"/>
            </w:pPr>
            <w:r>
              <w:t>R0RESEKTION</w:t>
            </w:r>
          </w:p>
        </w:tc>
      </w:tr>
      <w:tr w:rsidR="00275B01" w:rsidRPr="00743DF3" w14:paraId="44C02D2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E98FCCB" w14:textId="77777777" w:rsidR="000F0644" w:rsidRPr="00743DF3" w:rsidRDefault="00B26588" w:rsidP="000361A4">
            <w:pPr>
              <w:pStyle w:val="Tabellentext"/>
            </w:pPr>
            <w:r>
              <w:t>44:BRUST</w:t>
            </w:r>
          </w:p>
        </w:tc>
        <w:tc>
          <w:tcPr>
            <w:tcW w:w="1075" w:type="pct"/>
          </w:tcPr>
          <w:p w14:paraId="7E26EBBB" w14:textId="77777777" w:rsidR="000F0644" w:rsidRPr="00743DF3" w:rsidRDefault="00B26588" w:rsidP="000361A4">
            <w:pPr>
              <w:pStyle w:val="Tabellentext"/>
            </w:pPr>
            <w:r>
              <w:t>Wie viele Nachoperationen an der betroffenen Brust zur Erlangung R0 wurden davon in Ihrer Einrichtung durchgeführt?</w:t>
            </w:r>
          </w:p>
        </w:tc>
        <w:tc>
          <w:tcPr>
            <w:tcW w:w="326" w:type="pct"/>
          </w:tcPr>
          <w:p w14:paraId="362E6C08" w14:textId="77777777" w:rsidR="000F0644" w:rsidRPr="00743DF3" w:rsidRDefault="00B26588" w:rsidP="000361A4">
            <w:pPr>
              <w:pStyle w:val="Tabellentext"/>
            </w:pPr>
            <w:r>
              <w:t>K</w:t>
            </w:r>
          </w:p>
        </w:tc>
        <w:tc>
          <w:tcPr>
            <w:tcW w:w="1646" w:type="pct"/>
          </w:tcPr>
          <w:p w14:paraId="2DF33591" w14:textId="77777777" w:rsidR="000F0644" w:rsidRPr="00743DF3" w:rsidRDefault="00B26588" w:rsidP="00177070">
            <w:pPr>
              <w:pStyle w:val="Tabellentext"/>
              <w:ind w:left="453" w:hanging="340"/>
            </w:pPr>
            <w:r>
              <w:t>1 =</w:t>
            </w:r>
            <w:r>
              <w:tab/>
              <w:t>R0 nicht mit Ersteingriff erlangt. 1 Nachoperation</w:t>
            </w:r>
          </w:p>
          <w:p w14:paraId="665ABA2A" w14:textId="77777777" w:rsidR="000F0644" w:rsidRPr="00743DF3" w:rsidRDefault="00B26588" w:rsidP="00177070">
            <w:pPr>
              <w:pStyle w:val="Tabellentext"/>
              <w:ind w:left="453" w:hanging="340"/>
            </w:pPr>
            <w:r>
              <w:t>2 =</w:t>
            </w:r>
            <w:r>
              <w:tab/>
              <w:t>2 Nachoperationen</w:t>
            </w:r>
          </w:p>
          <w:p w14:paraId="41A4C9D4" w14:textId="77777777" w:rsidR="000F0644" w:rsidRPr="00743DF3" w:rsidRDefault="00B26588" w:rsidP="00177070">
            <w:pPr>
              <w:pStyle w:val="Tabellentext"/>
              <w:ind w:left="453" w:hanging="340"/>
            </w:pPr>
            <w:r>
              <w:t>3 =</w:t>
            </w:r>
            <w:r>
              <w:tab/>
              <w:t>&gt;= 3 Nachoperationen</w:t>
            </w:r>
          </w:p>
        </w:tc>
        <w:tc>
          <w:tcPr>
            <w:tcW w:w="1328" w:type="pct"/>
          </w:tcPr>
          <w:p w14:paraId="69DFAB6C" w14:textId="77777777" w:rsidR="000F0644" w:rsidRPr="00743DF3" w:rsidRDefault="00B26588" w:rsidP="000361A4">
            <w:pPr>
              <w:pStyle w:val="Tabellentext"/>
            </w:pPr>
            <w:r>
              <w:t>NOTWOPSR0EIGEN</w:t>
            </w:r>
          </w:p>
        </w:tc>
      </w:tr>
    </w:tbl>
    <w:p w14:paraId="1B91A9C8" w14:textId="77777777" w:rsidR="00AA6540" w:rsidRDefault="00AA6540">
      <w:pPr>
        <w:sectPr w:rsidR="00AA6540" w:rsidSect="00163BAC">
          <w:headerReference w:type="even" r:id="rId173"/>
          <w:headerReference w:type="default" r:id="rId174"/>
          <w:footerReference w:type="even" r:id="rId175"/>
          <w:footerReference w:type="default" r:id="rId176"/>
          <w:headerReference w:type="first" r:id="rId177"/>
          <w:footerReference w:type="first" r:id="rId178"/>
          <w:pgSz w:w="11906" w:h="16838"/>
          <w:pgMar w:top="1418" w:right="1134" w:bottom="1418" w:left="1701" w:header="454" w:footer="737" w:gutter="0"/>
          <w:cols w:space="708"/>
          <w:docGrid w:linePitch="360"/>
        </w:sectPr>
      </w:pPr>
    </w:p>
    <w:p w14:paraId="3E2B2B5B" w14:textId="77777777" w:rsidR="0094520C" w:rsidRDefault="00B26588"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6BC2C83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2B29C3" w14:textId="77777777" w:rsidR="000517F0" w:rsidRPr="000517F0" w:rsidRDefault="00B26588" w:rsidP="009A4847">
            <w:pPr>
              <w:pStyle w:val="Tabellenkopf"/>
            </w:pPr>
            <w:r>
              <w:t>ID</w:t>
            </w:r>
          </w:p>
        </w:tc>
        <w:tc>
          <w:tcPr>
            <w:tcW w:w="5885" w:type="dxa"/>
          </w:tcPr>
          <w:p w14:paraId="27EDE04E" w14:textId="77777777" w:rsidR="000517F0" w:rsidRDefault="00B26588" w:rsidP="000517F0">
            <w:pPr>
              <w:pStyle w:val="Tabellentext"/>
              <w:cnfStyle w:val="000000000000" w:firstRow="0" w:lastRow="0" w:firstColumn="0" w:lastColumn="0" w:oddVBand="0" w:evenVBand="0" w:oddHBand="0" w:evenHBand="0" w:firstRowFirstColumn="0" w:firstRowLastColumn="0" w:lastRowFirstColumn="0" w:lastRowLastColumn="0"/>
            </w:pPr>
            <w:r>
              <w:t>60659</w:t>
            </w:r>
          </w:p>
        </w:tc>
      </w:tr>
      <w:tr w:rsidR="000955B5" w14:paraId="00FEEA8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886C9B" w14:textId="77777777" w:rsidR="000955B5" w:rsidRDefault="00B26588" w:rsidP="009A4847">
            <w:pPr>
              <w:pStyle w:val="Tabellenkopf"/>
            </w:pPr>
            <w:r>
              <w:t>Bezeichnung</w:t>
            </w:r>
          </w:p>
        </w:tc>
        <w:tc>
          <w:tcPr>
            <w:tcW w:w="5885" w:type="dxa"/>
          </w:tcPr>
          <w:p w14:paraId="4EBB42CF" w14:textId="77777777" w:rsidR="000955B5" w:rsidRDefault="00B26588" w:rsidP="000517F0">
            <w:pPr>
              <w:pStyle w:val="Tabellentext"/>
              <w:cnfStyle w:val="000000000000" w:firstRow="0" w:lastRow="0" w:firstColumn="0" w:lastColumn="0" w:oddVBand="0" w:evenVBand="0" w:oddHBand="0" w:evenHBand="0" w:firstRowFirstColumn="0" w:firstRowLastColumn="0" w:lastRowFirstColumn="0" w:lastRowLastColumn="0"/>
            </w:pPr>
            <w:r>
              <w:t>Nachresektionsrate</w:t>
            </w:r>
          </w:p>
        </w:tc>
      </w:tr>
      <w:tr w:rsidR="000955B5" w14:paraId="506A538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76E82C" w14:textId="77777777" w:rsidR="000955B5" w:rsidRDefault="00B26588" w:rsidP="009A4847">
            <w:pPr>
              <w:pStyle w:val="Tabellenkopf"/>
            </w:pPr>
            <w:r>
              <w:t>Indikatortyp</w:t>
            </w:r>
          </w:p>
        </w:tc>
        <w:tc>
          <w:tcPr>
            <w:tcW w:w="5885" w:type="dxa"/>
          </w:tcPr>
          <w:p w14:paraId="42B5B840" w14:textId="77777777" w:rsidR="000955B5" w:rsidRDefault="00B26588"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0DBF2D3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12570E" w14:textId="77777777" w:rsidR="000955B5" w:rsidRDefault="00B26588" w:rsidP="000955B5">
            <w:pPr>
              <w:pStyle w:val="Tabellenkopf"/>
            </w:pPr>
            <w:r>
              <w:t>Art des Wertes</w:t>
            </w:r>
          </w:p>
        </w:tc>
        <w:tc>
          <w:tcPr>
            <w:tcW w:w="5885" w:type="dxa"/>
          </w:tcPr>
          <w:p w14:paraId="4CA269BC"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02CE310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372BC3" w14:textId="77777777" w:rsidR="000955B5" w:rsidRDefault="00B26588" w:rsidP="000955B5">
            <w:pPr>
              <w:pStyle w:val="Tabellenkopf"/>
            </w:pPr>
            <w:r>
              <w:t>Bezug zum Verfahren</w:t>
            </w:r>
          </w:p>
        </w:tc>
        <w:tc>
          <w:tcPr>
            <w:tcW w:w="5885" w:type="dxa"/>
          </w:tcPr>
          <w:p w14:paraId="3196D74B"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1D4B1A3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3C097A" w14:textId="77777777" w:rsidR="000955B5" w:rsidRDefault="00B26588" w:rsidP="000955B5">
            <w:pPr>
              <w:pStyle w:val="Tabellenkopf"/>
            </w:pPr>
            <w:r>
              <w:t>Berechnun</w:t>
            </w:r>
            <w:r>
              <w:t>gsart</w:t>
            </w:r>
          </w:p>
        </w:tc>
        <w:tc>
          <w:tcPr>
            <w:tcW w:w="5885" w:type="dxa"/>
          </w:tcPr>
          <w:p w14:paraId="094453AF"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4177787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38BDCA" w14:textId="77777777" w:rsidR="000955B5" w:rsidRDefault="00B26588" w:rsidP="000955B5">
            <w:pPr>
              <w:pStyle w:val="Tabellenkopf"/>
            </w:pPr>
            <w:r>
              <w:t>Referenzbereich 2019</w:t>
            </w:r>
          </w:p>
        </w:tc>
        <w:tc>
          <w:tcPr>
            <w:tcW w:w="5885" w:type="dxa"/>
          </w:tcPr>
          <w:p w14:paraId="4CD5CF1D" w14:textId="0459D89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209" w:author="IQTIG" w:date="2020-04-27T15:03:00Z">
              <w:r w:rsidR="00B0196F">
                <w:delText>x</w:delText>
              </w:r>
            </w:del>
            <w:ins w:id="210" w:author="IQTIG" w:date="2020-04-27T15:03:00Z">
              <w:r>
                <w:t>25,00</w:t>
              </w:r>
            </w:ins>
            <w:r>
              <w:t xml:space="preserve"> % (95. Perzentil)</w:t>
            </w:r>
          </w:p>
        </w:tc>
      </w:tr>
      <w:tr w:rsidR="000955B5" w14:paraId="3BD91A2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55E492" w14:textId="77777777" w:rsidR="000955B5" w:rsidRDefault="00B26588" w:rsidP="00CA48E9">
            <w:pPr>
              <w:pStyle w:val="Tabellenkopf"/>
            </w:pPr>
            <w:r w:rsidRPr="00E37ACC">
              <w:t xml:space="preserve">Referenzbereich </w:t>
            </w:r>
            <w:r>
              <w:t>2018</w:t>
            </w:r>
          </w:p>
        </w:tc>
        <w:tc>
          <w:tcPr>
            <w:tcW w:w="5885" w:type="dxa"/>
          </w:tcPr>
          <w:p w14:paraId="3D2E7F5E"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Nicht definiert</w:t>
            </w:r>
          </w:p>
        </w:tc>
      </w:tr>
      <w:tr w:rsidR="000955B5" w14:paraId="5765560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2CE392B" w14:textId="77777777" w:rsidR="000955B5" w:rsidRDefault="00B26588" w:rsidP="000955B5">
            <w:pPr>
              <w:pStyle w:val="Tabellenkopf"/>
            </w:pPr>
            <w:r>
              <w:t>Erläuterung zum Referenzbereich 2019</w:t>
            </w:r>
          </w:p>
        </w:tc>
        <w:tc>
          <w:tcPr>
            <w:tcW w:w="5885" w:type="dxa"/>
          </w:tcPr>
          <w:p w14:paraId="0C73F407"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4AC81C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A15DAC" w14:textId="77777777" w:rsidR="000955B5" w:rsidRDefault="00B26588" w:rsidP="000955B5">
            <w:pPr>
              <w:pStyle w:val="Tabellenkopf"/>
            </w:pPr>
            <w:r>
              <w:t>Erläuterung zum Strukturierten Dialog bzw. Stellungnahmeverfahren 2019</w:t>
            </w:r>
          </w:p>
        </w:tc>
        <w:tc>
          <w:tcPr>
            <w:tcW w:w="5885" w:type="dxa"/>
          </w:tcPr>
          <w:p w14:paraId="7A936C3E"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EB4E9B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FBA7DA" w14:textId="77777777" w:rsidR="000955B5" w:rsidRDefault="00B26588" w:rsidP="000955B5">
            <w:pPr>
              <w:pStyle w:val="Tabellenkopf"/>
            </w:pPr>
            <w:r w:rsidRPr="00E37ACC">
              <w:t>Methode der Risikoadjustierung</w:t>
            </w:r>
          </w:p>
        </w:tc>
        <w:tc>
          <w:tcPr>
            <w:tcW w:w="5885" w:type="dxa"/>
          </w:tcPr>
          <w:p w14:paraId="19633A01"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11D2092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77EC66" w14:textId="77777777" w:rsidR="000955B5" w:rsidRPr="00E37ACC" w:rsidRDefault="00B26588" w:rsidP="000955B5">
            <w:pPr>
              <w:pStyle w:val="Tabellenkopf"/>
            </w:pPr>
            <w:r>
              <w:t>Erläuterung der Risikoadjustierung</w:t>
            </w:r>
          </w:p>
        </w:tc>
        <w:tc>
          <w:tcPr>
            <w:tcW w:w="5885" w:type="dxa"/>
          </w:tcPr>
          <w:p w14:paraId="0CB4DEBF"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EEFC75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B4CBE5" w14:textId="77777777" w:rsidR="000955B5" w:rsidRPr="00E37ACC" w:rsidRDefault="00B26588" w:rsidP="000955B5">
            <w:pPr>
              <w:pStyle w:val="Tabellenkopf"/>
            </w:pPr>
            <w:r w:rsidRPr="00E37ACC">
              <w:t>Rechenregeln</w:t>
            </w:r>
          </w:p>
        </w:tc>
        <w:tc>
          <w:tcPr>
            <w:tcW w:w="5885" w:type="dxa"/>
          </w:tcPr>
          <w:p w14:paraId="4FFEDDAB" w14:textId="77777777" w:rsidR="000955B5" w:rsidRPr="00897EAC" w:rsidRDefault="00B2658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F8ABBEA"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Anzahl der Patientinnen und Patienten mit Nachresektion am selben Krankenhausstandort pro Brust ≥ 1</w:t>
            </w:r>
          </w:p>
          <w:p w14:paraId="0857F533" w14:textId="77777777" w:rsidR="000955B5" w:rsidRPr="00897EAC" w:rsidRDefault="00B2658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1665C4D"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mit Primärerkrankung mit invasivem Mammakarzinom, abgeschlossener primär-operativer Therapie und R0-Resektion und Ers</w:t>
            </w:r>
            <w:r>
              <w:t>teingriff am selben Krankenhausstandort</w:t>
            </w:r>
          </w:p>
        </w:tc>
      </w:tr>
      <w:tr w:rsidR="000955B5" w14:paraId="7EF763B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BF5EDA" w14:textId="77777777" w:rsidR="000955B5" w:rsidRPr="00E37ACC" w:rsidRDefault="00B26588" w:rsidP="000955B5">
            <w:pPr>
              <w:pStyle w:val="Tabellenkopf"/>
            </w:pPr>
            <w:r w:rsidRPr="00E37ACC">
              <w:t>Erläuterung der Rechenregel</w:t>
            </w:r>
          </w:p>
        </w:tc>
        <w:tc>
          <w:tcPr>
            <w:tcW w:w="5885" w:type="dxa"/>
          </w:tcPr>
          <w:p w14:paraId="3BA6898B"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Die Rechenregel fokussiert auf invasive Karzinome und erhöht mit dem Be-zug von Ersteingriff und Nachresektionen am selben Krankenhausstandort die Zuschreibbarkeit der Nachresektion.</w:t>
            </w:r>
          </w:p>
        </w:tc>
      </w:tr>
      <w:tr w:rsidR="000955B5" w14:paraId="0D0441E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BA96D0" w14:textId="77777777" w:rsidR="000955B5" w:rsidRPr="00E37ACC" w:rsidRDefault="00B26588" w:rsidP="000955B5">
            <w:pPr>
              <w:pStyle w:val="Tabellenkopf"/>
            </w:pPr>
            <w:r w:rsidRPr="00E37ACC">
              <w:t>Tei</w:t>
            </w:r>
            <w:r w:rsidRPr="00E37ACC">
              <w:t>ldatensatzbezug</w:t>
            </w:r>
          </w:p>
        </w:tc>
        <w:tc>
          <w:tcPr>
            <w:tcW w:w="5885" w:type="dxa"/>
          </w:tcPr>
          <w:p w14:paraId="5838904A"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18/1:BRUST</w:t>
            </w:r>
          </w:p>
        </w:tc>
      </w:tr>
      <w:tr w:rsidR="000955B5" w14:paraId="23130A8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61C8CE" w14:textId="77777777" w:rsidR="000955B5" w:rsidRPr="00E37ACC" w:rsidRDefault="00B26588" w:rsidP="000955B5">
            <w:pPr>
              <w:pStyle w:val="Tabellenkopf"/>
            </w:pPr>
            <w:r w:rsidRPr="00E37ACC">
              <w:t>Zähler (Formel)</w:t>
            </w:r>
          </w:p>
        </w:tc>
        <w:tc>
          <w:tcPr>
            <w:tcW w:w="5885" w:type="dxa"/>
          </w:tcPr>
          <w:p w14:paraId="7D619160" w14:textId="77777777" w:rsidR="000955B5" w:rsidRPr="00955893" w:rsidRDefault="00B2658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NOTWOPSR0EIGEN %in% c(1,2,3)</w:t>
            </w:r>
          </w:p>
        </w:tc>
      </w:tr>
      <w:tr w:rsidR="00CA3AE5" w14:paraId="14CF66E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87EA96" w14:textId="77777777" w:rsidR="00CA3AE5" w:rsidRPr="00E37ACC" w:rsidRDefault="00B26588" w:rsidP="00CA3AE5">
            <w:pPr>
              <w:pStyle w:val="Tabellenkopf"/>
            </w:pPr>
            <w:r w:rsidRPr="00E37ACC">
              <w:t>Nenner (Formel)</w:t>
            </w:r>
          </w:p>
        </w:tc>
        <w:tc>
          <w:tcPr>
            <w:tcW w:w="5885" w:type="dxa"/>
          </w:tcPr>
          <w:p w14:paraId="753F3489" w14:textId="77777777" w:rsidR="00CA3AE5" w:rsidRPr="00955893" w:rsidRDefault="00B2658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fn_invasivesMammaCa &amp;  </w:t>
            </w:r>
            <w:r>
              <w:rPr>
                <w:rStyle w:val="Code"/>
              </w:rPr>
              <w:br/>
              <w:t xml:space="preserve">OPTHERAPIEENDE %==% 1 &amp;  </w:t>
            </w:r>
            <w:r>
              <w:rPr>
                <w:rStyle w:val="Code"/>
              </w:rPr>
              <w:br/>
              <w:t xml:space="preserve">R0RESEKTION %==% 1 &amp; </w:t>
            </w:r>
            <w:r>
              <w:rPr>
                <w:rStyle w:val="Code"/>
              </w:rPr>
              <w:br/>
              <w:t xml:space="preserve">ARTERKRANK %==% 1 &amp;  </w:t>
            </w:r>
            <w:r>
              <w:rPr>
                <w:rStyle w:val="Code"/>
              </w:rPr>
              <w:br/>
              <w:t>ERSTOFFEINGRIFFBR %==% 1</w:t>
            </w:r>
          </w:p>
        </w:tc>
      </w:tr>
      <w:tr w:rsidR="00CA3AE5" w14:paraId="02D0FBB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AA89FF" w14:textId="77777777" w:rsidR="00CA3AE5" w:rsidRPr="00E37ACC" w:rsidRDefault="00B26588" w:rsidP="00CA3AE5">
            <w:pPr>
              <w:pStyle w:val="Tabellenkopf"/>
            </w:pPr>
            <w:r w:rsidRPr="00E37ACC">
              <w:t>Verwendete Funktionen</w:t>
            </w:r>
          </w:p>
        </w:tc>
        <w:tc>
          <w:tcPr>
            <w:tcW w:w="5885" w:type="dxa"/>
          </w:tcPr>
          <w:p w14:paraId="707CE7AE" w14:textId="77777777" w:rsidR="00926BD3" w:rsidRPr="00926BD3" w:rsidRDefault="00B26588"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fn_invasivesMammaCa</w:t>
            </w:r>
          </w:p>
        </w:tc>
      </w:tr>
      <w:tr w:rsidR="00CA3AE5" w14:paraId="4BEE3D4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557EEA" w14:textId="77777777" w:rsidR="00CA3AE5" w:rsidRPr="00E37ACC" w:rsidRDefault="00B26588" w:rsidP="00CA3AE5">
            <w:pPr>
              <w:pStyle w:val="Tabellenkopf"/>
            </w:pPr>
            <w:r w:rsidRPr="00E37ACC">
              <w:t>Verwendete Listen</w:t>
            </w:r>
          </w:p>
        </w:tc>
        <w:tc>
          <w:tcPr>
            <w:tcW w:w="5885" w:type="dxa"/>
          </w:tcPr>
          <w:p w14:paraId="38F28BE9" w14:textId="77777777" w:rsidR="00CA3AE5" w:rsidRPr="00926BD3" w:rsidRDefault="00B26588" w:rsidP="00AA7D5D">
            <w:pPr>
              <w:pStyle w:val="CodeOhneSilbentrennung"/>
              <w:cnfStyle w:val="000000000000" w:firstRow="0" w:lastRow="0" w:firstColumn="0" w:lastColumn="0" w:oddVBand="0" w:evenVBand="0" w:oddHBand="0" w:evenHBand="0" w:firstRowFirstColumn="0" w:firstRowLastColumn="0" w:lastRowFirstColumn="0" w:lastRowLastColumn="0"/>
            </w:pPr>
            <w:r>
              <w:t>ICD_O_3_InvasivesMammaCa</w:t>
            </w:r>
          </w:p>
        </w:tc>
      </w:tr>
      <w:tr w:rsidR="00CA3AE5" w14:paraId="54036C3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B12875" w14:textId="77777777" w:rsidR="00CA3AE5" w:rsidRPr="00E37ACC" w:rsidRDefault="00B26588" w:rsidP="00CA3AE5">
            <w:pPr>
              <w:pStyle w:val="Tabellenkopf"/>
            </w:pPr>
            <w:r>
              <w:t>Darstellung</w:t>
            </w:r>
          </w:p>
        </w:tc>
        <w:tc>
          <w:tcPr>
            <w:tcW w:w="5885" w:type="dxa"/>
          </w:tcPr>
          <w:p w14:paraId="6069C04E" w14:textId="77777777" w:rsidR="00CA3AE5" w:rsidRPr="00DD70A1" w:rsidRDefault="00B2658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49E128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5A774F" w14:textId="77777777" w:rsidR="00CA3AE5" w:rsidRPr="00E37ACC" w:rsidRDefault="00B26588" w:rsidP="00CA3AE5">
            <w:pPr>
              <w:pStyle w:val="Tabellenkopf"/>
            </w:pPr>
            <w:r>
              <w:t>Grafik</w:t>
            </w:r>
          </w:p>
        </w:tc>
        <w:tc>
          <w:tcPr>
            <w:tcW w:w="5885" w:type="dxa"/>
          </w:tcPr>
          <w:p w14:paraId="039FCD92" w14:textId="77777777" w:rsidR="00CA3AE5" w:rsidRPr="00DD70A1" w:rsidRDefault="00B2658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8979CC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39E9F5" w14:textId="77777777" w:rsidR="00CA3AE5" w:rsidRPr="00E37ACC" w:rsidRDefault="00B26588" w:rsidP="00CA3AE5">
            <w:pPr>
              <w:pStyle w:val="Tabellenkopf"/>
            </w:pPr>
            <w:r>
              <w:t>Vergleichbarkeit mit Vorjahresergebnissen</w:t>
            </w:r>
          </w:p>
        </w:tc>
        <w:tc>
          <w:tcPr>
            <w:tcW w:w="5885" w:type="dxa"/>
          </w:tcPr>
          <w:p w14:paraId="4BD15430" w14:textId="77777777" w:rsidR="00CA3AE5" w:rsidRDefault="00B26588" w:rsidP="00CA3AE5">
            <w:pPr>
              <w:pStyle w:val="Tabellentext"/>
              <w:cnfStyle w:val="000000000000" w:firstRow="0" w:lastRow="0" w:firstColumn="0" w:lastColumn="0" w:oddVBand="0" w:evenVBand="0" w:oddHBand="0" w:evenHBand="0" w:firstRowFirstColumn="0" w:firstRowLastColumn="0" w:lastRowFirstColumn="0" w:lastRowLastColumn="0"/>
            </w:pPr>
            <w:r>
              <w:t>Nicht vergleichbar</w:t>
            </w:r>
          </w:p>
        </w:tc>
      </w:tr>
    </w:tbl>
    <w:p w14:paraId="2B65D130" w14:textId="77777777" w:rsidR="009E1781" w:rsidRDefault="00B26588" w:rsidP="00AA7E2B">
      <w:pPr>
        <w:pStyle w:val="Tabellentext"/>
        <w:spacing w:before="0" w:after="0" w:line="20" w:lineRule="exact"/>
        <w:ind w:left="0" w:right="0"/>
      </w:pPr>
    </w:p>
    <w:p w14:paraId="7C16EAF0" w14:textId="77777777" w:rsidR="00AA6540" w:rsidRDefault="00AA6540">
      <w:pPr>
        <w:sectPr w:rsidR="00AA6540" w:rsidSect="00AD6E6F">
          <w:pgSz w:w="11906" w:h="16838"/>
          <w:pgMar w:top="1418" w:right="1134" w:bottom="1418" w:left="1701" w:header="454" w:footer="737" w:gutter="0"/>
          <w:cols w:space="708"/>
          <w:docGrid w:linePitch="360"/>
        </w:sectPr>
      </w:pPr>
    </w:p>
    <w:p w14:paraId="163FE47D" w14:textId="77777777" w:rsidR="00D40AF7" w:rsidRDefault="00B26588" w:rsidP="00CC206C">
      <w:pPr>
        <w:pStyle w:val="Absatzberschriftebene2nurinNavigation"/>
      </w:pPr>
      <w:r>
        <w:lastRenderedPageBreak/>
        <w:t>Literatur</w:t>
      </w:r>
    </w:p>
    <w:p w14:paraId="2C2D4715" w14:textId="77777777" w:rsidR="00370A14" w:rsidRPr="00370A14" w:rsidRDefault="00B26588" w:rsidP="00B749F9">
      <w:pPr>
        <w:pStyle w:val="Literatur"/>
      </w:pPr>
      <w:r>
        <w:t>Department of Health (2015): Diagnosis, staging and treatment of patients with breast cancer [Full Guideline]. [Stand:] June 2015. (National Clinical Guideline, No. 7). Dublin: Department of Health. URL: http://health.gov.ie/wp-content/uploads/2015/07/Brea</w:t>
      </w:r>
      <w:r>
        <w:t>st-Cancer-Guideline_web.pdf (abgerufen am: 10.01.2019).</w:t>
      </w:r>
    </w:p>
    <w:p w14:paraId="600CC8E5" w14:textId="77777777" w:rsidR="00370A14" w:rsidRPr="00370A14" w:rsidRDefault="00B26588" w:rsidP="00B749F9">
      <w:pPr>
        <w:pStyle w:val="Literatur"/>
      </w:pPr>
    </w:p>
    <w:p w14:paraId="6583D1FB" w14:textId="77777777" w:rsidR="00370A14" w:rsidRPr="00370A14" w:rsidRDefault="00B26588" w:rsidP="00B749F9">
      <w:pPr>
        <w:pStyle w:val="Literatur"/>
      </w:pPr>
      <w:r>
        <w:t>Houssami, N; Macaskill, P; Marinovich, ML; Morrow, M (2014): The Association of Surgical Margins and Local Recurrence in Women with Early-Stage Invasive Breast Cancer Treated with Breast-Conserving T</w:t>
      </w:r>
      <w:r>
        <w:t>herapy: A Meta-Analysis. Annals of Surgical Oncology 21(3): 717-730. DOI: 10.1245/s10434-014-3480-5.</w:t>
      </w:r>
    </w:p>
    <w:p w14:paraId="0D1B6D64" w14:textId="77777777" w:rsidR="00370A14" w:rsidRPr="00370A14" w:rsidRDefault="00B26588" w:rsidP="00B749F9">
      <w:pPr>
        <w:pStyle w:val="Literatur"/>
      </w:pPr>
    </w:p>
    <w:p w14:paraId="70405BAF" w14:textId="77777777" w:rsidR="00370A14" w:rsidRPr="00370A14" w:rsidRDefault="00B26588" w:rsidP="00B749F9">
      <w:pPr>
        <w:pStyle w:val="Literatur"/>
      </w:pPr>
      <w:r>
        <w:t xml:space="preserve">Leitlinienprogramm Onkologie der AWMF [Arbeitsgemeinschaft der Wissenschaftlichen Medizinischen Fachgesellschaften], DKG [Deutsche Krebsgesellschaft] und </w:t>
      </w:r>
      <w:r>
        <w:t>DKH [Deutschen Krebshilfe] (2019): AWMF-Registernummer 032-045OL. S3-Leitlinie: Früherkennung, Diagnostik, Therapie und Nachsorge des Mammakarzinoms. Langversion 4.2. Stand: August 2019. Berlin: AWMF [Arbeitsgemeinschaft der Wissenschaftlichen Medizinische</w:t>
      </w:r>
      <w:r>
        <w:t>n Fachgesellschaften]. URL: https://www.awmf.org/uploads/tx_szleitlinien/032-045OLl_S3_Mammakarzinom_2019-08.pdf (abgerufen am: 14.10.2019).</w:t>
      </w:r>
    </w:p>
    <w:p w14:paraId="700A37EA" w14:textId="77777777" w:rsidR="00370A14" w:rsidRPr="00370A14" w:rsidRDefault="00B26588" w:rsidP="00B749F9">
      <w:pPr>
        <w:pStyle w:val="Literatur"/>
      </w:pPr>
    </w:p>
    <w:p w14:paraId="53100936" w14:textId="77777777" w:rsidR="00370A14" w:rsidRPr="00370A14" w:rsidRDefault="00B26588" w:rsidP="00B749F9">
      <w:pPr>
        <w:pStyle w:val="Literatur"/>
      </w:pPr>
      <w:r>
        <w:t>Moran, MS; Schnitt, SJ; Giuliano, AE; Harris, JR; Khan, SA; Horton, J; et al. (2014): Society of Surgical Oncology</w:t>
      </w:r>
      <w:r>
        <w:t>–American Society for Radiation Oncology Consensus Guideline on Margins for Breast-Conserving Surgery With Whole-Breast Irradiation in Stages I and II Invasive Breast Cancer. JCO – Journal of Clinical Oncology 32(14): 1507-1515. DOI: 10.1200/jco.2013.53.39</w:t>
      </w:r>
      <w:r>
        <w:t>35.</w:t>
      </w:r>
    </w:p>
    <w:p w14:paraId="293E4A8A" w14:textId="77777777" w:rsidR="00AA6540" w:rsidRDefault="00AA6540">
      <w:pPr>
        <w:sectPr w:rsidR="00AA6540" w:rsidSect="00AA7698">
          <w:headerReference w:type="even" r:id="rId179"/>
          <w:headerReference w:type="default" r:id="rId180"/>
          <w:footerReference w:type="even" r:id="rId181"/>
          <w:footerReference w:type="default" r:id="rId182"/>
          <w:headerReference w:type="first" r:id="rId183"/>
          <w:footerReference w:type="first" r:id="rId184"/>
          <w:pgSz w:w="11906" w:h="16838"/>
          <w:pgMar w:top="1418" w:right="1134" w:bottom="1418" w:left="1701" w:header="454" w:footer="737" w:gutter="0"/>
          <w:cols w:space="708"/>
          <w:docGrid w:linePitch="360"/>
        </w:sectPr>
      </w:pPr>
    </w:p>
    <w:p w14:paraId="55BE5584" w14:textId="77777777" w:rsidR="006D1B0D" w:rsidRDefault="00B26588" w:rsidP="0004540C">
      <w:pPr>
        <w:pStyle w:val="berschrift1ohneGliederung"/>
      </w:pPr>
      <w:bookmarkStart w:id="211" w:name="_Toc38892880"/>
      <w:r>
        <w:lastRenderedPageBreak/>
        <w:t>211800: Postoperative interdisziplinäre Tumorkonferenz bei primärem invasivem Mammakarzinom oder DCIS</w:t>
      </w:r>
      <w:bookmarkEnd w:id="211"/>
    </w:p>
    <w:tbl>
      <w:tblPr>
        <w:tblStyle w:val="IQTIGStandard"/>
        <w:tblW w:w="5000" w:type="pct"/>
        <w:tblLook w:val="0480" w:firstRow="0" w:lastRow="0" w:firstColumn="1" w:lastColumn="0" w:noHBand="0" w:noVBand="1"/>
      </w:tblPr>
      <w:tblGrid>
        <w:gridCol w:w="1985"/>
        <w:gridCol w:w="7086"/>
      </w:tblGrid>
      <w:tr w:rsidR="00AF0AAF" w:rsidRPr="00743DF3" w14:paraId="45894E1C"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01E38A70" w14:textId="77777777" w:rsidR="00AF0AAF" w:rsidRPr="00743DF3" w:rsidRDefault="00B26588" w:rsidP="002E7D86">
            <w:pPr>
              <w:pStyle w:val="Tabellenkopf"/>
            </w:pPr>
            <w:r>
              <w:t>Qualitätsz</w:t>
            </w:r>
            <w:r>
              <w:t>iel</w:t>
            </w:r>
          </w:p>
        </w:tc>
        <w:tc>
          <w:tcPr>
            <w:tcW w:w="3906" w:type="pct"/>
            <w:tcBorders>
              <w:top w:val="single" w:sz="8" w:space="0" w:color="005051"/>
              <w:left w:val="nil"/>
              <w:bottom w:val="single" w:sz="4" w:space="0" w:color="auto"/>
            </w:tcBorders>
          </w:tcPr>
          <w:p w14:paraId="1142AA3B" w14:textId="77777777" w:rsidR="00AF0AAF" w:rsidRPr="00743DF3" w:rsidRDefault="00B26588" w:rsidP="00152136">
            <w:pPr>
              <w:pStyle w:val="Tabellentext"/>
            </w:pPr>
            <w:r>
              <w:t>Möglichst häufig postoperative Therapieplanung in einer interdisziplinären Tumorkonferenz nach Ersteingriff, nach abgeschlossener primär-operativer Therapie und bei Primärerkrankung invasives Mammakarzinom oder DCIS</w:t>
            </w:r>
          </w:p>
        </w:tc>
      </w:tr>
    </w:tbl>
    <w:p w14:paraId="3F866D40" w14:textId="77777777" w:rsidR="00AF0AAF" w:rsidRDefault="00B26588" w:rsidP="00E40CDC">
      <w:pPr>
        <w:pStyle w:val="Absatzberschriftebene2nurinNavigation"/>
      </w:pPr>
      <w:r>
        <w:t>Hintergrund</w:t>
      </w:r>
    </w:p>
    <w:p w14:paraId="231A0B5D" w14:textId="77777777" w:rsidR="00370A14" w:rsidRPr="00370A14" w:rsidRDefault="00B26588" w:rsidP="00A64D53">
      <w:pPr>
        <w:pStyle w:val="Standardlinksbndig"/>
      </w:pPr>
      <w:r>
        <w:t>Brustkrebs ist eine hochvar</w:t>
      </w:r>
      <w:r>
        <w:t>iable Erkrankung (NHMRC 2001a: 36), deren Behandlung komplex ist und welche daher optimalerweise im fachdisziplinübergreifenden Kontext betreut wird (Bignazoli et al. 2017). Dies gilt auch für das DCIS (AGO 2019: 192 f.). In einem interdisziplinären Behand</w:t>
      </w:r>
      <w:r>
        <w:t>lungsteam wird unter Nutzung einer Auswahl von Modalitäten die Behandlung koordiniert (NHMRC 2001b: 36) und zwischen Patientinnen sowie Patienten und dem Team kommuniziert. Es gibt Hinweise, dass die multidisziplinäre Behandlung das Outcome an Brustkrebs e</w:t>
      </w:r>
      <w:r>
        <w:t>rkrankter Frauen verbessert (Beckmann et al. 2011, Brucker et al. 2009, Grilli et al. 1998, Jacke et al. 2015, Kesson et al. 2012). Aus der interdisziplinären Zusammenarbeit resultieren die Verbesserung der Behandlungsqualität für die Patientinnen und Pati</w:t>
      </w:r>
      <w:r>
        <w:t>enten sowie die Förderung einer evidenzbasierten Praxis. Eine bestmögliche und individuelle Behandlung für von Brustkrebs betroffene Patientinnen und Patienten wird durch Kooperation zwischen den Fachgebieten in interdisziplinären Tumorkonferenzen sicherge</w:t>
      </w:r>
      <w:r>
        <w:t>stellt (Bignazoli et al. 2017, BMG 2017: 7, 31f, NZGG 2009: 14). Diese dienen der fachübergreifenden Besprechung sowie in deren Folge der Erarbeitung einer Empfehlung zur optimal abgestimmten individuellen Diagnostik- und Therapieplanung für Patientinnen u</w:t>
      </w:r>
      <w:r>
        <w:t xml:space="preserve">nd Patienten mit Mammakarzinom (Bignazoli et al. 2017). </w:t>
      </w:r>
      <w:r>
        <w:br/>
        <w:t xml:space="preserve"> </w:t>
      </w:r>
      <w:r>
        <w:br/>
        <w:t>Die interdisziplinäre Tumorkonferenz stellt zudem ein wichtiges Forum zur Prüfung von Richtlinienempfehlungen dar – auch aufgrund von Patientenpräferenzen sowie des gegebenen sozialen Kontextes der</w:t>
      </w:r>
      <w:r>
        <w:t xml:space="preserve"> Patientinnen und Patienten (Jacke et al. 2015). Die interdisziplinär getroffenen Vorschläge einer bestmöglichen Behandlung von Patientinnen und Patienten basieren auf einer angemessenen Anwendung von klinischen Leitlinien und Kriterien (AGREE Next Steps C</w:t>
      </w:r>
      <w:r>
        <w:t>onsortium 2017: 50, BÄK et al. 2016, BÄK et al. 2018, Bignazoli et al. 2017, Cox et al. 2007: 75, 85, Jacke et al. 2015, Kesson et al. 2012). Ein Abweichen von den in der Leitlinie formulierten, einen Empfehlungskorridor darstellenden Empfehlungen sei – we</w:t>
      </w:r>
      <w:r>
        <w:t xml:space="preserve">nn es die individuelle Situation der Patientinnen und Patienten erfordert – nicht nur möglich, sondern notwendig (Albert 2008: 17, Cox et al. 2007: 85, Jacke et al. 2015) und schließt in die Entscheidungsfindung außer den patientenbezogenen (Wilson et al. </w:t>
      </w:r>
      <w:r>
        <w:t xml:space="preserve">2013: 3582) auch tumorbezogene Faktoren ein (Bignazoli et al. 2017, Wilson et al. 2013).  </w:t>
      </w:r>
      <w:r>
        <w:br/>
        <w:t xml:space="preserve"> </w:t>
      </w:r>
      <w:r>
        <w:br/>
        <w:t>Interdisziplinäre Tumorkonferenzen werden regelmäßig (Bignazoli et al. 2017), üblicherweise wöchentlich abgehalten (DKG/DGS 2019, Wilson et al. 2013) und entscheid</w:t>
      </w:r>
      <w:r>
        <w:t>en über im Vorfeld festgelegte Fälle. Zum Kernteam einer „postoperativen Therapieplanung in interdisziplinärer Tumorkonferenz“ gehören folgende Spezialisten und Spezialistinnen: Brustoperateur/Brustoperateurin, Radiologe/Radiologin, Pathologe/Pathologin, S</w:t>
      </w:r>
      <w:r>
        <w:t>trahlentherapeutin/Strahlentherapeut, internistische/r, ggf. gynäkologische/r Onkologe/Onkologin (DKG/DGS 2019, Jacke et al. 2015, Wilson et al. 2013). Entsprechend der Krankheitssituation sollten die psychoonkologischen, orthopädischen, neuro-, allgemein-</w:t>
      </w:r>
      <w:r>
        <w:t xml:space="preserve">, viszeral-, thorax- und unfallchirurgischen Fachdisziplinen sowie die der Plastischen Chirurgie und der Pflege (Breast Care Nurse) (NZGG 2009: 11) hinzugezogen werden (DKG/DGS 2019).  </w:t>
      </w:r>
      <w:r>
        <w:br/>
        <w:t xml:space="preserve"> </w:t>
      </w:r>
      <w:r>
        <w:br/>
        <w:t>Die erforderlichen Unterlagen für die interdisziplinäre Tumorkonfere</w:t>
      </w:r>
      <w:r>
        <w:t>nz setzen sich zusammen aus: Patientendaten (Name, Geburtsdatum, Geschlecht, Identifikationsnummer, wenn vorhanden), der Angabe der verant</w:t>
      </w:r>
      <w:r>
        <w:lastRenderedPageBreak/>
        <w:t xml:space="preserve">wortlichen Ärztin bzw. des verantwortlichen Arztes, dem Tag der Entnahme, der klinischen Diagnose bzw. Indikation der </w:t>
      </w:r>
      <w:r>
        <w:t>Gewebeentnahme und weiteren klinischen Informationen wie Entnahmelokalisation der Gewebeprobe (z. B. Mamma rechts, oberer äußerer Quadrant), Art der Entnahme (z. B. Hochgeschwindigkeits-Stanzbiopsie, modifiziert radikale Mastektomie) sowie klinischen Befun</w:t>
      </w:r>
      <w:r>
        <w:t xml:space="preserve">den und Bildgebung (z. B. Befund palpabel/nicht palpabel; Mikrokalzifikation vorhanden/nicht vorhanden; ggf. mit Übersendung der Präparat-Radiographie) (Leitlinienprogramm Onkologie der AWMF, DKG und DKH 2019: 100). </w:t>
      </w:r>
      <w:r>
        <w:br/>
        <w:t xml:space="preserve"> </w:t>
      </w:r>
      <w:r>
        <w:br/>
        <w:t xml:space="preserve">Das Ergebnis der Tumorkonferenz wird </w:t>
      </w:r>
      <w:r>
        <w:t>in einem Protokoll verschriftlicht („Protokoll Tumorkonferenz“) (DKG/DGS 2019), das den Behandlungsplan sowie namentlich die Teilnehmenden (Wilson et al. 2013) umfasst und Teil der Patientenakte ist (DKG/DGS 2019).</w:t>
      </w:r>
    </w:p>
    <w:p w14:paraId="3932C3D4" w14:textId="77777777" w:rsidR="00AA6540" w:rsidRDefault="00AA6540">
      <w:pPr>
        <w:sectPr w:rsidR="00AA6540" w:rsidSect="000A3778">
          <w:headerReference w:type="even" r:id="rId185"/>
          <w:headerReference w:type="default" r:id="rId186"/>
          <w:footerReference w:type="even" r:id="rId187"/>
          <w:footerReference w:type="default" r:id="rId188"/>
          <w:headerReference w:type="first" r:id="rId189"/>
          <w:footerReference w:type="first" r:id="rId190"/>
          <w:pgSz w:w="11906" w:h="16838"/>
          <w:pgMar w:top="1418" w:right="1134" w:bottom="1418" w:left="1701" w:header="454" w:footer="737" w:gutter="0"/>
          <w:cols w:space="708"/>
          <w:docGrid w:linePitch="360"/>
        </w:sectPr>
      </w:pPr>
    </w:p>
    <w:p w14:paraId="6B8F7C12" w14:textId="77777777" w:rsidR="000F0644" w:rsidRDefault="00B26588" w:rsidP="00447106">
      <w:pPr>
        <w:pStyle w:val="Absatzberschriftebene2nurinNavigation"/>
      </w:pPr>
      <w:r>
        <w:lastRenderedPageBreak/>
        <w:t>Verwendete Datenfelder</w:t>
      </w:r>
    </w:p>
    <w:p w14:paraId="7A97B97E" w14:textId="77777777" w:rsidR="001046CA" w:rsidRPr="00840C92" w:rsidRDefault="00B26588"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17B27836"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29B419D3" w14:textId="77777777" w:rsidR="000F0644" w:rsidRPr="009E2B0C" w:rsidRDefault="00B26588" w:rsidP="000361A4">
            <w:pPr>
              <w:pStyle w:val="Tabellenkopf"/>
            </w:pPr>
            <w:r>
              <w:t>Item</w:t>
            </w:r>
          </w:p>
        </w:tc>
        <w:tc>
          <w:tcPr>
            <w:tcW w:w="1075" w:type="pct"/>
          </w:tcPr>
          <w:p w14:paraId="7D4F81A6" w14:textId="77777777" w:rsidR="000F0644" w:rsidRPr="009E2B0C" w:rsidRDefault="00B26588" w:rsidP="000361A4">
            <w:pPr>
              <w:pStyle w:val="Tabellenkopf"/>
            </w:pPr>
            <w:r>
              <w:t>Bezeichnung</w:t>
            </w:r>
          </w:p>
        </w:tc>
        <w:tc>
          <w:tcPr>
            <w:tcW w:w="326" w:type="pct"/>
          </w:tcPr>
          <w:p w14:paraId="6E2DC0E0" w14:textId="77777777" w:rsidR="000F0644" w:rsidRPr="009E2B0C" w:rsidRDefault="00B26588" w:rsidP="000361A4">
            <w:pPr>
              <w:pStyle w:val="Tabellenkopf"/>
            </w:pPr>
            <w:r>
              <w:t>M/K</w:t>
            </w:r>
          </w:p>
        </w:tc>
        <w:tc>
          <w:tcPr>
            <w:tcW w:w="1646" w:type="pct"/>
          </w:tcPr>
          <w:p w14:paraId="6C4D5014" w14:textId="77777777" w:rsidR="000F0644" w:rsidRPr="009E2B0C" w:rsidRDefault="00B26588" w:rsidP="000361A4">
            <w:pPr>
              <w:pStyle w:val="Tabellenkopf"/>
            </w:pPr>
            <w:r>
              <w:t>Schlüssel/Formel</w:t>
            </w:r>
          </w:p>
        </w:tc>
        <w:tc>
          <w:tcPr>
            <w:tcW w:w="1328" w:type="pct"/>
          </w:tcPr>
          <w:p w14:paraId="6D05EF19" w14:textId="77777777" w:rsidR="000F0644" w:rsidRPr="009E2B0C" w:rsidRDefault="00B26588" w:rsidP="000361A4">
            <w:pPr>
              <w:pStyle w:val="Tabellenkopf"/>
            </w:pPr>
            <w:r>
              <w:t>Feldname</w:t>
            </w:r>
            <w:r>
              <w:t xml:space="preserve">  </w:t>
            </w:r>
          </w:p>
        </w:tc>
      </w:tr>
      <w:tr w:rsidR="00275B01" w:rsidRPr="00743DF3" w14:paraId="05D44E6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4BA7946" w14:textId="77777777" w:rsidR="000F0644" w:rsidRPr="00743DF3" w:rsidRDefault="00B26588" w:rsidP="000361A4">
            <w:pPr>
              <w:pStyle w:val="Tabellentext"/>
            </w:pPr>
            <w:r>
              <w:t>12:BRUST</w:t>
            </w:r>
          </w:p>
        </w:tc>
        <w:tc>
          <w:tcPr>
            <w:tcW w:w="1075" w:type="pct"/>
          </w:tcPr>
          <w:p w14:paraId="70CB3B1C" w14:textId="77777777" w:rsidR="000F0644" w:rsidRPr="00743DF3" w:rsidRDefault="00B26588" w:rsidP="000361A4">
            <w:pPr>
              <w:pStyle w:val="Tabellentext"/>
            </w:pPr>
            <w:r>
              <w:t>Erkrankung an dieser Brust</w:t>
            </w:r>
          </w:p>
        </w:tc>
        <w:tc>
          <w:tcPr>
            <w:tcW w:w="326" w:type="pct"/>
          </w:tcPr>
          <w:p w14:paraId="3FA7825B" w14:textId="77777777" w:rsidR="000F0644" w:rsidRPr="00743DF3" w:rsidRDefault="00B26588" w:rsidP="000361A4">
            <w:pPr>
              <w:pStyle w:val="Tabellentext"/>
            </w:pPr>
            <w:r>
              <w:t>M</w:t>
            </w:r>
          </w:p>
        </w:tc>
        <w:tc>
          <w:tcPr>
            <w:tcW w:w="1646" w:type="pct"/>
          </w:tcPr>
          <w:p w14:paraId="1840A72A" w14:textId="77777777" w:rsidR="000F0644" w:rsidRPr="00743DF3" w:rsidRDefault="00B26588" w:rsidP="00177070">
            <w:pPr>
              <w:pStyle w:val="Tabellentext"/>
              <w:ind w:left="453" w:hanging="340"/>
            </w:pPr>
            <w:r>
              <w:t>1 =</w:t>
            </w:r>
            <w:r>
              <w:tab/>
              <w:t>Primärerkrankung</w:t>
            </w:r>
          </w:p>
          <w:p w14:paraId="0359C264" w14:textId="77777777" w:rsidR="000F0644" w:rsidRPr="00743DF3" w:rsidRDefault="00B26588" w:rsidP="00177070">
            <w:pPr>
              <w:pStyle w:val="Tabellentext"/>
              <w:ind w:left="453" w:hanging="340"/>
            </w:pPr>
            <w:r>
              <w:t>2 =</w:t>
            </w:r>
            <w:r>
              <w:tab/>
              <w:t>lokoregionäres Rezidiv nach BET</w:t>
            </w:r>
          </w:p>
          <w:p w14:paraId="2583186C" w14:textId="77777777" w:rsidR="000F0644" w:rsidRPr="00743DF3" w:rsidRDefault="00B26588" w:rsidP="00177070">
            <w:pPr>
              <w:pStyle w:val="Tabellentext"/>
              <w:ind w:left="453" w:hanging="340"/>
            </w:pPr>
            <w:r>
              <w:t>3 =</w:t>
            </w:r>
            <w:r>
              <w:tab/>
              <w:t>lokoregionäres Rezidiv nach Mastektomie</w:t>
            </w:r>
          </w:p>
          <w:p w14:paraId="314CB383" w14:textId="77777777" w:rsidR="000F0644" w:rsidRPr="00743DF3" w:rsidRDefault="00B26588" w:rsidP="00177070">
            <w:pPr>
              <w:pStyle w:val="Tabellentext"/>
              <w:ind w:left="453" w:hanging="340"/>
            </w:pPr>
            <w:r>
              <w:t>4 =</w:t>
            </w:r>
            <w:r>
              <w:tab/>
            </w:r>
            <w:r>
              <w:t>ausschließlich sekundäre plastische Rekonstruktion</w:t>
            </w:r>
          </w:p>
          <w:p w14:paraId="668F7EFB" w14:textId="77777777" w:rsidR="000F0644" w:rsidRPr="00743DF3" w:rsidRDefault="00B26588" w:rsidP="00177070">
            <w:pPr>
              <w:pStyle w:val="Tabellentext"/>
              <w:ind w:left="453" w:hanging="340"/>
            </w:pPr>
            <w:r>
              <w:t>5 =</w:t>
            </w:r>
            <w:r>
              <w:tab/>
              <w:t>prophylaktische Mastektomie</w:t>
            </w:r>
          </w:p>
          <w:p w14:paraId="2A074D95" w14:textId="77777777" w:rsidR="000F0644" w:rsidRPr="00743DF3" w:rsidRDefault="00B26588" w:rsidP="00177070">
            <w:pPr>
              <w:pStyle w:val="Tabellentext"/>
              <w:ind w:left="453" w:hanging="340"/>
            </w:pPr>
            <w:r>
              <w:t>6 =</w:t>
            </w:r>
            <w:r>
              <w:tab/>
              <w:t>Fernmetastase</w:t>
            </w:r>
          </w:p>
        </w:tc>
        <w:tc>
          <w:tcPr>
            <w:tcW w:w="1328" w:type="pct"/>
          </w:tcPr>
          <w:p w14:paraId="75382445" w14:textId="77777777" w:rsidR="000F0644" w:rsidRPr="00743DF3" w:rsidRDefault="00B26588" w:rsidP="000361A4">
            <w:pPr>
              <w:pStyle w:val="Tabellentext"/>
            </w:pPr>
            <w:r>
              <w:t>ARTERKRANK</w:t>
            </w:r>
          </w:p>
        </w:tc>
      </w:tr>
      <w:tr w:rsidR="00275B01" w:rsidRPr="00743DF3" w14:paraId="249095D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CD159AE" w14:textId="77777777" w:rsidR="000F0644" w:rsidRPr="00743DF3" w:rsidRDefault="00B26588" w:rsidP="000361A4">
            <w:pPr>
              <w:pStyle w:val="Tabellentext"/>
            </w:pPr>
            <w:r>
              <w:t>13:BRUST</w:t>
            </w:r>
          </w:p>
        </w:tc>
        <w:tc>
          <w:tcPr>
            <w:tcW w:w="1075" w:type="pct"/>
          </w:tcPr>
          <w:p w14:paraId="466A36E3" w14:textId="77777777" w:rsidR="000F0644" w:rsidRPr="00743DF3" w:rsidRDefault="00B26588" w:rsidP="000361A4">
            <w:pPr>
              <w:pStyle w:val="Tabellentext"/>
            </w:pPr>
            <w:r>
              <w:t>Aufnahme zum ersten offenen Eingriff an Brust oder Axilla wegen Primärerkrankung an dieser Brust</w:t>
            </w:r>
          </w:p>
        </w:tc>
        <w:tc>
          <w:tcPr>
            <w:tcW w:w="326" w:type="pct"/>
          </w:tcPr>
          <w:p w14:paraId="73C871A9" w14:textId="77777777" w:rsidR="000F0644" w:rsidRPr="00743DF3" w:rsidRDefault="00B26588" w:rsidP="000361A4">
            <w:pPr>
              <w:pStyle w:val="Tabellentext"/>
            </w:pPr>
            <w:r>
              <w:t>K</w:t>
            </w:r>
          </w:p>
        </w:tc>
        <w:tc>
          <w:tcPr>
            <w:tcW w:w="1646" w:type="pct"/>
          </w:tcPr>
          <w:p w14:paraId="6BBD605F" w14:textId="77777777" w:rsidR="000F0644" w:rsidRPr="00743DF3" w:rsidRDefault="00B26588" w:rsidP="00177070">
            <w:pPr>
              <w:pStyle w:val="Tabellentext"/>
              <w:ind w:left="453" w:hanging="340"/>
            </w:pPr>
            <w:r>
              <w:t>0 =</w:t>
            </w:r>
            <w:r>
              <w:tab/>
              <w:t>nein</w:t>
            </w:r>
          </w:p>
          <w:p w14:paraId="5B26FFA4" w14:textId="77777777" w:rsidR="000F0644" w:rsidRPr="00743DF3" w:rsidRDefault="00B26588" w:rsidP="00177070">
            <w:pPr>
              <w:pStyle w:val="Tabellentext"/>
              <w:ind w:left="453" w:hanging="340"/>
            </w:pPr>
            <w:r>
              <w:t>1 =</w:t>
            </w:r>
            <w:r>
              <w:tab/>
              <w:t>ja</w:t>
            </w:r>
          </w:p>
        </w:tc>
        <w:tc>
          <w:tcPr>
            <w:tcW w:w="1328" w:type="pct"/>
          </w:tcPr>
          <w:p w14:paraId="022A1C69" w14:textId="77777777" w:rsidR="000F0644" w:rsidRPr="00743DF3" w:rsidRDefault="00B26588" w:rsidP="000361A4">
            <w:pPr>
              <w:pStyle w:val="Tabellentext"/>
            </w:pPr>
            <w:r>
              <w:t>ERSTOFFEINGRIFF</w:t>
            </w:r>
          </w:p>
        </w:tc>
      </w:tr>
      <w:tr w:rsidR="00275B01" w:rsidRPr="00743DF3" w14:paraId="37A2E52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9D19E65" w14:textId="77777777" w:rsidR="000F0644" w:rsidRPr="00743DF3" w:rsidRDefault="00B26588" w:rsidP="000361A4">
            <w:pPr>
              <w:pStyle w:val="Tabellentext"/>
            </w:pPr>
            <w:r>
              <w:t>30:BRUST</w:t>
            </w:r>
          </w:p>
        </w:tc>
        <w:tc>
          <w:tcPr>
            <w:tcW w:w="1075" w:type="pct"/>
          </w:tcPr>
          <w:p w14:paraId="59B65D22" w14:textId="77777777" w:rsidR="000F0644" w:rsidRPr="00743DF3" w:rsidRDefault="00B26588" w:rsidP="000361A4">
            <w:pPr>
              <w:pStyle w:val="Tabellentext"/>
            </w:pPr>
            <w:r>
              <w:t>maligne Neoplasie</w:t>
            </w:r>
          </w:p>
        </w:tc>
        <w:tc>
          <w:tcPr>
            <w:tcW w:w="326" w:type="pct"/>
          </w:tcPr>
          <w:p w14:paraId="441FD664" w14:textId="77777777" w:rsidR="000F0644" w:rsidRPr="00743DF3" w:rsidRDefault="00B26588" w:rsidP="000361A4">
            <w:pPr>
              <w:pStyle w:val="Tabellentext"/>
            </w:pPr>
            <w:r>
              <w:t>K</w:t>
            </w:r>
          </w:p>
        </w:tc>
        <w:tc>
          <w:tcPr>
            <w:tcW w:w="1646" w:type="pct"/>
          </w:tcPr>
          <w:p w14:paraId="14708988" w14:textId="77777777" w:rsidR="000F0644" w:rsidRPr="00743DF3" w:rsidRDefault="00B26588" w:rsidP="00177070">
            <w:pPr>
              <w:pStyle w:val="Tabellentext"/>
              <w:ind w:left="453" w:hanging="340"/>
            </w:pPr>
            <w:r>
              <w:t>s. Anhang: ICDO3Mamma</w:t>
            </w:r>
          </w:p>
        </w:tc>
        <w:tc>
          <w:tcPr>
            <w:tcW w:w="1328" w:type="pct"/>
          </w:tcPr>
          <w:p w14:paraId="3C58D9A8" w14:textId="77777777" w:rsidR="000F0644" w:rsidRPr="00743DF3" w:rsidRDefault="00B26588" w:rsidP="000361A4">
            <w:pPr>
              <w:pStyle w:val="Tabellentext"/>
            </w:pPr>
            <w:r>
              <w:t>POSTICDO3</w:t>
            </w:r>
          </w:p>
        </w:tc>
      </w:tr>
      <w:tr w:rsidR="00275B01" w:rsidRPr="00743DF3" w14:paraId="34DEA18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F3E3BA5" w14:textId="77777777" w:rsidR="000F0644" w:rsidRPr="00743DF3" w:rsidRDefault="00B26588" w:rsidP="000361A4">
            <w:pPr>
              <w:pStyle w:val="Tabellentext"/>
            </w:pPr>
            <w:r>
              <w:t>31:BRUST</w:t>
            </w:r>
          </w:p>
        </w:tc>
        <w:tc>
          <w:tcPr>
            <w:tcW w:w="1075" w:type="pct"/>
          </w:tcPr>
          <w:p w14:paraId="11831C69" w14:textId="77777777" w:rsidR="000F0644" w:rsidRPr="00743DF3" w:rsidRDefault="00B26588" w:rsidP="000361A4">
            <w:pPr>
              <w:pStyle w:val="Tabellentext"/>
            </w:pPr>
            <w:r>
              <w:t>primär-operative Therapie abgeschlossen</w:t>
            </w:r>
          </w:p>
        </w:tc>
        <w:tc>
          <w:tcPr>
            <w:tcW w:w="326" w:type="pct"/>
          </w:tcPr>
          <w:p w14:paraId="6DE5982C" w14:textId="77777777" w:rsidR="000F0644" w:rsidRPr="00743DF3" w:rsidRDefault="00B26588" w:rsidP="000361A4">
            <w:pPr>
              <w:pStyle w:val="Tabellentext"/>
            </w:pPr>
            <w:r>
              <w:t>K</w:t>
            </w:r>
          </w:p>
        </w:tc>
        <w:tc>
          <w:tcPr>
            <w:tcW w:w="1646" w:type="pct"/>
          </w:tcPr>
          <w:p w14:paraId="1C0BBA63" w14:textId="77777777" w:rsidR="000F0644" w:rsidRPr="00743DF3" w:rsidRDefault="00B26588" w:rsidP="00177070">
            <w:pPr>
              <w:pStyle w:val="Tabellentext"/>
              <w:ind w:left="453" w:hanging="340"/>
            </w:pPr>
            <w:r>
              <w:t>0 =</w:t>
            </w:r>
            <w:r>
              <w:tab/>
              <w:t>nein</w:t>
            </w:r>
          </w:p>
          <w:p w14:paraId="08FA18BF" w14:textId="77777777" w:rsidR="000F0644" w:rsidRPr="00743DF3" w:rsidRDefault="00B26588" w:rsidP="00177070">
            <w:pPr>
              <w:pStyle w:val="Tabellentext"/>
              <w:ind w:left="453" w:hanging="340"/>
            </w:pPr>
            <w:r>
              <w:t>1 =</w:t>
            </w:r>
            <w:r>
              <w:tab/>
              <w:t>ja</w:t>
            </w:r>
          </w:p>
        </w:tc>
        <w:tc>
          <w:tcPr>
            <w:tcW w:w="1328" w:type="pct"/>
          </w:tcPr>
          <w:p w14:paraId="7D941460" w14:textId="77777777" w:rsidR="000F0644" w:rsidRPr="00743DF3" w:rsidRDefault="00B26588" w:rsidP="000361A4">
            <w:pPr>
              <w:pStyle w:val="Tabellentext"/>
            </w:pPr>
            <w:r>
              <w:t>OPTHERAPIEENDE</w:t>
            </w:r>
          </w:p>
        </w:tc>
      </w:tr>
      <w:tr w:rsidR="00275B01" w:rsidRPr="00743DF3" w14:paraId="48DCA5A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BE7C595" w14:textId="77777777" w:rsidR="000F0644" w:rsidRPr="00743DF3" w:rsidRDefault="00B26588" w:rsidP="000361A4">
            <w:pPr>
              <w:pStyle w:val="Tabellentext"/>
            </w:pPr>
            <w:r>
              <w:t>48:B</w:t>
            </w:r>
          </w:p>
        </w:tc>
        <w:tc>
          <w:tcPr>
            <w:tcW w:w="1075" w:type="pct"/>
          </w:tcPr>
          <w:p w14:paraId="6593C389" w14:textId="77777777" w:rsidR="000F0644" w:rsidRPr="00743DF3" w:rsidRDefault="00B26588" w:rsidP="000361A4">
            <w:pPr>
              <w:pStyle w:val="Tabellentext"/>
            </w:pPr>
            <w:r>
              <w:t>postoperative Therapieplanung in interdisziplinärer Tumorkonferenz</w:t>
            </w:r>
          </w:p>
        </w:tc>
        <w:tc>
          <w:tcPr>
            <w:tcW w:w="326" w:type="pct"/>
          </w:tcPr>
          <w:p w14:paraId="70C159E0" w14:textId="77777777" w:rsidR="000F0644" w:rsidRPr="00743DF3" w:rsidRDefault="00B26588" w:rsidP="000361A4">
            <w:pPr>
              <w:pStyle w:val="Tabellentext"/>
            </w:pPr>
            <w:r>
              <w:t>K</w:t>
            </w:r>
          </w:p>
        </w:tc>
        <w:tc>
          <w:tcPr>
            <w:tcW w:w="1646" w:type="pct"/>
          </w:tcPr>
          <w:p w14:paraId="44A1D0EC" w14:textId="77777777" w:rsidR="000F0644" w:rsidRPr="00743DF3" w:rsidRDefault="00B26588" w:rsidP="00177070">
            <w:pPr>
              <w:pStyle w:val="Tabellentext"/>
              <w:ind w:left="453" w:hanging="340"/>
            </w:pPr>
            <w:r>
              <w:t>0 =</w:t>
            </w:r>
            <w:r>
              <w:tab/>
              <w:t>nein</w:t>
            </w:r>
          </w:p>
          <w:p w14:paraId="0ED8D2F7" w14:textId="77777777" w:rsidR="000F0644" w:rsidRPr="00743DF3" w:rsidRDefault="00B26588" w:rsidP="00177070">
            <w:pPr>
              <w:pStyle w:val="Tabellentext"/>
              <w:ind w:left="453" w:hanging="340"/>
            </w:pPr>
            <w:r>
              <w:t>1 =</w:t>
            </w:r>
            <w:r>
              <w:tab/>
              <w:t>ja</w:t>
            </w:r>
          </w:p>
        </w:tc>
        <w:tc>
          <w:tcPr>
            <w:tcW w:w="1328" w:type="pct"/>
          </w:tcPr>
          <w:p w14:paraId="2F22106B" w14:textId="77777777" w:rsidR="000F0644" w:rsidRPr="00743DF3" w:rsidRDefault="00B26588" w:rsidP="000361A4">
            <w:pPr>
              <w:pStyle w:val="Tabellentext"/>
            </w:pPr>
            <w:r>
              <w:t>ADJUTHERAPIEPLANUNG</w:t>
            </w:r>
          </w:p>
        </w:tc>
      </w:tr>
    </w:tbl>
    <w:p w14:paraId="53CC984A" w14:textId="77777777" w:rsidR="00AA6540" w:rsidRDefault="00AA6540">
      <w:pPr>
        <w:sectPr w:rsidR="00AA6540" w:rsidSect="00163BAC">
          <w:headerReference w:type="even" r:id="rId191"/>
          <w:headerReference w:type="default" r:id="rId192"/>
          <w:footerReference w:type="even" r:id="rId193"/>
          <w:footerReference w:type="default" r:id="rId194"/>
          <w:headerReference w:type="first" r:id="rId195"/>
          <w:footerReference w:type="first" r:id="rId196"/>
          <w:pgSz w:w="11906" w:h="16838"/>
          <w:pgMar w:top="1418" w:right="1134" w:bottom="1418" w:left="1701" w:header="454" w:footer="737" w:gutter="0"/>
          <w:cols w:space="708"/>
          <w:docGrid w:linePitch="360"/>
        </w:sectPr>
      </w:pPr>
    </w:p>
    <w:p w14:paraId="6AFB42CB" w14:textId="77777777" w:rsidR="0094520C" w:rsidRDefault="00B26588"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5D23558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3E65E0" w14:textId="77777777" w:rsidR="000517F0" w:rsidRPr="000517F0" w:rsidRDefault="00B26588" w:rsidP="009A4847">
            <w:pPr>
              <w:pStyle w:val="Tabellenkopf"/>
            </w:pPr>
            <w:r>
              <w:t>ID</w:t>
            </w:r>
          </w:p>
        </w:tc>
        <w:tc>
          <w:tcPr>
            <w:tcW w:w="5885" w:type="dxa"/>
          </w:tcPr>
          <w:p w14:paraId="28D70D3B" w14:textId="77777777" w:rsidR="000517F0" w:rsidRDefault="00B26588" w:rsidP="000517F0">
            <w:pPr>
              <w:pStyle w:val="Tabellentext"/>
              <w:cnfStyle w:val="000000000000" w:firstRow="0" w:lastRow="0" w:firstColumn="0" w:lastColumn="0" w:oddVBand="0" w:evenVBand="0" w:oddHBand="0" w:evenHBand="0" w:firstRowFirstColumn="0" w:firstRowLastColumn="0" w:lastRowFirstColumn="0" w:lastRowLastColumn="0"/>
            </w:pPr>
            <w:r>
              <w:t>211800</w:t>
            </w:r>
          </w:p>
        </w:tc>
      </w:tr>
      <w:tr w:rsidR="000955B5" w14:paraId="210436C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9494ED" w14:textId="77777777" w:rsidR="000955B5" w:rsidRDefault="00B26588" w:rsidP="009A4847">
            <w:pPr>
              <w:pStyle w:val="Tabellenkopf"/>
            </w:pPr>
            <w:r>
              <w:t>Bezeichnung</w:t>
            </w:r>
          </w:p>
        </w:tc>
        <w:tc>
          <w:tcPr>
            <w:tcW w:w="5885" w:type="dxa"/>
          </w:tcPr>
          <w:p w14:paraId="7222181E" w14:textId="77777777" w:rsidR="000955B5" w:rsidRDefault="00B26588" w:rsidP="000517F0">
            <w:pPr>
              <w:pStyle w:val="Tabellentext"/>
              <w:cnfStyle w:val="000000000000" w:firstRow="0" w:lastRow="0" w:firstColumn="0" w:lastColumn="0" w:oddVBand="0" w:evenVBand="0" w:oddHBand="0" w:evenHBand="0" w:firstRowFirstColumn="0" w:firstRowLastColumn="0" w:lastRowFirstColumn="0" w:lastRowLastColumn="0"/>
            </w:pPr>
            <w:r>
              <w:t>Postoperative interdisziplinäre Tumorkonferenz bei primärem invasivem Mammakarzinom oder DCIS</w:t>
            </w:r>
          </w:p>
        </w:tc>
      </w:tr>
      <w:tr w:rsidR="000955B5" w14:paraId="49D1C83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B732B6" w14:textId="77777777" w:rsidR="000955B5" w:rsidRDefault="00B26588" w:rsidP="009A4847">
            <w:pPr>
              <w:pStyle w:val="Tabellenkopf"/>
            </w:pPr>
            <w:r>
              <w:t>Indikatortyp</w:t>
            </w:r>
          </w:p>
        </w:tc>
        <w:tc>
          <w:tcPr>
            <w:tcW w:w="5885" w:type="dxa"/>
          </w:tcPr>
          <w:p w14:paraId="44213A99" w14:textId="77777777" w:rsidR="000955B5" w:rsidRDefault="00B26588"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0696CC1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F9B3A8" w14:textId="77777777" w:rsidR="000955B5" w:rsidRDefault="00B26588" w:rsidP="000955B5">
            <w:pPr>
              <w:pStyle w:val="Tabellenkopf"/>
            </w:pPr>
            <w:r>
              <w:t>Art des Wertes</w:t>
            </w:r>
          </w:p>
        </w:tc>
        <w:tc>
          <w:tcPr>
            <w:tcW w:w="5885" w:type="dxa"/>
          </w:tcPr>
          <w:p w14:paraId="796DDBD1"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2EFD340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1FC526" w14:textId="77777777" w:rsidR="000955B5" w:rsidRDefault="00B26588" w:rsidP="000955B5">
            <w:pPr>
              <w:pStyle w:val="Tabellenkopf"/>
            </w:pPr>
            <w:r>
              <w:t xml:space="preserve">Bezug </w:t>
            </w:r>
            <w:r>
              <w:t>zum Verfahren</w:t>
            </w:r>
          </w:p>
        </w:tc>
        <w:tc>
          <w:tcPr>
            <w:tcW w:w="5885" w:type="dxa"/>
          </w:tcPr>
          <w:p w14:paraId="77DB313F"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0EEAD8C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C29B6F" w14:textId="77777777" w:rsidR="000955B5" w:rsidRDefault="00B26588" w:rsidP="000955B5">
            <w:pPr>
              <w:pStyle w:val="Tabellenkopf"/>
            </w:pPr>
            <w:r>
              <w:t>Berechnun</w:t>
            </w:r>
            <w:r>
              <w:t>gsart</w:t>
            </w:r>
          </w:p>
        </w:tc>
        <w:tc>
          <w:tcPr>
            <w:tcW w:w="5885" w:type="dxa"/>
          </w:tcPr>
          <w:p w14:paraId="3ED1BA74"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767D76B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8AD53B" w14:textId="77777777" w:rsidR="000955B5" w:rsidRDefault="00B26588" w:rsidP="000955B5">
            <w:pPr>
              <w:pStyle w:val="Tabellenkopf"/>
            </w:pPr>
            <w:r>
              <w:t>Referenzbereich 2019</w:t>
            </w:r>
          </w:p>
        </w:tc>
        <w:tc>
          <w:tcPr>
            <w:tcW w:w="5885" w:type="dxa"/>
          </w:tcPr>
          <w:p w14:paraId="03232635" w14:textId="05D6DEC4"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212" w:author="IQTIG" w:date="2020-04-27T15:03:00Z">
              <w:r w:rsidR="00B0196F">
                <w:delText>x</w:delText>
              </w:r>
            </w:del>
            <w:ins w:id="213" w:author="IQTIG" w:date="2020-04-27T15:03:00Z">
              <w:r>
                <w:t>95,65</w:t>
              </w:r>
            </w:ins>
            <w:r>
              <w:t xml:space="preserve"> % (5. Perzentil)</w:t>
            </w:r>
          </w:p>
        </w:tc>
      </w:tr>
      <w:tr w:rsidR="000955B5" w14:paraId="2EA2A44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3F9AC1" w14:textId="77777777" w:rsidR="000955B5" w:rsidRDefault="00B26588" w:rsidP="00CA48E9">
            <w:pPr>
              <w:pStyle w:val="Tabellenkopf"/>
            </w:pPr>
            <w:r w:rsidRPr="00E37ACC">
              <w:t xml:space="preserve">Referenzbereich </w:t>
            </w:r>
            <w:r>
              <w:t>2018</w:t>
            </w:r>
          </w:p>
        </w:tc>
        <w:tc>
          <w:tcPr>
            <w:tcW w:w="5885" w:type="dxa"/>
          </w:tcPr>
          <w:p w14:paraId="1120B3E9"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Nicht definiert</w:t>
            </w:r>
          </w:p>
        </w:tc>
      </w:tr>
      <w:tr w:rsidR="000955B5" w14:paraId="38A03AF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85C95B" w14:textId="77777777" w:rsidR="000955B5" w:rsidRDefault="00B26588" w:rsidP="000955B5">
            <w:pPr>
              <w:pStyle w:val="Tabellenkopf"/>
            </w:pPr>
            <w:r>
              <w:t>Erläuterung zum Referenzbereich 2019</w:t>
            </w:r>
          </w:p>
        </w:tc>
        <w:tc>
          <w:tcPr>
            <w:tcW w:w="5885" w:type="dxa"/>
          </w:tcPr>
          <w:p w14:paraId="178A886B"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31516A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0354F2" w14:textId="77777777" w:rsidR="000955B5" w:rsidRDefault="00B26588" w:rsidP="000955B5">
            <w:pPr>
              <w:pStyle w:val="Tabellenkopf"/>
            </w:pPr>
            <w:r>
              <w:t>Erläuterung zum Strukturierten Dialog bzw. Stellungnahmeverfahren 2019</w:t>
            </w:r>
          </w:p>
        </w:tc>
        <w:tc>
          <w:tcPr>
            <w:tcW w:w="5885" w:type="dxa"/>
          </w:tcPr>
          <w:p w14:paraId="78DEB6BB"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Zu den für die postoperative interdisziplinäre Tumorkonferenz notwendigen Unterlagen sollten zählen: Patientendaten (Name, Geburtsdatum, Geschlecht, Identifikationsnummer), der Angabe des verantwortlichen Arztes, dem Tag der Entnahme/OP, der klinischen Dia</w:t>
            </w:r>
            <w:r>
              <w:t>gnose bzw. Indikation der Gewebeentnahme und weiteren klinischen Informationen wie Entnahmelokalisation der Gewebeprobe (z. B. Mamma rechts, oberer äußerer Quadrant), Art der Entnahme sowie klinischen Befunden und Bildgebung (z. B. Befund palpabel/nicht pa</w:t>
            </w:r>
            <w:r>
              <w:t>lpabel; Mikrokalzifikation vorhanden/nicht vorhanden; ggf. mit Übersendung der Präparat-Radiographie) (Leitlinienprogramm Onkologie der AWMF, DKG und DKH 2019: 100) sowie Histologie-Grading, Hormonrezeptorstatus und HER2-Status; (y)pTNM-Klassifikation, Tum</w:t>
            </w:r>
            <w:r>
              <w:t xml:space="preserve">orgröße, Sicherheitsabstand, Resektionsrand, peritumorale Gefäßinvasion, Bezug zu klinischen, radiologischen Befunden, ggf. Angabe weiterer zusätzlicher Tumorherde (Multifokalität, Multizentrizität). </w:t>
            </w:r>
            <w:r>
              <w:br/>
              <w:t xml:space="preserve"> </w:t>
            </w:r>
            <w:r>
              <w:br/>
              <w:t>Es wird empfohlen, dass sich die interdisziplinäre Tu</w:t>
            </w:r>
            <w:r>
              <w:t>morkonferenz wie folgt zusammensetzt: Brustoperateur/Brustoperateurin, Radiologe/Radiologin, Pathologe/Pathologin, Strahlentherapeutin/Strahlentherapeut, Internistische(r), ggf. gynäkologische(r) Onkologe/Onkologin. Entsprechend der Krankheitssituation sol</w:t>
            </w:r>
            <w:r>
              <w:t xml:space="preserve">lten die psychoonkologischen, orthopädischen, neuro-, allgemein-, viszeral-, thorax- und unfallchirurgischen Fachdisziplinen sowie die der Plastischen Chirurgie und der Pflege (Breast Care Nurse) hinzugezogen werden (Wilson et al. 2013, DKG/DGS 2019). </w:t>
            </w:r>
            <w:r>
              <w:br/>
              <w:t xml:space="preserve"> </w:t>
            </w:r>
            <w:r>
              <w:br/>
              <w:t>D</w:t>
            </w:r>
            <w:r>
              <w:t>as Ergebnis der interdisziplinären Tumorkonferenz wird in einem Protokoll verschriftlicht („Protokoll Tumorkonferenz“), das den Behandlungsplan sowie namentlich die Teilnehmenden umfasst und Teil der Patientenakte ist (Wilson et al. 2013, DKG/DGS 2019).</w:t>
            </w:r>
          </w:p>
        </w:tc>
      </w:tr>
      <w:tr w:rsidR="000955B5" w14:paraId="43494DA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12BBBE" w14:textId="77777777" w:rsidR="000955B5" w:rsidRDefault="00B26588" w:rsidP="000955B5">
            <w:pPr>
              <w:pStyle w:val="Tabellenkopf"/>
            </w:pPr>
            <w:r w:rsidRPr="00E37ACC">
              <w:t>M</w:t>
            </w:r>
            <w:r w:rsidRPr="00E37ACC">
              <w:t>ethode der Risikoadjustierung</w:t>
            </w:r>
          </w:p>
        </w:tc>
        <w:tc>
          <w:tcPr>
            <w:tcW w:w="5885" w:type="dxa"/>
          </w:tcPr>
          <w:p w14:paraId="08B92EE9"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1E3E26D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35C60E" w14:textId="77777777" w:rsidR="000955B5" w:rsidRPr="00E37ACC" w:rsidRDefault="00B26588" w:rsidP="000955B5">
            <w:pPr>
              <w:pStyle w:val="Tabellenkopf"/>
            </w:pPr>
            <w:r>
              <w:t>Erläuterung der Risikoadjustierung</w:t>
            </w:r>
          </w:p>
        </w:tc>
        <w:tc>
          <w:tcPr>
            <w:tcW w:w="5885" w:type="dxa"/>
          </w:tcPr>
          <w:p w14:paraId="1FFBE99E"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DB1DF1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64FB25" w14:textId="77777777" w:rsidR="000955B5" w:rsidRPr="00E37ACC" w:rsidRDefault="00B26588" w:rsidP="000955B5">
            <w:pPr>
              <w:pStyle w:val="Tabellenkopf"/>
            </w:pPr>
            <w:r w:rsidRPr="00E37ACC">
              <w:t>Rechenregeln</w:t>
            </w:r>
          </w:p>
        </w:tc>
        <w:tc>
          <w:tcPr>
            <w:tcW w:w="5885" w:type="dxa"/>
          </w:tcPr>
          <w:p w14:paraId="2A0389A4" w14:textId="77777777" w:rsidR="000955B5" w:rsidRPr="00897EAC" w:rsidRDefault="00B2658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4C43231"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Anzahl der Patientinnen und Patienten mit postoperativer Therapieplanung in interdisziplinärer Tumorkonferenz</w:t>
            </w:r>
          </w:p>
          <w:p w14:paraId="55C664EE" w14:textId="77777777" w:rsidR="000955B5" w:rsidRPr="00897EAC" w:rsidRDefault="00B2658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71AE437"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mit Primärerkrankung mit invasivem Mammakarzinom oder DCIS, Ersteingriff und abgeschlossener primär-operativer Therapie</w:t>
            </w:r>
          </w:p>
        </w:tc>
      </w:tr>
      <w:tr w:rsidR="000955B5" w14:paraId="704BA43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C7FEF2" w14:textId="77777777" w:rsidR="000955B5" w:rsidRPr="00E37ACC" w:rsidRDefault="00B26588" w:rsidP="000955B5">
            <w:pPr>
              <w:pStyle w:val="Tabellenkopf"/>
            </w:pPr>
            <w:r w:rsidRPr="00E37ACC">
              <w:t>Erläuterung der Rechenregel</w:t>
            </w:r>
          </w:p>
        </w:tc>
        <w:tc>
          <w:tcPr>
            <w:tcW w:w="5885" w:type="dxa"/>
          </w:tcPr>
          <w:p w14:paraId="528C6D58"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222F55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E84E6B" w14:textId="77777777" w:rsidR="000955B5" w:rsidRPr="00E37ACC" w:rsidRDefault="00B26588" w:rsidP="000955B5">
            <w:pPr>
              <w:pStyle w:val="Tabellenkopf"/>
            </w:pPr>
            <w:r w:rsidRPr="00E37ACC">
              <w:lastRenderedPageBreak/>
              <w:t>Teildatensatzbezug</w:t>
            </w:r>
          </w:p>
        </w:tc>
        <w:tc>
          <w:tcPr>
            <w:tcW w:w="5885" w:type="dxa"/>
          </w:tcPr>
          <w:p w14:paraId="0B151067" w14:textId="77777777" w:rsidR="000955B5" w:rsidRDefault="00B26588" w:rsidP="000955B5">
            <w:pPr>
              <w:pStyle w:val="Tabellentext"/>
              <w:cnfStyle w:val="000000000000" w:firstRow="0" w:lastRow="0" w:firstColumn="0" w:lastColumn="0" w:oddVBand="0" w:evenVBand="0" w:oddHBand="0" w:evenHBand="0" w:firstRowFirstColumn="0" w:firstRowLastColumn="0" w:lastRowFirstColumn="0" w:lastRowLastColumn="0"/>
            </w:pPr>
            <w:r>
              <w:t>18/1:B</w:t>
            </w:r>
          </w:p>
        </w:tc>
      </w:tr>
      <w:tr w:rsidR="000955B5" w14:paraId="4A3438C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2BE898" w14:textId="77777777" w:rsidR="000955B5" w:rsidRPr="00E37ACC" w:rsidRDefault="00B26588" w:rsidP="000955B5">
            <w:pPr>
              <w:pStyle w:val="Tabellenkopf"/>
            </w:pPr>
            <w:r w:rsidRPr="00E37ACC">
              <w:t>Zähler (Formel)</w:t>
            </w:r>
          </w:p>
        </w:tc>
        <w:tc>
          <w:tcPr>
            <w:tcW w:w="5885" w:type="dxa"/>
          </w:tcPr>
          <w:p w14:paraId="7986FA10" w14:textId="77777777" w:rsidR="000955B5" w:rsidRPr="00955893" w:rsidRDefault="00B2658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ADJUTHERAPIEPLANUNG %==% 1</w:t>
            </w:r>
          </w:p>
        </w:tc>
      </w:tr>
      <w:tr w:rsidR="00CA3AE5" w14:paraId="7F82FF9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7281E8" w14:textId="77777777" w:rsidR="00CA3AE5" w:rsidRPr="00E37ACC" w:rsidRDefault="00B26588" w:rsidP="00CA3AE5">
            <w:pPr>
              <w:pStyle w:val="Tabellenkopf"/>
            </w:pPr>
            <w:r w:rsidRPr="00E37ACC">
              <w:t>Nenner (Formel)</w:t>
            </w:r>
          </w:p>
        </w:tc>
        <w:tc>
          <w:tcPr>
            <w:tcW w:w="5885" w:type="dxa"/>
          </w:tcPr>
          <w:p w14:paraId="53EE7ECA" w14:textId="77777777" w:rsidR="00CA3AE5" w:rsidRPr="00955893" w:rsidRDefault="00B2658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(fn_DCIS | fn_invasivesMammaCaPrimaer) &amp;  </w:t>
            </w:r>
            <w:r>
              <w:rPr>
                <w:rStyle w:val="Code"/>
              </w:rPr>
              <w:br/>
              <w:t xml:space="preserve">OPTHERAPIEENDE %==% 1 &amp; </w:t>
            </w:r>
            <w:r>
              <w:rPr>
                <w:rStyle w:val="Code"/>
              </w:rPr>
              <w:br/>
              <w:t xml:space="preserve">ERSTOFFEINGRIFF %==% 1 &amp;  </w:t>
            </w:r>
            <w:r>
              <w:rPr>
                <w:rStyle w:val="Code"/>
              </w:rPr>
              <w:br/>
              <w:t>ARTERKRANK %==% 1</w:t>
            </w:r>
          </w:p>
        </w:tc>
      </w:tr>
      <w:tr w:rsidR="00CA3AE5" w14:paraId="39BF44D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945FDB" w14:textId="77777777" w:rsidR="00CA3AE5" w:rsidRPr="00E37ACC" w:rsidRDefault="00B26588" w:rsidP="00CA3AE5">
            <w:pPr>
              <w:pStyle w:val="Tabellenkopf"/>
            </w:pPr>
            <w:r w:rsidRPr="00E37ACC">
              <w:t>Verwendete Funktionen</w:t>
            </w:r>
          </w:p>
        </w:tc>
        <w:tc>
          <w:tcPr>
            <w:tcW w:w="5885" w:type="dxa"/>
          </w:tcPr>
          <w:p w14:paraId="5A2E354A" w14:textId="77777777" w:rsidR="00926BD3" w:rsidRPr="00926BD3" w:rsidRDefault="00B26588"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fn_DCIS</w:t>
            </w:r>
            <w:r>
              <w:rPr>
                <w:rStyle w:val="Code"/>
                <w:rFonts w:cs="Arial"/>
                <w:szCs w:val="21"/>
              </w:rPr>
              <w:br/>
              <w:t>fn_invasivesMammaCaPrimaer</w:t>
            </w:r>
          </w:p>
        </w:tc>
      </w:tr>
      <w:tr w:rsidR="00CA3AE5" w14:paraId="46409FE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C056E6" w14:textId="77777777" w:rsidR="00CA3AE5" w:rsidRPr="00E37ACC" w:rsidRDefault="00B26588" w:rsidP="00CA3AE5">
            <w:pPr>
              <w:pStyle w:val="Tabellenkopf"/>
            </w:pPr>
            <w:r w:rsidRPr="00E37ACC">
              <w:t>Verwendete Listen</w:t>
            </w:r>
          </w:p>
        </w:tc>
        <w:tc>
          <w:tcPr>
            <w:tcW w:w="5885" w:type="dxa"/>
          </w:tcPr>
          <w:p w14:paraId="62D2A63F" w14:textId="77777777" w:rsidR="00CA3AE5" w:rsidRPr="00926BD3" w:rsidRDefault="00B26588" w:rsidP="00AA7D5D">
            <w:pPr>
              <w:pStyle w:val="CodeOhneSilbentrennung"/>
              <w:cnfStyle w:val="000000000000" w:firstRow="0" w:lastRow="0" w:firstColumn="0" w:lastColumn="0" w:oddVBand="0" w:evenVBand="0" w:oddHBand="0" w:evenHBand="0" w:firstRowFirstColumn="0" w:firstRowLastColumn="0" w:lastRowFirstColumn="0" w:lastRowLastColumn="0"/>
            </w:pPr>
            <w:r>
              <w:t>ICD_O_3_DCIS</w:t>
            </w:r>
            <w:r>
              <w:br/>
              <w:t>ICD_O_3_InvasivesMammaCaPrimaer</w:t>
            </w:r>
          </w:p>
        </w:tc>
      </w:tr>
      <w:tr w:rsidR="00CA3AE5" w14:paraId="02AD9AB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43DCD4" w14:textId="77777777" w:rsidR="00CA3AE5" w:rsidRPr="00E37ACC" w:rsidRDefault="00B26588" w:rsidP="00CA3AE5">
            <w:pPr>
              <w:pStyle w:val="Tabellenkopf"/>
            </w:pPr>
            <w:r>
              <w:t>Dars</w:t>
            </w:r>
            <w:r>
              <w:t>tellung</w:t>
            </w:r>
          </w:p>
        </w:tc>
        <w:tc>
          <w:tcPr>
            <w:tcW w:w="5885" w:type="dxa"/>
          </w:tcPr>
          <w:p w14:paraId="1E7B7E6B" w14:textId="77777777" w:rsidR="00CA3AE5" w:rsidRPr="00DD70A1" w:rsidRDefault="00B2658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CA3383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1497F9" w14:textId="77777777" w:rsidR="00CA3AE5" w:rsidRPr="00E37ACC" w:rsidRDefault="00B26588" w:rsidP="00CA3AE5">
            <w:pPr>
              <w:pStyle w:val="Tabellenkopf"/>
            </w:pPr>
            <w:r>
              <w:t>Grafik</w:t>
            </w:r>
          </w:p>
        </w:tc>
        <w:tc>
          <w:tcPr>
            <w:tcW w:w="5885" w:type="dxa"/>
          </w:tcPr>
          <w:p w14:paraId="06170839" w14:textId="77777777" w:rsidR="00CA3AE5" w:rsidRPr="00DD70A1" w:rsidRDefault="00B2658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2C6336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B16B94" w14:textId="77777777" w:rsidR="00CA3AE5" w:rsidRPr="00E37ACC" w:rsidRDefault="00B26588" w:rsidP="00CA3AE5">
            <w:pPr>
              <w:pStyle w:val="Tabellenkopf"/>
            </w:pPr>
            <w:r>
              <w:t>Vergleichbarkeit mit Vorjahresergebnissen</w:t>
            </w:r>
          </w:p>
        </w:tc>
        <w:tc>
          <w:tcPr>
            <w:tcW w:w="5885" w:type="dxa"/>
          </w:tcPr>
          <w:p w14:paraId="1D78EA6E" w14:textId="77777777" w:rsidR="00CA3AE5" w:rsidRDefault="00B26588"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48AE23FF" w14:textId="77777777" w:rsidR="009E1781" w:rsidRDefault="00B26588" w:rsidP="00AA7E2B">
      <w:pPr>
        <w:pStyle w:val="Tabellentext"/>
        <w:spacing w:before="0" w:after="0" w:line="20" w:lineRule="exact"/>
        <w:ind w:left="0" w:right="0"/>
      </w:pPr>
    </w:p>
    <w:p w14:paraId="5BA7CEF8" w14:textId="77777777" w:rsidR="00AA6540" w:rsidRDefault="00AA6540">
      <w:pPr>
        <w:sectPr w:rsidR="00AA6540" w:rsidSect="00AD6E6F">
          <w:pgSz w:w="11906" w:h="16838"/>
          <w:pgMar w:top="1418" w:right="1134" w:bottom="1418" w:left="1701" w:header="454" w:footer="737" w:gutter="0"/>
          <w:cols w:space="708"/>
          <w:docGrid w:linePitch="360"/>
        </w:sectPr>
      </w:pPr>
    </w:p>
    <w:p w14:paraId="4FBBD80F" w14:textId="77777777" w:rsidR="00D40AF7" w:rsidRDefault="00B26588" w:rsidP="00CC206C">
      <w:pPr>
        <w:pStyle w:val="Absatzberschriftebene2nurinNavigation"/>
      </w:pPr>
      <w:r>
        <w:lastRenderedPageBreak/>
        <w:t>Literatur</w:t>
      </w:r>
    </w:p>
    <w:p w14:paraId="745C9ABA" w14:textId="77777777" w:rsidR="00370A14" w:rsidRPr="00370A14" w:rsidRDefault="00B26588" w:rsidP="00B749F9">
      <w:pPr>
        <w:pStyle w:val="Literatur"/>
      </w:pPr>
      <w:r>
        <w:t>AGO [Arbeitsgemeinschaft Gynäkologische Onkologie], Kommission Mamma; Hrsg. (2019): Diagnostik und Therapie von Patientinnen mit primärem und metastasiertem Brustkrebs. Aktualisierung: 18.03.2019. München: AGO. URL: https://www.ago-online.de/fileadmin/down</w:t>
      </w:r>
      <w:r>
        <w:t>loads/leitlinien/mamma/2019-03/DE/Alle_aktuellen_Empfehlungen_2019.pdf (abgerufen am: 05.11.2019).</w:t>
      </w:r>
    </w:p>
    <w:p w14:paraId="1FA8C543" w14:textId="77777777" w:rsidR="00370A14" w:rsidRPr="00370A14" w:rsidRDefault="00B26588" w:rsidP="00B749F9">
      <w:pPr>
        <w:pStyle w:val="Literatur"/>
      </w:pPr>
    </w:p>
    <w:p w14:paraId="28A46033" w14:textId="77777777" w:rsidR="00370A14" w:rsidRPr="00370A14" w:rsidRDefault="00B26588" w:rsidP="00B749F9">
      <w:pPr>
        <w:pStyle w:val="Literatur"/>
      </w:pPr>
      <w:r>
        <w:t xml:space="preserve">AGREE Next Steps Consortium (2017): Appraisal of Guidelines for Research &amp; Evaluation II. AGREE II Instrument. Update: December 2017. AGREE Research Trust. </w:t>
      </w:r>
      <w:r>
        <w:t>URL: https://www.agreetrust.org/wp-content/uploads/2017/12/AGREE-II-Users-Manual-and-23-item-Instrument-2009-Update-2017.pdf (abgerufen am: 10.01.2019).</w:t>
      </w:r>
    </w:p>
    <w:p w14:paraId="450B5B98" w14:textId="77777777" w:rsidR="00370A14" w:rsidRPr="00370A14" w:rsidRDefault="00B26588" w:rsidP="00B749F9">
      <w:pPr>
        <w:pStyle w:val="Literatur"/>
      </w:pPr>
    </w:p>
    <w:p w14:paraId="5FC5B29B" w14:textId="77777777" w:rsidR="00370A14" w:rsidRPr="00370A14" w:rsidRDefault="00B26588" w:rsidP="00B749F9">
      <w:pPr>
        <w:pStyle w:val="Literatur"/>
      </w:pPr>
      <w:r>
        <w:t>Albert, U-S; Arbeitsgruppen Konzertierte Aktion Brustkrebs-Früherkennung in Deutschland; Hrsg. (2008):</w:t>
      </w:r>
      <w:r>
        <w:t xml:space="preserve"> Stufe-3-Leitlinie. Brustkrebs-Früherkennung in Deutschland. 1. Aktualisierung. 20.2.2008. München: W. Zuckschwerdt. ISBN: 978-3-88603-931-9. URL: https://www.senologie.org/fileadmin/media/documents/pdf/Leitlinien%20der%20Deutschen%20Gesellschaft%20f%C3%BC</w:t>
      </w:r>
      <w:r>
        <w:t>r%20Senologie/s3_brustkrebsfrueherkennung_2008.pdf (abgerufen am: 10.01.2019).</w:t>
      </w:r>
    </w:p>
    <w:p w14:paraId="3E61BCB9" w14:textId="77777777" w:rsidR="00370A14" w:rsidRPr="00370A14" w:rsidRDefault="00B26588" w:rsidP="00B749F9">
      <w:pPr>
        <w:pStyle w:val="Literatur"/>
      </w:pPr>
    </w:p>
    <w:p w14:paraId="4691EBEF" w14:textId="77777777" w:rsidR="00370A14" w:rsidRPr="00370A14" w:rsidRDefault="00B26588" w:rsidP="00B749F9">
      <w:pPr>
        <w:pStyle w:val="Literatur"/>
      </w:pPr>
      <w:r>
        <w:t>BÄK [Bundesärztekammer]; KBV [Kassenärztliche Bundesvereinigung]; AWMF [Arbeitsgemeinschaft der Wissenschaftlichen Medizinischen Fachgesellschaften] (2016): Leitliniengrundlage</w:t>
      </w:r>
      <w:r>
        <w:t>n. Programm für Nationale VersorgungsLeitlinien. Zuletzt verändert: 12.09.2016. Berlin: ÄZQ [Ärztliches Zentrum für Qualität in der Medizin]. URL: https://www.leitlinien.de/leitlinien-grundlagen (abgerufen am: 10.01.2019).</w:t>
      </w:r>
    </w:p>
    <w:p w14:paraId="67150AC9" w14:textId="77777777" w:rsidR="00370A14" w:rsidRPr="00370A14" w:rsidRDefault="00B26588" w:rsidP="00B749F9">
      <w:pPr>
        <w:pStyle w:val="Literatur"/>
      </w:pPr>
    </w:p>
    <w:p w14:paraId="2D4BAE7E" w14:textId="77777777" w:rsidR="00370A14" w:rsidRPr="00370A14" w:rsidRDefault="00B26588" w:rsidP="00B749F9">
      <w:pPr>
        <w:pStyle w:val="Literatur"/>
      </w:pPr>
      <w:r>
        <w:t>BÄK [Bundesärztekammer]; KBV [Ka</w:t>
      </w:r>
      <w:r>
        <w:t>ssenärztliche Bundesvereinigung]; AWMF [Arbeitsgemeinschaft der Wissenschaftlichen Medizinischen Fachgesellschaften] (2018): NVL – Nationale Versorgungsleitlinien. Programm für Nationale VersorgungsLeitlinien. Zuletzt verändert: 13.03.2018. Berlin: ÄZQ [Är</w:t>
      </w:r>
      <w:r>
        <w:t>ztliches Zentrum für Qualität in der Medizin]. URL: https://www.leitlinien.de/nvl (abgerufen am: 10.01.2019).</w:t>
      </w:r>
    </w:p>
    <w:p w14:paraId="4B71D9B6" w14:textId="77777777" w:rsidR="00370A14" w:rsidRPr="00370A14" w:rsidRDefault="00B26588" w:rsidP="00B749F9">
      <w:pPr>
        <w:pStyle w:val="Literatur"/>
      </w:pPr>
    </w:p>
    <w:p w14:paraId="69B9EEF6" w14:textId="77777777" w:rsidR="00370A14" w:rsidRPr="00370A14" w:rsidRDefault="00B26588" w:rsidP="00B749F9">
      <w:pPr>
        <w:pStyle w:val="Literatur"/>
      </w:pPr>
      <w:r>
        <w:t>Beckmann, MW; Brucker, C; Hanf, V; Rauh, C; Bani, MR; Knob, S; et al. (2011): Quality Assured Health Care in Certified Breast Centers and Improve</w:t>
      </w:r>
      <w:r>
        <w:t>ment of the Prognosis of Breast Cancer Patients. Oncology Research and Treatment 34(7): 362-367. DOI: 10.1159/000329601.</w:t>
      </w:r>
    </w:p>
    <w:p w14:paraId="1D113706" w14:textId="77777777" w:rsidR="00370A14" w:rsidRPr="00370A14" w:rsidRDefault="00B26588" w:rsidP="00B749F9">
      <w:pPr>
        <w:pStyle w:val="Literatur"/>
      </w:pPr>
    </w:p>
    <w:p w14:paraId="3878AAFC" w14:textId="77777777" w:rsidR="00370A14" w:rsidRPr="00370A14" w:rsidRDefault="00B26588" w:rsidP="00B749F9">
      <w:pPr>
        <w:pStyle w:val="Literatur"/>
      </w:pPr>
      <w:r>
        <w:t>Biganzoli, L; Marotti, L; Hart, CD; Cataliotti, L; Cutuli, B; Kühn, T; et al. (2017): Quality indicators in breast cancer care: An upd</w:t>
      </w:r>
      <w:r>
        <w:t>ate from the EUSOMA working group. EJC – European Journal of Cancer 86: 59-81. DOI: 10.1016/j.ejca.2017.08.017.</w:t>
      </w:r>
    </w:p>
    <w:p w14:paraId="08445C2B" w14:textId="77777777" w:rsidR="00370A14" w:rsidRPr="00370A14" w:rsidRDefault="00B26588" w:rsidP="00B749F9">
      <w:pPr>
        <w:pStyle w:val="Literatur"/>
      </w:pPr>
    </w:p>
    <w:p w14:paraId="41909033" w14:textId="77777777" w:rsidR="00370A14" w:rsidRPr="00370A14" w:rsidRDefault="00B26588" w:rsidP="00B749F9">
      <w:pPr>
        <w:pStyle w:val="Literatur"/>
      </w:pPr>
      <w:r>
        <w:t>BMG [Bundesamt für Gesundheit], Referat 315 "Nicht übertragbare Krankheiten" (2017): Nationaler Krebsplan. Handlungsfelder, Ziele, Umsetzungsempfehlungen und Ergebnisse. Stand: Dezember 2017. Bonn: BMG. URL: https://www.bundesgesundheitsministerium.de/file</w:t>
      </w:r>
      <w:r>
        <w:t>admin/Dateien/5_Publikationen/Praevention/Broschueren/Broschuere_Nationaler_Krebsplan.pdf (abgerufen am: 10.01.2019).</w:t>
      </w:r>
    </w:p>
    <w:p w14:paraId="61F8BF4E" w14:textId="77777777" w:rsidR="00370A14" w:rsidRPr="00370A14" w:rsidRDefault="00B26588" w:rsidP="00B749F9">
      <w:pPr>
        <w:pStyle w:val="Literatur"/>
      </w:pPr>
    </w:p>
    <w:p w14:paraId="1ECFF7D1" w14:textId="77777777" w:rsidR="00370A14" w:rsidRPr="00370A14" w:rsidRDefault="00B26588" w:rsidP="00B749F9">
      <w:pPr>
        <w:pStyle w:val="Literatur"/>
      </w:pPr>
      <w:r>
        <w:t>Brucker, SY; Bamberg, M; Jonat, W; Beckmann, MW; Kämmerle, A; Kreienberg, R; et al. (2009): Certification of breast centres in Germany: p</w:t>
      </w:r>
      <w:r>
        <w:t>roof of concept for a prototypical example of quality assurance in multidisciplinary cancer care. BMC: Cancer 9(1): 228. DOI: 10.1186/1471-2407-9-228.</w:t>
      </w:r>
    </w:p>
    <w:p w14:paraId="2B62D6A8" w14:textId="77777777" w:rsidR="00370A14" w:rsidRPr="00370A14" w:rsidRDefault="00B26588" w:rsidP="00B749F9">
      <w:pPr>
        <w:pStyle w:val="Literatur"/>
      </w:pPr>
    </w:p>
    <w:p w14:paraId="09D1BAAF" w14:textId="77777777" w:rsidR="00370A14" w:rsidRPr="00370A14" w:rsidRDefault="00B26588" w:rsidP="00B749F9">
      <w:pPr>
        <w:pStyle w:val="Literatur"/>
      </w:pPr>
      <w:r>
        <w:t>Cox, M; Kopp, I; König, I; Lelgemann, M; Müller, W; Ollenschläger, G; et al. (2007): Leitlinien-Glossar.</w:t>
      </w:r>
      <w:r>
        <w:t xml:space="preserve"> Begrifflichkeiten und Kommentare zum Programm für Nationale VersorgungsLeitlinien®. Stand: 20.06.2007. (ÄZQ </w:t>
      </w:r>
      <w:r>
        <w:lastRenderedPageBreak/>
        <w:t>Schriftenreihe, Bd. 30). Berlin: AWMF [Arbeitsgemeinschaft der Wissenschaftlichen Medizinischen Fachgesellschaften],</w:t>
      </w:r>
    </w:p>
    <w:p w14:paraId="4DF38245" w14:textId="77777777" w:rsidR="00370A14" w:rsidRPr="00370A14" w:rsidRDefault="00B26588" w:rsidP="00B749F9">
      <w:pPr>
        <w:pStyle w:val="Literatur"/>
      </w:pPr>
    </w:p>
    <w:p w14:paraId="11D981D6" w14:textId="77777777" w:rsidR="00370A14" w:rsidRPr="00370A14" w:rsidRDefault="00B26588" w:rsidP="00B749F9">
      <w:pPr>
        <w:pStyle w:val="Literatur"/>
      </w:pPr>
      <w:r>
        <w:t>ÄZQ [Ärztliches Zentrum für Q</w:t>
      </w:r>
      <w:r>
        <w:t>ualität in der Medizin]. ISBN: 978-3940218-018. URL: https://www.awmf.org/fileadmin/user_upload/Leitlinien/Werkzeuge/ll-glossar.pdf (abgerufen am: 22.01.2019).</w:t>
      </w:r>
    </w:p>
    <w:p w14:paraId="6056B061" w14:textId="77777777" w:rsidR="00370A14" w:rsidRPr="00370A14" w:rsidRDefault="00B26588" w:rsidP="00B749F9">
      <w:pPr>
        <w:pStyle w:val="Literatur"/>
      </w:pPr>
    </w:p>
    <w:p w14:paraId="78B95792" w14:textId="77777777" w:rsidR="00370A14" w:rsidRPr="00370A14" w:rsidRDefault="00B26588" w:rsidP="00B749F9">
      <w:pPr>
        <w:pStyle w:val="Literatur"/>
      </w:pPr>
      <w:r>
        <w:t>DKG [Deutsche Krebsgesellschaft]; DGS [Deutsche Gesellschaft für Senologie] (2019): Erhebungsbo</w:t>
      </w:r>
      <w:r>
        <w:t>gen für Brustkrebszentren der Deutschen Krebsgesellschaft [Auditvorlage 2020]. Version J1. [Stand:] 23.08.2019. Berlin: DKS, DGS. Dokument Nr.: eb_bz-J1_190823. URL: https://www.krebsgesellschaft.de/zertdokumente.html [Brustkrebszentren &gt; Erhebungsbogen Br</w:t>
      </w:r>
      <w:r>
        <w:t>ustkrebszentren Vorschau 2020] (abgerufen am: 22.01.2019).</w:t>
      </w:r>
    </w:p>
    <w:p w14:paraId="7961702D" w14:textId="77777777" w:rsidR="00370A14" w:rsidRPr="00370A14" w:rsidRDefault="00B26588" w:rsidP="00B749F9">
      <w:pPr>
        <w:pStyle w:val="Literatur"/>
      </w:pPr>
    </w:p>
    <w:p w14:paraId="2A195D2B" w14:textId="77777777" w:rsidR="00370A14" w:rsidRPr="00370A14" w:rsidRDefault="00B26588" w:rsidP="00B749F9">
      <w:pPr>
        <w:pStyle w:val="Literatur"/>
      </w:pPr>
      <w:r>
        <w:t>Grilli, R; Minozzi, S; Tinazzi, A; Labianca, R; Sheldon, TA; Liberati, A (1998): Do specialists do it better? The impact of specialization on the processes and outcomes of care for cancer patients</w:t>
      </w:r>
      <w:r>
        <w:t>. Annals of Oncology 9(4): 365-374. DOI: 10.1023/A:1008201331167.</w:t>
      </w:r>
    </w:p>
    <w:p w14:paraId="2A1806FA" w14:textId="77777777" w:rsidR="00370A14" w:rsidRPr="00370A14" w:rsidRDefault="00B26588" w:rsidP="00B749F9">
      <w:pPr>
        <w:pStyle w:val="Literatur"/>
      </w:pPr>
    </w:p>
    <w:p w14:paraId="76D05BD1" w14:textId="77777777" w:rsidR="00370A14" w:rsidRPr="00370A14" w:rsidRDefault="00B26588" w:rsidP="00B749F9">
      <w:pPr>
        <w:pStyle w:val="Literatur"/>
      </w:pPr>
      <w:r>
        <w:t>Jacke, CO; Albert, US; Kalder, M (2015): The adherence paradox: guideline deviations contribute to the increased 5-year survival of breast cancer patients. BMC: Cancer 15(1): 734. DOI: 10.1</w:t>
      </w:r>
      <w:r>
        <w:t>186/s12885-015-1765-0.</w:t>
      </w:r>
    </w:p>
    <w:p w14:paraId="325F4734" w14:textId="77777777" w:rsidR="00370A14" w:rsidRPr="00370A14" w:rsidRDefault="00B26588" w:rsidP="00B749F9">
      <w:pPr>
        <w:pStyle w:val="Literatur"/>
      </w:pPr>
    </w:p>
    <w:p w14:paraId="0C3B6D7C" w14:textId="77777777" w:rsidR="00370A14" w:rsidRPr="00370A14" w:rsidRDefault="00B26588" w:rsidP="00B749F9">
      <w:pPr>
        <w:pStyle w:val="Literatur"/>
      </w:pPr>
      <w:r>
        <w:t>Kesson, EM; Allardice, GM; George, WD; Burns, HJG; Morrison, DS (2012): Effects of multidisciplinary team working on breast cancer survival: retrospective, comparative, interventional cohort study of 13 722 women. BMJ – British Medi</w:t>
      </w:r>
      <w:r>
        <w:t>cal Journal 344: e2718. DOI: 10.1136/bmj.e2718.</w:t>
      </w:r>
    </w:p>
    <w:p w14:paraId="5EE3EE7C" w14:textId="77777777" w:rsidR="00370A14" w:rsidRPr="00370A14" w:rsidRDefault="00B26588" w:rsidP="00B749F9">
      <w:pPr>
        <w:pStyle w:val="Literatur"/>
      </w:pPr>
    </w:p>
    <w:p w14:paraId="6940ECFA" w14:textId="77777777" w:rsidR="00370A14" w:rsidRPr="00370A14" w:rsidRDefault="00B26588" w:rsidP="00B749F9">
      <w:pPr>
        <w:pStyle w:val="Literatur"/>
      </w:pPr>
      <w:r>
        <w:t>Leitlinienprogramm Onkologie der AWMF [Arbeitsgemeinschaft der Wissenschaftlichen Medizinischen Fachgesellschaften], DKG [Deutsche Krebsgesellschaft] und DKH [Deutschen Krebshilfe] (2019): AWMF-Registernumme</w:t>
      </w:r>
      <w:r>
        <w:t>r 032-045OL. S3-Leitlinie: Früherkennung, Diagnostik, Therapie und Nachsorge des Mammakarzinoms. Langversion 4.2. Stand: August 2019. Berlin: AWMF [Arbeitsgemeinschaft der Wissenschaftlichen Medizinischen Fachgesellschaften]. URL: https://www.awmf.org/uplo</w:t>
      </w:r>
      <w:r>
        <w:t>ads/tx_szleitlinien/032-045OLl_S3_Mammakarzinom_2019-08.pdf (abgerufen am: 14.10.2019).</w:t>
      </w:r>
    </w:p>
    <w:p w14:paraId="7AD01C2B" w14:textId="77777777" w:rsidR="00370A14" w:rsidRPr="00370A14" w:rsidRDefault="00B26588" w:rsidP="00B749F9">
      <w:pPr>
        <w:pStyle w:val="Literatur"/>
      </w:pPr>
    </w:p>
    <w:p w14:paraId="1CD5864C" w14:textId="77777777" w:rsidR="00370A14" w:rsidRPr="00370A14" w:rsidRDefault="00B26588" w:rsidP="00B749F9">
      <w:pPr>
        <w:pStyle w:val="Literatur"/>
      </w:pPr>
      <w:r>
        <w:t xml:space="preserve">NHMRC [National Health and Medical Reserach Council] (2001a): Clinical practice guidelines for the management of advanced breast cancer [CP76]. [Stand:] January 2001. </w:t>
      </w:r>
      <w:r>
        <w:t>Canberra, AU-ACT: NHMRC. ISBN: 0642455465 [online]. URL: http://webarchive.nla.gov.au/gov/20170819052948/https://www.nhmrc.gov.au/guidelines-publications/cp76 [Download &lt; Clinical Practice Guidelines for the Management of Advanced Breast Cancer] (abgerufen</w:t>
      </w:r>
      <w:r>
        <w:t xml:space="preserve"> am: 31.01.2019).</w:t>
      </w:r>
    </w:p>
    <w:p w14:paraId="468DE202" w14:textId="77777777" w:rsidR="00370A14" w:rsidRPr="00370A14" w:rsidRDefault="00B26588" w:rsidP="00B749F9">
      <w:pPr>
        <w:pStyle w:val="Literatur"/>
      </w:pPr>
    </w:p>
    <w:p w14:paraId="4C243CBE" w14:textId="77777777" w:rsidR="00370A14" w:rsidRPr="00370A14" w:rsidRDefault="00B26588" w:rsidP="00B749F9">
      <w:pPr>
        <w:pStyle w:val="Literatur"/>
      </w:pPr>
      <w:r>
        <w:t>NHMRC [National Health and Medical Reserach Council] (2001b): Clinical Practice Guidelines for the management of early breast cancer [CP74]. Second edition. [Stand:] August 2001. Canberra, AU-ACT: NHMRC. ISBN: 1864960930 [online]. URL: h</w:t>
      </w:r>
      <w:r>
        <w:t>ttp://webarchive.nla.gov.au/gov/20170819053036/https://www.nhmrc.gov.au/guidelines-publications/cp74 [Download &lt; Clinical Practice Guidelines for the Management of Early Breast Cancer] (abgerufen am: 22.01.2019).</w:t>
      </w:r>
    </w:p>
    <w:p w14:paraId="253B32F2" w14:textId="77777777" w:rsidR="00370A14" w:rsidRPr="00370A14" w:rsidRDefault="00B26588" w:rsidP="00B749F9">
      <w:pPr>
        <w:pStyle w:val="Literatur"/>
      </w:pPr>
    </w:p>
    <w:p w14:paraId="6B1E334C" w14:textId="77777777" w:rsidR="00370A14" w:rsidRPr="00370A14" w:rsidRDefault="00B26588" w:rsidP="00B749F9">
      <w:pPr>
        <w:pStyle w:val="Literatur"/>
      </w:pPr>
      <w:r>
        <w:t>NZGG [New Zealand Guidelines Group] (2009)</w:t>
      </w:r>
      <w:r>
        <w:t>: Management of Early Breast Cancer. Evidence-based Best Practice Guideline [Date of Publication: 02.09.2009]. Wellington, NZ-WGN: NZGG. ISBN: 978-1-877509-17-9. URL: http://www.health.govt.nz/system/files/documents/publications/mgmt-of-early-breast-cancer</w:t>
      </w:r>
      <w:r>
        <w:t>-aug09.pdf (abgerufen am: 10.01.2019).</w:t>
      </w:r>
    </w:p>
    <w:p w14:paraId="00A2CC18" w14:textId="77777777" w:rsidR="00370A14" w:rsidRPr="00370A14" w:rsidRDefault="00B26588" w:rsidP="00B749F9">
      <w:pPr>
        <w:pStyle w:val="Literatur"/>
      </w:pPr>
    </w:p>
    <w:p w14:paraId="007C7456" w14:textId="77777777" w:rsidR="00370A14" w:rsidRPr="00370A14" w:rsidRDefault="00B26588" w:rsidP="00B749F9">
      <w:pPr>
        <w:pStyle w:val="Literatur"/>
      </w:pPr>
      <w:r>
        <w:t>Wilson, ARM; Marotti, L; Bianchi, S; Biganzoli, L; Claassen, S; Decker, T; et al. (2013): The requirements of a specialist Breast Centre. EJC – European Journal of Cancer 49(17): 3579-3587. DOI: 10.1016/j.ejca.2013.0</w:t>
      </w:r>
      <w:r>
        <w:t>7.017.</w:t>
      </w:r>
    </w:p>
    <w:p w14:paraId="4187C2E3" w14:textId="77777777" w:rsidR="00AA6540" w:rsidRDefault="00AA6540">
      <w:pPr>
        <w:sectPr w:rsidR="00AA6540" w:rsidSect="00AA7698">
          <w:headerReference w:type="even" r:id="rId197"/>
          <w:headerReference w:type="default" r:id="rId198"/>
          <w:footerReference w:type="even" r:id="rId199"/>
          <w:footerReference w:type="default" r:id="rId200"/>
          <w:headerReference w:type="first" r:id="rId201"/>
          <w:footerReference w:type="first" r:id="rId202"/>
          <w:pgSz w:w="11906" w:h="16838"/>
          <w:pgMar w:top="1418" w:right="1134" w:bottom="1418" w:left="1701" w:header="454" w:footer="737" w:gutter="0"/>
          <w:cols w:space="708"/>
          <w:docGrid w:linePitch="360"/>
        </w:sectPr>
      </w:pPr>
    </w:p>
    <w:p w14:paraId="104C53EC" w14:textId="77777777" w:rsidR="00D6289D" w:rsidRPr="00D6289D" w:rsidRDefault="00B26588" w:rsidP="00D6289D">
      <w:pPr>
        <w:pStyle w:val="berschrift1ohneGliederung"/>
      </w:pPr>
      <w:bookmarkStart w:id="214" w:name="_Toc38892881"/>
      <w:r w:rsidRPr="00CB49A6">
        <w:lastRenderedPageBreak/>
        <w:t>Anhang</w:t>
      </w:r>
      <w:r>
        <w:t xml:space="preserve"> </w:t>
      </w:r>
      <w:r>
        <w:t>I</w:t>
      </w:r>
      <w:r>
        <w:t xml:space="preserve">: </w:t>
      </w:r>
      <w:r>
        <w:t>Schlüssel (Spezifikation)</w:t>
      </w:r>
      <w:bookmarkEnd w:id="214"/>
    </w:p>
    <w:tbl>
      <w:tblPr>
        <w:tblStyle w:val="IQTIGStandard"/>
        <w:tblW w:w="9700" w:type="dxa"/>
        <w:tblLook w:val="0420" w:firstRow="1" w:lastRow="0" w:firstColumn="0" w:lastColumn="0" w:noHBand="0" w:noVBand="1"/>
      </w:tblPr>
      <w:tblGrid>
        <w:gridCol w:w="1843"/>
        <w:gridCol w:w="7857"/>
      </w:tblGrid>
      <w:tr w:rsidR="00A24410" w:rsidRPr="009E2B0C" w14:paraId="30A13D27" w14:textId="77777777" w:rsidTr="009230A4">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5B3C3A9B" w14:textId="77777777" w:rsidR="00A24410" w:rsidRPr="00FE2FD2" w:rsidRDefault="00B26588" w:rsidP="004A2346">
            <w:pPr>
              <w:pStyle w:val="Tabellenkopf"/>
              <w:rPr>
                <w:color w:val="000000" w:themeColor="text1"/>
              </w:rPr>
            </w:pPr>
            <w:r w:rsidRPr="00FE2FD2">
              <w:rPr>
                <w:color w:val="000000" w:themeColor="text1"/>
              </w:rPr>
              <w:t xml:space="preserve">Schlüssel: </w:t>
            </w:r>
            <w:r>
              <w:rPr>
                <w:color w:val="000000" w:themeColor="text1"/>
              </w:rPr>
              <w:t>ICDO3Mamma</w:t>
            </w:r>
          </w:p>
        </w:tc>
      </w:tr>
      <w:tr w:rsidR="00D72693" w:rsidRPr="00743DF3" w14:paraId="5CF6D89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4B3C9C6" w14:textId="77777777" w:rsidR="00D72693" w:rsidRPr="00743DF3" w:rsidRDefault="00B26588" w:rsidP="000D33A4">
            <w:pPr>
              <w:pStyle w:val="Tabellentext"/>
              <w:tabs>
                <w:tab w:val="left" w:pos="1110"/>
              </w:tabs>
            </w:pPr>
            <w:r>
              <w:t>8010/3</w:t>
            </w:r>
            <w:r>
              <w:tab/>
            </w:r>
          </w:p>
        </w:tc>
        <w:tc>
          <w:tcPr>
            <w:tcW w:w="7857" w:type="dxa"/>
          </w:tcPr>
          <w:p w14:paraId="70508B24" w14:textId="77777777" w:rsidR="00D72693" w:rsidRPr="00743DF3" w:rsidRDefault="00B26588" w:rsidP="004A2346">
            <w:pPr>
              <w:pStyle w:val="Tabellentext"/>
            </w:pPr>
            <w:r>
              <w:t>Karzinom o.n.A.</w:t>
            </w:r>
          </w:p>
        </w:tc>
      </w:tr>
      <w:tr w:rsidR="00D72693" w:rsidRPr="00743DF3" w14:paraId="7C757B4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4E00415" w14:textId="77777777" w:rsidR="00D72693" w:rsidRPr="00743DF3" w:rsidRDefault="00B26588" w:rsidP="000D33A4">
            <w:pPr>
              <w:pStyle w:val="Tabellentext"/>
              <w:tabs>
                <w:tab w:val="left" w:pos="1110"/>
              </w:tabs>
            </w:pPr>
            <w:r>
              <w:t>8010/6</w:t>
            </w:r>
            <w:r>
              <w:tab/>
            </w:r>
          </w:p>
        </w:tc>
        <w:tc>
          <w:tcPr>
            <w:tcW w:w="7857" w:type="dxa"/>
          </w:tcPr>
          <w:p w14:paraId="21094A56" w14:textId="77777777" w:rsidR="00D72693" w:rsidRPr="00743DF3" w:rsidRDefault="00B26588" w:rsidP="004A2346">
            <w:pPr>
              <w:pStyle w:val="Tabellentext"/>
            </w:pPr>
            <w:r>
              <w:t>Karzinom, Metastase o.n.A.</w:t>
            </w:r>
          </w:p>
        </w:tc>
      </w:tr>
      <w:tr w:rsidR="00D72693" w:rsidRPr="00743DF3" w14:paraId="1A92FE1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206B81E" w14:textId="77777777" w:rsidR="00D72693" w:rsidRPr="00743DF3" w:rsidRDefault="00B26588" w:rsidP="000D33A4">
            <w:pPr>
              <w:pStyle w:val="Tabellentext"/>
              <w:tabs>
                <w:tab w:val="left" w:pos="1110"/>
              </w:tabs>
            </w:pPr>
            <w:r>
              <w:t>8013/3</w:t>
            </w:r>
            <w:r>
              <w:tab/>
            </w:r>
          </w:p>
        </w:tc>
        <w:tc>
          <w:tcPr>
            <w:tcW w:w="7857" w:type="dxa"/>
          </w:tcPr>
          <w:p w14:paraId="16D23DA1" w14:textId="77777777" w:rsidR="00D72693" w:rsidRPr="00743DF3" w:rsidRDefault="00B26588" w:rsidP="004A2346">
            <w:pPr>
              <w:pStyle w:val="Tabellentext"/>
            </w:pPr>
            <w:r>
              <w:t>Großzelliges neuroendokrines Karzinom</w:t>
            </w:r>
          </w:p>
        </w:tc>
      </w:tr>
      <w:tr w:rsidR="00D72693" w:rsidRPr="00743DF3" w14:paraId="75BAD77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42A7F77" w14:textId="77777777" w:rsidR="00D72693" w:rsidRPr="00743DF3" w:rsidRDefault="00B26588" w:rsidP="000D33A4">
            <w:pPr>
              <w:pStyle w:val="Tabellentext"/>
              <w:tabs>
                <w:tab w:val="left" w:pos="1110"/>
              </w:tabs>
            </w:pPr>
            <w:r>
              <w:t>8013/6</w:t>
            </w:r>
            <w:r>
              <w:tab/>
            </w:r>
          </w:p>
        </w:tc>
        <w:tc>
          <w:tcPr>
            <w:tcW w:w="7857" w:type="dxa"/>
          </w:tcPr>
          <w:p w14:paraId="3D68BA2B" w14:textId="77777777" w:rsidR="00D72693" w:rsidRPr="00743DF3" w:rsidRDefault="00B26588" w:rsidP="004A2346">
            <w:pPr>
              <w:pStyle w:val="Tabellentext"/>
            </w:pPr>
            <w:r>
              <w:t>Großzelliges neuroendokrines Karzinom, Metastase</w:t>
            </w:r>
          </w:p>
        </w:tc>
      </w:tr>
      <w:tr w:rsidR="00D72693" w:rsidRPr="00743DF3" w14:paraId="28466E6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BE8D3E3" w14:textId="77777777" w:rsidR="00D72693" w:rsidRPr="00743DF3" w:rsidRDefault="00B26588" w:rsidP="000D33A4">
            <w:pPr>
              <w:pStyle w:val="Tabellentext"/>
              <w:tabs>
                <w:tab w:val="left" w:pos="1110"/>
              </w:tabs>
            </w:pPr>
            <w:r>
              <w:t>8013/9</w:t>
            </w:r>
            <w:r>
              <w:tab/>
            </w:r>
          </w:p>
        </w:tc>
        <w:tc>
          <w:tcPr>
            <w:tcW w:w="7857" w:type="dxa"/>
          </w:tcPr>
          <w:p w14:paraId="4E15756B" w14:textId="77777777" w:rsidR="00D72693" w:rsidRPr="00743DF3" w:rsidRDefault="00B26588" w:rsidP="004A2346">
            <w:pPr>
              <w:pStyle w:val="Tabellentext"/>
            </w:pPr>
            <w:r>
              <w:t>Großzelliges neuroendokrines Karzinom, unbestimmt ob Primärtumor oder Metastase</w:t>
            </w:r>
          </w:p>
        </w:tc>
      </w:tr>
      <w:tr w:rsidR="00D72693" w:rsidRPr="00743DF3" w14:paraId="2C162B2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1071C4C" w14:textId="77777777" w:rsidR="00D72693" w:rsidRPr="00743DF3" w:rsidRDefault="00B26588" w:rsidP="000D33A4">
            <w:pPr>
              <w:pStyle w:val="Tabellentext"/>
              <w:tabs>
                <w:tab w:val="left" w:pos="1110"/>
              </w:tabs>
            </w:pPr>
            <w:r>
              <w:t>8022/3</w:t>
            </w:r>
            <w:r>
              <w:tab/>
            </w:r>
          </w:p>
        </w:tc>
        <w:tc>
          <w:tcPr>
            <w:tcW w:w="7857" w:type="dxa"/>
          </w:tcPr>
          <w:p w14:paraId="78D55B22" w14:textId="77777777" w:rsidR="00D72693" w:rsidRPr="00743DF3" w:rsidRDefault="00B26588" w:rsidP="004A2346">
            <w:pPr>
              <w:pStyle w:val="Tabellentext"/>
            </w:pPr>
            <w:r>
              <w:t>Pleomorphes Karzinom</w:t>
            </w:r>
          </w:p>
        </w:tc>
      </w:tr>
      <w:tr w:rsidR="00D72693" w:rsidRPr="00743DF3" w14:paraId="502264F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9823E1F" w14:textId="77777777" w:rsidR="00D72693" w:rsidRPr="00743DF3" w:rsidRDefault="00B26588" w:rsidP="000D33A4">
            <w:pPr>
              <w:pStyle w:val="Tabellentext"/>
              <w:tabs>
                <w:tab w:val="left" w:pos="1110"/>
              </w:tabs>
            </w:pPr>
            <w:r>
              <w:t>8022/6</w:t>
            </w:r>
            <w:r>
              <w:tab/>
            </w:r>
          </w:p>
        </w:tc>
        <w:tc>
          <w:tcPr>
            <w:tcW w:w="7857" w:type="dxa"/>
          </w:tcPr>
          <w:p w14:paraId="44962BFD" w14:textId="77777777" w:rsidR="00D72693" w:rsidRPr="00743DF3" w:rsidRDefault="00B26588" w:rsidP="004A2346">
            <w:pPr>
              <w:pStyle w:val="Tabellentext"/>
            </w:pPr>
            <w:r>
              <w:t>Pleomorphes Karzinom, Metastase</w:t>
            </w:r>
          </w:p>
        </w:tc>
      </w:tr>
      <w:tr w:rsidR="00D72693" w:rsidRPr="00743DF3" w14:paraId="0B308F7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2896D8B" w14:textId="77777777" w:rsidR="00D72693" w:rsidRPr="00743DF3" w:rsidRDefault="00B26588" w:rsidP="000D33A4">
            <w:pPr>
              <w:pStyle w:val="Tabellentext"/>
              <w:tabs>
                <w:tab w:val="left" w:pos="1110"/>
              </w:tabs>
            </w:pPr>
            <w:r>
              <w:t>8022/9</w:t>
            </w:r>
            <w:r>
              <w:tab/>
            </w:r>
          </w:p>
        </w:tc>
        <w:tc>
          <w:tcPr>
            <w:tcW w:w="7857" w:type="dxa"/>
          </w:tcPr>
          <w:p w14:paraId="7D3C3E57" w14:textId="77777777" w:rsidR="00D72693" w:rsidRPr="00743DF3" w:rsidRDefault="00B26588" w:rsidP="004A2346">
            <w:pPr>
              <w:pStyle w:val="Tabellentext"/>
            </w:pPr>
            <w:r>
              <w:t>Pleomorphes Karzinom, unbestimmt ob Pr</w:t>
            </w:r>
            <w:r>
              <w:t>imärtumor oder Metastase</w:t>
            </w:r>
          </w:p>
        </w:tc>
      </w:tr>
      <w:tr w:rsidR="00D72693" w:rsidRPr="00743DF3" w14:paraId="0626056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0FB6AAA" w14:textId="77777777" w:rsidR="00D72693" w:rsidRPr="00743DF3" w:rsidRDefault="00B26588" w:rsidP="000D33A4">
            <w:pPr>
              <w:pStyle w:val="Tabellentext"/>
              <w:tabs>
                <w:tab w:val="left" w:pos="1110"/>
              </w:tabs>
            </w:pPr>
            <w:r>
              <w:t>8032/3</w:t>
            </w:r>
            <w:r>
              <w:tab/>
            </w:r>
          </w:p>
        </w:tc>
        <w:tc>
          <w:tcPr>
            <w:tcW w:w="7857" w:type="dxa"/>
          </w:tcPr>
          <w:p w14:paraId="2837F7B1" w14:textId="77777777" w:rsidR="00D72693" w:rsidRPr="00743DF3" w:rsidRDefault="00B26588" w:rsidP="004A2346">
            <w:pPr>
              <w:pStyle w:val="Tabellentext"/>
            </w:pPr>
            <w:r>
              <w:t>Spindelzellkarzinom o.n.A.</w:t>
            </w:r>
          </w:p>
        </w:tc>
      </w:tr>
      <w:tr w:rsidR="00D72693" w:rsidRPr="00743DF3" w14:paraId="0C59089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BAA6B40" w14:textId="77777777" w:rsidR="00D72693" w:rsidRPr="00743DF3" w:rsidRDefault="00B26588" w:rsidP="000D33A4">
            <w:pPr>
              <w:pStyle w:val="Tabellentext"/>
              <w:tabs>
                <w:tab w:val="left" w:pos="1110"/>
              </w:tabs>
            </w:pPr>
            <w:r>
              <w:t>8035/3</w:t>
            </w:r>
            <w:r>
              <w:tab/>
            </w:r>
          </w:p>
        </w:tc>
        <w:tc>
          <w:tcPr>
            <w:tcW w:w="7857" w:type="dxa"/>
          </w:tcPr>
          <w:p w14:paraId="53E17BD9" w14:textId="77777777" w:rsidR="00D72693" w:rsidRPr="00743DF3" w:rsidRDefault="00B26588" w:rsidP="004A2346">
            <w:pPr>
              <w:pStyle w:val="Tabellentext"/>
            </w:pPr>
            <w:r>
              <w:t>Karzinom mit osteoklastenähnlichen Riesenzellen</w:t>
            </w:r>
          </w:p>
        </w:tc>
      </w:tr>
      <w:tr w:rsidR="00D72693" w:rsidRPr="00743DF3" w14:paraId="1B17922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EAAD9F3" w14:textId="77777777" w:rsidR="00D72693" w:rsidRPr="00743DF3" w:rsidRDefault="00B26588" w:rsidP="000D33A4">
            <w:pPr>
              <w:pStyle w:val="Tabellentext"/>
              <w:tabs>
                <w:tab w:val="left" w:pos="1110"/>
              </w:tabs>
            </w:pPr>
            <w:r>
              <w:t>8035/6</w:t>
            </w:r>
            <w:r>
              <w:tab/>
            </w:r>
          </w:p>
        </w:tc>
        <w:tc>
          <w:tcPr>
            <w:tcW w:w="7857" w:type="dxa"/>
          </w:tcPr>
          <w:p w14:paraId="0B78245C" w14:textId="77777777" w:rsidR="00D72693" w:rsidRPr="00743DF3" w:rsidRDefault="00B26588" w:rsidP="004A2346">
            <w:pPr>
              <w:pStyle w:val="Tabellentext"/>
            </w:pPr>
            <w:r>
              <w:t>Karzinom mit osteoklastenähnlichen Riesenzellen, Metastase</w:t>
            </w:r>
          </w:p>
        </w:tc>
      </w:tr>
      <w:tr w:rsidR="00D72693" w:rsidRPr="00743DF3" w14:paraId="347A13B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24F7706" w14:textId="77777777" w:rsidR="00D72693" w:rsidRPr="00743DF3" w:rsidRDefault="00B26588" w:rsidP="000D33A4">
            <w:pPr>
              <w:pStyle w:val="Tabellentext"/>
              <w:tabs>
                <w:tab w:val="left" w:pos="1110"/>
              </w:tabs>
            </w:pPr>
            <w:r>
              <w:t>8035/9</w:t>
            </w:r>
            <w:r>
              <w:tab/>
            </w:r>
          </w:p>
        </w:tc>
        <w:tc>
          <w:tcPr>
            <w:tcW w:w="7857" w:type="dxa"/>
          </w:tcPr>
          <w:p w14:paraId="6D962799" w14:textId="77777777" w:rsidR="00D72693" w:rsidRPr="00743DF3" w:rsidRDefault="00B26588" w:rsidP="004A2346">
            <w:pPr>
              <w:pStyle w:val="Tabellentext"/>
            </w:pPr>
            <w:r>
              <w:t>Karzinom mit osteoklastenähnlichen Riesenzellen, unbestimmt ob Primärtumor oder Metastase</w:t>
            </w:r>
          </w:p>
        </w:tc>
      </w:tr>
      <w:tr w:rsidR="00D72693" w:rsidRPr="00743DF3" w14:paraId="2798DBA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A52318F" w14:textId="77777777" w:rsidR="00D72693" w:rsidRPr="00743DF3" w:rsidRDefault="00B26588" w:rsidP="000D33A4">
            <w:pPr>
              <w:pStyle w:val="Tabellentext"/>
              <w:tabs>
                <w:tab w:val="left" w:pos="1110"/>
              </w:tabs>
            </w:pPr>
            <w:r>
              <w:t>8041/3</w:t>
            </w:r>
            <w:r>
              <w:tab/>
            </w:r>
          </w:p>
        </w:tc>
        <w:tc>
          <w:tcPr>
            <w:tcW w:w="7857" w:type="dxa"/>
          </w:tcPr>
          <w:p w14:paraId="4E4426FF" w14:textId="77777777" w:rsidR="00D72693" w:rsidRPr="00743DF3" w:rsidRDefault="00B26588" w:rsidP="004A2346">
            <w:pPr>
              <w:pStyle w:val="Tabellentext"/>
            </w:pPr>
            <w:r>
              <w:t>Kleinzelliges Karzinom o.n.A.</w:t>
            </w:r>
          </w:p>
        </w:tc>
      </w:tr>
      <w:tr w:rsidR="00D72693" w:rsidRPr="00743DF3" w14:paraId="2332FC4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E2E84E8" w14:textId="77777777" w:rsidR="00D72693" w:rsidRPr="00743DF3" w:rsidRDefault="00B26588" w:rsidP="000D33A4">
            <w:pPr>
              <w:pStyle w:val="Tabellentext"/>
              <w:tabs>
                <w:tab w:val="left" w:pos="1110"/>
              </w:tabs>
            </w:pPr>
            <w:r>
              <w:t>8041/6</w:t>
            </w:r>
            <w:r>
              <w:tab/>
            </w:r>
          </w:p>
        </w:tc>
        <w:tc>
          <w:tcPr>
            <w:tcW w:w="7857" w:type="dxa"/>
          </w:tcPr>
          <w:p w14:paraId="49AD94D1" w14:textId="77777777" w:rsidR="00D72693" w:rsidRPr="00743DF3" w:rsidRDefault="00B26588" w:rsidP="004A2346">
            <w:pPr>
              <w:pStyle w:val="Tabellentext"/>
            </w:pPr>
            <w:r>
              <w:t>Kleinzelliges Karzinom o.n.A., Metastase</w:t>
            </w:r>
          </w:p>
        </w:tc>
      </w:tr>
      <w:tr w:rsidR="00D72693" w:rsidRPr="00743DF3" w14:paraId="46D15C4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6050E46" w14:textId="77777777" w:rsidR="00D72693" w:rsidRPr="00743DF3" w:rsidRDefault="00B26588" w:rsidP="000D33A4">
            <w:pPr>
              <w:pStyle w:val="Tabellentext"/>
              <w:tabs>
                <w:tab w:val="left" w:pos="1110"/>
              </w:tabs>
            </w:pPr>
            <w:r>
              <w:t>8041/9</w:t>
            </w:r>
            <w:r>
              <w:tab/>
            </w:r>
          </w:p>
        </w:tc>
        <w:tc>
          <w:tcPr>
            <w:tcW w:w="7857" w:type="dxa"/>
          </w:tcPr>
          <w:p w14:paraId="3B019581" w14:textId="77777777" w:rsidR="00D72693" w:rsidRPr="00743DF3" w:rsidRDefault="00B26588" w:rsidP="004A2346">
            <w:pPr>
              <w:pStyle w:val="Tabellentext"/>
            </w:pPr>
            <w:r>
              <w:t>Kleinzelliges Karzinom o.n.A., unbestimmt ob Primärtumor oder Metastase</w:t>
            </w:r>
          </w:p>
        </w:tc>
      </w:tr>
      <w:tr w:rsidR="00D72693" w:rsidRPr="00743DF3" w14:paraId="09F90C2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8CE6855" w14:textId="77777777" w:rsidR="00D72693" w:rsidRPr="00743DF3" w:rsidRDefault="00B26588" w:rsidP="000D33A4">
            <w:pPr>
              <w:pStyle w:val="Tabellentext"/>
              <w:tabs>
                <w:tab w:val="left" w:pos="1110"/>
              </w:tabs>
            </w:pPr>
            <w:r>
              <w:t>8070/3</w:t>
            </w:r>
            <w:r>
              <w:tab/>
            </w:r>
          </w:p>
        </w:tc>
        <w:tc>
          <w:tcPr>
            <w:tcW w:w="7857" w:type="dxa"/>
          </w:tcPr>
          <w:p w14:paraId="518582D5" w14:textId="77777777" w:rsidR="00D72693" w:rsidRPr="00743DF3" w:rsidRDefault="00B26588" w:rsidP="004A2346">
            <w:pPr>
              <w:pStyle w:val="Tabellentext"/>
            </w:pPr>
            <w:r>
              <w:t>Plattenepithelkarzinom o.n.A.</w:t>
            </w:r>
          </w:p>
        </w:tc>
      </w:tr>
      <w:tr w:rsidR="00D72693" w:rsidRPr="00743DF3" w14:paraId="45282AC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25522A5" w14:textId="77777777" w:rsidR="00D72693" w:rsidRPr="00743DF3" w:rsidRDefault="00B26588" w:rsidP="000D33A4">
            <w:pPr>
              <w:pStyle w:val="Tabellentext"/>
              <w:tabs>
                <w:tab w:val="left" w:pos="1110"/>
              </w:tabs>
            </w:pPr>
            <w:r>
              <w:t>8070/6</w:t>
            </w:r>
            <w:r>
              <w:tab/>
            </w:r>
          </w:p>
        </w:tc>
        <w:tc>
          <w:tcPr>
            <w:tcW w:w="7857" w:type="dxa"/>
          </w:tcPr>
          <w:p w14:paraId="071ED6EE" w14:textId="77777777" w:rsidR="00D72693" w:rsidRPr="00743DF3" w:rsidRDefault="00B26588" w:rsidP="004A2346">
            <w:pPr>
              <w:pStyle w:val="Tabellentext"/>
            </w:pPr>
            <w:r>
              <w:t>Plattenepithelkarzinom-Metastase o.n.A.</w:t>
            </w:r>
          </w:p>
        </w:tc>
      </w:tr>
      <w:tr w:rsidR="00D72693" w:rsidRPr="00743DF3" w14:paraId="599F4F6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0FDBE41" w14:textId="77777777" w:rsidR="00D72693" w:rsidRPr="00743DF3" w:rsidRDefault="00B26588" w:rsidP="000D33A4">
            <w:pPr>
              <w:pStyle w:val="Tabellentext"/>
              <w:tabs>
                <w:tab w:val="left" w:pos="1110"/>
              </w:tabs>
            </w:pPr>
            <w:r>
              <w:t>8070/9</w:t>
            </w:r>
            <w:r>
              <w:tab/>
            </w:r>
          </w:p>
        </w:tc>
        <w:tc>
          <w:tcPr>
            <w:tcW w:w="7857" w:type="dxa"/>
          </w:tcPr>
          <w:p w14:paraId="117892AA" w14:textId="77777777" w:rsidR="00D72693" w:rsidRPr="00743DF3" w:rsidRDefault="00B26588" w:rsidP="004A2346">
            <w:pPr>
              <w:pStyle w:val="Tabellentext"/>
            </w:pPr>
            <w:r>
              <w:t>Plattenepithelkarzinom o.n.A., unbestimmt ob Primärtumor oder Metastase</w:t>
            </w:r>
          </w:p>
        </w:tc>
      </w:tr>
      <w:tr w:rsidR="00D72693" w:rsidRPr="00743DF3" w14:paraId="792D614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FB740B2" w14:textId="77777777" w:rsidR="00D72693" w:rsidRPr="00743DF3" w:rsidRDefault="00B26588" w:rsidP="000D33A4">
            <w:pPr>
              <w:pStyle w:val="Tabellentext"/>
              <w:tabs>
                <w:tab w:val="left" w:pos="1110"/>
              </w:tabs>
            </w:pPr>
            <w:r>
              <w:t>8140/6</w:t>
            </w:r>
            <w:r>
              <w:tab/>
            </w:r>
          </w:p>
        </w:tc>
        <w:tc>
          <w:tcPr>
            <w:tcW w:w="7857" w:type="dxa"/>
          </w:tcPr>
          <w:p w14:paraId="4439D1AB" w14:textId="77777777" w:rsidR="00D72693" w:rsidRPr="00743DF3" w:rsidRDefault="00B26588" w:rsidP="004A2346">
            <w:pPr>
              <w:pStyle w:val="Tabellentext"/>
            </w:pPr>
            <w:r>
              <w:t>Adenokarzinom-Metastase o.n.A.</w:t>
            </w:r>
          </w:p>
        </w:tc>
      </w:tr>
      <w:tr w:rsidR="00D72693" w:rsidRPr="00743DF3" w14:paraId="16A05EB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CF946DE" w14:textId="77777777" w:rsidR="00D72693" w:rsidRPr="00743DF3" w:rsidRDefault="00B26588" w:rsidP="000D33A4">
            <w:pPr>
              <w:pStyle w:val="Tabellentext"/>
              <w:tabs>
                <w:tab w:val="left" w:pos="1110"/>
              </w:tabs>
            </w:pPr>
            <w:r>
              <w:t>8140/9</w:t>
            </w:r>
            <w:r>
              <w:tab/>
            </w:r>
          </w:p>
        </w:tc>
        <w:tc>
          <w:tcPr>
            <w:tcW w:w="7857" w:type="dxa"/>
          </w:tcPr>
          <w:p w14:paraId="6220927B" w14:textId="77777777" w:rsidR="00D72693" w:rsidRPr="00743DF3" w:rsidRDefault="00B26588" w:rsidP="004A2346">
            <w:pPr>
              <w:pStyle w:val="Tabellentext"/>
            </w:pPr>
            <w:r>
              <w:t>Adenokarzinom o.n.A., unbestimmt ob Primärtumor oder Metastase</w:t>
            </w:r>
          </w:p>
        </w:tc>
      </w:tr>
      <w:tr w:rsidR="00D72693" w:rsidRPr="00743DF3" w14:paraId="6DD0994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15F3B46" w14:textId="77777777" w:rsidR="00D72693" w:rsidRPr="00743DF3" w:rsidRDefault="00B26588" w:rsidP="000D33A4">
            <w:pPr>
              <w:pStyle w:val="Tabellentext"/>
              <w:tabs>
                <w:tab w:val="left" w:pos="1110"/>
              </w:tabs>
            </w:pPr>
            <w:r>
              <w:t>8200/3</w:t>
            </w:r>
            <w:r>
              <w:tab/>
            </w:r>
          </w:p>
        </w:tc>
        <w:tc>
          <w:tcPr>
            <w:tcW w:w="7857" w:type="dxa"/>
          </w:tcPr>
          <w:p w14:paraId="5D71B243" w14:textId="77777777" w:rsidR="00D72693" w:rsidRPr="00743DF3" w:rsidRDefault="00B26588" w:rsidP="004A2346">
            <w:pPr>
              <w:pStyle w:val="Tabellentext"/>
            </w:pPr>
            <w:r>
              <w:t>Adenoid-zystisches Karzinom</w:t>
            </w:r>
          </w:p>
        </w:tc>
      </w:tr>
      <w:tr w:rsidR="00D72693" w:rsidRPr="00743DF3" w14:paraId="2A62105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694B93D" w14:textId="77777777" w:rsidR="00D72693" w:rsidRPr="00743DF3" w:rsidRDefault="00B26588" w:rsidP="000D33A4">
            <w:pPr>
              <w:pStyle w:val="Tabellentext"/>
              <w:tabs>
                <w:tab w:val="left" w:pos="1110"/>
              </w:tabs>
            </w:pPr>
            <w:r>
              <w:t>8200/6</w:t>
            </w:r>
            <w:r>
              <w:tab/>
            </w:r>
          </w:p>
        </w:tc>
        <w:tc>
          <w:tcPr>
            <w:tcW w:w="7857" w:type="dxa"/>
          </w:tcPr>
          <w:p w14:paraId="42935CF6" w14:textId="77777777" w:rsidR="00D72693" w:rsidRPr="00743DF3" w:rsidRDefault="00B26588" w:rsidP="004A2346">
            <w:pPr>
              <w:pStyle w:val="Tabellentext"/>
            </w:pPr>
            <w:r>
              <w:t>Adenoid-zystisches Karzinom, Metastase</w:t>
            </w:r>
          </w:p>
        </w:tc>
      </w:tr>
      <w:tr w:rsidR="00D72693" w:rsidRPr="00743DF3" w14:paraId="1729608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F191A85" w14:textId="77777777" w:rsidR="00D72693" w:rsidRPr="00743DF3" w:rsidRDefault="00B26588" w:rsidP="000D33A4">
            <w:pPr>
              <w:pStyle w:val="Tabellentext"/>
              <w:tabs>
                <w:tab w:val="left" w:pos="1110"/>
              </w:tabs>
            </w:pPr>
            <w:r>
              <w:t>8200/9</w:t>
            </w:r>
            <w:r>
              <w:tab/>
            </w:r>
          </w:p>
        </w:tc>
        <w:tc>
          <w:tcPr>
            <w:tcW w:w="7857" w:type="dxa"/>
          </w:tcPr>
          <w:p w14:paraId="511B160A" w14:textId="77777777" w:rsidR="00D72693" w:rsidRPr="00743DF3" w:rsidRDefault="00B26588" w:rsidP="004A2346">
            <w:pPr>
              <w:pStyle w:val="Tabellentext"/>
            </w:pPr>
            <w:r>
              <w:t>Adenoid-zystisches Karzinom, unbestimmt ob Primärtumor oder</w:t>
            </w:r>
            <w:r>
              <w:t xml:space="preserve"> Metastase</w:t>
            </w:r>
          </w:p>
        </w:tc>
      </w:tr>
      <w:tr w:rsidR="00D72693" w:rsidRPr="00743DF3" w14:paraId="6A1F617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9695EFB" w14:textId="77777777" w:rsidR="00D72693" w:rsidRPr="00743DF3" w:rsidRDefault="00B26588" w:rsidP="000D33A4">
            <w:pPr>
              <w:pStyle w:val="Tabellentext"/>
              <w:tabs>
                <w:tab w:val="left" w:pos="1110"/>
              </w:tabs>
            </w:pPr>
            <w:r>
              <w:t>8201/3</w:t>
            </w:r>
            <w:r>
              <w:tab/>
            </w:r>
          </w:p>
        </w:tc>
        <w:tc>
          <w:tcPr>
            <w:tcW w:w="7857" w:type="dxa"/>
          </w:tcPr>
          <w:p w14:paraId="4A6D9CA6" w14:textId="77777777" w:rsidR="00D72693" w:rsidRPr="00743DF3" w:rsidRDefault="00B26588" w:rsidP="004A2346">
            <w:pPr>
              <w:pStyle w:val="Tabellentext"/>
            </w:pPr>
            <w:r>
              <w:t>Kribriformes Karzinom o.n.A.</w:t>
            </w:r>
          </w:p>
        </w:tc>
      </w:tr>
      <w:tr w:rsidR="00D72693" w:rsidRPr="00743DF3" w14:paraId="109AB5C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0EC3321" w14:textId="77777777" w:rsidR="00D72693" w:rsidRPr="00743DF3" w:rsidRDefault="00B26588" w:rsidP="000D33A4">
            <w:pPr>
              <w:pStyle w:val="Tabellentext"/>
              <w:tabs>
                <w:tab w:val="left" w:pos="1110"/>
              </w:tabs>
            </w:pPr>
            <w:r>
              <w:t>8201/6</w:t>
            </w:r>
            <w:r>
              <w:tab/>
            </w:r>
          </w:p>
        </w:tc>
        <w:tc>
          <w:tcPr>
            <w:tcW w:w="7857" w:type="dxa"/>
          </w:tcPr>
          <w:p w14:paraId="10726BB5" w14:textId="77777777" w:rsidR="00D72693" w:rsidRPr="00743DF3" w:rsidRDefault="00B26588" w:rsidP="004A2346">
            <w:pPr>
              <w:pStyle w:val="Tabellentext"/>
            </w:pPr>
            <w:r>
              <w:t>Kribriformes Karzinom o.n.A., Metastase</w:t>
            </w:r>
          </w:p>
        </w:tc>
      </w:tr>
      <w:tr w:rsidR="00D72693" w:rsidRPr="00743DF3" w14:paraId="4A14884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A3B6D08" w14:textId="77777777" w:rsidR="00D72693" w:rsidRPr="00743DF3" w:rsidRDefault="00B26588" w:rsidP="000D33A4">
            <w:pPr>
              <w:pStyle w:val="Tabellentext"/>
              <w:tabs>
                <w:tab w:val="left" w:pos="1110"/>
              </w:tabs>
            </w:pPr>
            <w:r>
              <w:t>8201/9</w:t>
            </w:r>
            <w:r>
              <w:tab/>
            </w:r>
          </w:p>
        </w:tc>
        <w:tc>
          <w:tcPr>
            <w:tcW w:w="7857" w:type="dxa"/>
          </w:tcPr>
          <w:p w14:paraId="74D27D0E" w14:textId="77777777" w:rsidR="00D72693" w:rsidRPr="00743DF3" w:rsidRDefault="00B26588" w:rsidP="004A2346">
            <w:pPr>
              <w:pStyle w:val="Tabellentext"/>
            </w:pPr>
            <w:r>
              <w:t>Kribriformes Karzinom o.n.A., unbestimmt ob Primärtumor oder Metastase</w:t>
            </w:r>
          </w:p>
        </w:tc>
      </w:tr>
      <w:tr w:rsidR="00D72693" w:rsidRPr="00743DF3" w14:paraId="1F7B112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0BD1849" w14:textId="77777777" w:rsidR="00D72693" w:rsidRPr="00743DF3" w:rsidRDefault="00B26588" w:rsidP="000D33A4">
            <w:pPr>
              <w:pStyle w:val="Tabellentext"/>
              <w:tabs>
                <w:tab w:val="left" w:pos="1110"/>
              </w:tabs>
            </w:pPr>
            <w:r>
              <w:t>8211/3</w:t>
            </w:r>
            <w:r>
              <w:tab/>
            </w:r>
          </w:p>
        </w:tc>
        <w:tc>
          <w:tcPr>
            <w:tcW w:w="7857" w:type="dxa"/>
          </w:tcPr>
          <w:p w14:paraId="41597219" w14:textId="77777777" w:rsidR="00D72693" w:rsidRPr="00743DF3" w:rsidRDefault="00B26588" w:rsidP="004A2346">
            <w:pPr>
              <w:pStyle w:val="Tabellentext"/>
            </w:pPr>
            <w:r>
              <w:t>Tubuläres Adenokarzinom</w:t>
            </w:r>
          </w:p>
        </w:tc>
      </w:tr>
      <w:tr w:rsidR="00D72693" w:rsidRPr="00743DF3" w14:paraId="790430B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F4E10D5" w14:textId="77777777" w:rsidR="00D72693" w:rsidRPr="00743DF3" w:rsidRDefault="00B26588" w:rsidP="000D33A4">
            <w:pPr>
              <w:pStyle w:val="Tabellentext"/>
              <w:tabs>
                <w:tab w:val="left" w:pos="1110"/>
              </w:tabs>
            </w:pPr>
            <w:r>
              <w:t>8211/6</w:t>
            </w:r>
            <w:r>
              <w:tab/>
            </w:r>
          </w:p>
        </w:tc>
        <w:tc>
          <w:tcPr>
            <w:tcW w:w="7857" w:type="dxa"/>
          </w:tcPr>
          <w:p w14:paraId="00E8AB67" w14:textId="77777777" w:rsidR="00D72693" w:rsidRPr="00743DF3" w:rsidRDefault="00B26588" w:rsidP="004A2346">
            <w:pPr>
              <w:pStyle w:val="Tabellentext"/>
            </w:pPr>
            <w:r>
              <w:t>Tubuläres Adenokarzinom, Metastase</w:t>
            </w:r>
          </w:p>
        </w:tc>
      </w:tr>
      <w:tr w:rsidR="00D72693" w:rsidRPr="00743DF3" w14:paraId="20F63A9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0CE7D7B" w14:textId="77777777" w:rsidR="00D72693" w:rsidRPr="00743DF3" w:rsidRDefault="00B26588" w:rsidP="000D33A4">
            <w:pPr>
              <w:pStyle w:val="Tabellentext"/>
              <w:tabs>
                <w:tab w:val="left" w:pos="1110"/>
              </w:tabs>
            </w:pPr>
            <w:r>
              <w:t>8211/9</w:t>
            </w:r>
            <w:r>
              <w:tab/>
            </w:r>
          </w:p>
        </w:tc>
        <w:tc>
          <w:tcPr>
            <w:tcW w:w="7857" w:type="dxa"/>
          </w:tcPr>
          <w:p w14:paraId="7CB0AD53" w14:textId="77777777" w:rsidR="00D72693" w:rsidRPr="00743DF3" w:rsidRDefault="00B26588" w:rsidP="004A2346">
            <w:pPr>
              <w:pStyle w:val="Tabellentext"/>
            </w:pPr>
            <w:r>
              <w:t>Tubuläres Adenokarzinom, unbestimmt ob Primärtumor oder Metastase</w:t>
            </w:r>
          </w:p>
        </w:tc>
      </w:tr>
      <w:tr w:rsidR="00D72693" w:rsidRPr="00743DF3" w14:paraId="711FDE3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132B35C" w14:textId="77777777" w:rsidR="00D72693" w:rsidRPr="00743DF3" w:rsidRDefault="00B26588" w:rsidP="000D33A4">
            <w:pPr>
              <w:pStyle w:val="Tabellentext"/>
              <w:tabs>
                <w:tab w:val="left" w:pos="1110"/>
              </w:tabs>
            </w:pPr>
            <w:r>
              <w:t>8246/3</w:t>
            </w:r>
            <w:r>
              <w:tab/>
            </w:r>
          </w:p>
        </w:tc>
        <w:tc>
          <w:tcPr>
            <w:tcW w:w="7857" w:type="dxa"/>
          </w:tcPr>
          <w:p w14:paraId="3117979B" w14:textId="77777777" w:rsidR="00D72693" w:rsidRPr="00743DF3" w:rsidRDefault="00B26588" w:rsidP="004A2346">
            <w:pPr>
              <w:pStyle w:val="Tabellentext"/>
            </w:pPr>
            <w:r>
              <w:t>Neuroendokrines Karzinom o.n.A.</w:t>
            </w:r>
          </w:p>
        </w:tc>
      </w:tr>
      <w:tr w:rsidR="00D72693" w:rsidRPr="00743DF3" w14:paraId="7995C99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E9CB3B4" w14:textId="77777777" w:rsidR="00D72693" w:rsidRPr="00743DF3" w:rsidRDefault="00B26588" w:rsidP="000D33A4">
            <w:pPr>
              <w:pStyle w:val="Tabellentext"/>
              <w:tabs>
                <w:tab w:val="left" w:pos="1110"/>
              </w:tabs>
            </w:pPr>
            <w:r>
              <w:t>8249/3</w:t>
            </w:r>
            <w:r>
              <w:tab/>
            </w:r>
          </w:p>
        </w:tc>
        <w:tc>
          <w:tcPr>
            <w:tcW w:w="7857" w:type="dxa"/>
          </w:tcPr>
          <w:p w14:paraId="0CA6E46C" w14:textId="77777777" w:rsidR="00D72693" w:rsidRPr="00743DF3" w:rsidRDefault="00B26588" w:rsidP="004A2346">
            <w:pPr>
              <w:pStyle w:val="Tabellentext"/>
            </w:pPr>
            <w:r>
              <w:t>Atypischer Karzinoidtumor</w:t>
            </w:r>
          </w:p>
        </w:tc>
      </w:tr>
      <w:tr w:rsidR="00D72693" w:rsidRPr="00743DF3" w14:paraId="0BFEB00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2639534" w14:textId="77777777" w:rsidR="00D72693" w:rsidRPr="00743DF3" w:rsidRDefault="00B26588" w:rsidP="000D33A4">
            <w:pPr>
              <w:pStyle w:val="Tabellentext"/>
              <w:tabs>
                <w:tab w:val="left" w:pos="1110"/>
              </w:tabs>
            </w:pPr>
            <w:r>
              <w:t>8249/6</w:t>
            </w:r>
            <w:r>
              <w:tab/>
            </w:r>
          </w:p>
        </w:tc>
        <w:tc>
          <w:tcPr>
            <w:tcW w:w="7857" w:type="dxa"/>
          </w:tcPr>
          <w:p w14:paraId="415F9C5F" w14:textId="77777777" w:rsidR="00D72693" w:rsidRPr="00743DF3" w:rsidRDefault="00B26588" w:rsidP="004A2346">
            <w:pPr>
              <w:pStyle w:val="Tabellentext"/>
            </w:pPr>
            <w:r>
              <w:t>Atypischer Karzinoidtumor, Metastase</w:t>
            </w:r>
          </w:p>
        </w:tc>
      </w:tr>
      <w:tr w:rsidR="00D72693" w:rsidRPr="00743DF3" w14:paraId="1893921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4B29F0E" w14:textId="77777777" w:rsidR="00D72693" w:rsidRPr="00743DF3" w:rsidRDefault="00B26588" w:rsidP="000D33A4">
            <w:pPr>
              <w:pStyle w:val="Tabellentext"/>
              <w:tabs>
                <w:tab w:val="left" w:pos="1110"/>
              </w:tabs>
            </w:pPr>
            <w:r>
              <w:t>8249/9</w:t>
            </w:r>
            <w:r>
              <w:tab/>
            </w:r>
          </w:p>
        </w:tc>
        <w:tc>
          <w:tcPr>
            <w:tcW w:w="7857" w:type="dxa"/>
          </w:tcPr>
          <w:p w14:paraId="138CB8A0" w14:textId="77777777" w:rsidR="00D72693" w:rsidRPr="00743DF3" w:rsidRDefault="00B26588" w:rsidP="004A2346">
            <w:pPr>
              <w:pStyle w:val="Tabellentext"/>
            </w:pPr>
            <w:r>
              <w:t>Atypischer Karzinoidtumor, unbestimmt ob Primärtumor oder Metastase</w:t>
            </w:r>
          </w:p>
        </w:tc>
      </w:tr>
      <w:tr w:rsidR="00D72693" w:rsidRPr="00743DF3" w14:paraId="0E25797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0594104" w14:textId="77777777" w:rsidR="00D72693" w:rsidRPr="00743DF3" w:rsidRDefault="00B26588" w:rsidP="000D33A4">
            <w:pPr>
              <w:pStyle w:val="Tabellentext"/>
              <w:tabs>
                <w:tab w:val="left" w:pos="1110"/>
              </w:tabs>
            </w:pPr>
            <w:r>
              <w:lastRenderedPageBreak/>
              <w:t>8265/3</w:t>
            </w:r>
            <w:r>
              <w:tab/>
            </w:r>
          </w:p>
        </w:tc>
        <w:tc>
          <w:tcPr>
            <w:tcW w:w="7857" w:type="dxa"/>
          </w:tcPr>
          <w:p w14:paraId="2B203888" w14:textId="77777777" w:rsidR="00D72693" w:rsidRPr="00743DF3" w:rsidRDefault="00B26588" w:rsidP="004A2346">
            <w:pPr>
              <w:pStyle w:val="Tabellentext"/>
            </w:pPr>
            <w:r>
              <w:t>Mikropapilläres Karzinom o.n.A.</w:t>
            </w:r>
          </w:p>
        </w:tc>
      </w:tr>
      <w:tr w:rsidR="00D72693" w:rsidRPr="00743DF3" w14:paraId="5A538E1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EB1D60C" w14:textId="77777777" w:rsidR="00D72693" w:rsidRPr="00743DF3" w:rsidRDefault="00B26588" w:rsidP="000D33A4">
            <w:pPr>
              <w:pStyle w:val="Tabellentext"/>
              <w:tabs>
                <w:tab w:val="left" w:pos="1110"/>
              </w:tabs>
            </w:pPr>
            <w:r>
              <w:t>8265/6</w:t>
            </w:r>
            <w:r>
              <w:tab/>
            </w:r>
          </w:p>
        </w:tc>
        <w:tc>
          <w:tcPr>
            <w:tcW w:w="7857" w:type="dxa"/>
          </w:tcPr>
          <w:p w14:paraId="176D61F4" w14:textId="77777777" w:rsidR="00D72693" w:rsidRPr="00743DF3" w:rsidRDefault="00B26588" w:rsidP="004A2346">
            <w:pPr>
              <w:pStyle w:val="Tabellentext"/>
            </w:pPr>
            <w:r>
              <w:t>Mikropapilläres Karzinom o.n.A., Metastase</w:t>
            </w:r>
          </w:p>
        </w:tc>
      </w:tr>
      <w:tr w:rsidR="00D72693" w:rsidRPr="00743DF3" w14:paraId="64FA644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27E7732" w14:textId="77777777" w:rsidR="00D72693" w:rsidRPr="00743DF3" w:rsidRDefault="00B26588" w:rsidP="000D33A4">
            <w:pPr>
              <w:pStyle w:val="Tabellentext"/>
              <w:tabs>
                <w:tab w:val="left" w:pos="1110"/>
              </w:tabs>
            </w:pPr>
            <w:r>
              <w:t>8265/9</w:t>
            </w:r>
            <w:r>
              <w:tab/>
            </w:r>
          </w:p>
        </w:tc>
        <w:tc>
          <w:tcPr>
            <w:tcW w:w="7857" w:type="dxa"/>
          </w:tcPr>
          <w:p w14:paraId="58AFA283" w14:textId="77777777" w:rsidR="00D72693" w:rsidRPr="00743DF3" w:rsidRDefault="00B26588" w:rsidP="004A2346">
            <w:pPr>
              <w:pStyle w:val="Tabellentext"/>
            </w:pPr>
            <w:r>
              <w:t>Mikropapilläres Karzinom o.n.A., unbestimmt ob Primärtumor oder Metastase</w:t>
            </w:r>
          </w:p>
        </w:tc>
      </w:tr>
      <w:tr w:rsidR="00D72693" w:rsidRPr="00743DF3" w14:paraId="007EDEF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4E55506" w14:textId="77777777" w:rsidR="00D72693" w:rsidRPr="00743DF3" w:rsidRDefault="00B26588" w:rsidP="000D33A4">
            <w:pPr>
              <w:pStyle w:val="Tabellentext"/>
              <w:tabs>
                <w:tab w:val="left" w:pos="1110"/>
              </w:tabs>
            </w:pPr>
            <w:r>
              <w:t>8290/3</w:t>
            </w:r>
            <w:r>
              <w:tab/>
            </w:r>
          </w:p>
        </w:tc>
        <w:tc>
          <w:tcPr>
            <w:tcW w:w="7857" w:type="dxa"/>
          </w:tcPr>
          <w:p w14:paraId="1CFBBC98" w14:textId="77777777" w:rsidR="00D72693" w:rsidRPr="00743DF3" w:rsidRDefault="00B26588" w:rsidP="004A2346">
            <w:pPr>
              <w:pStyle w:val="Tabellentext"/>
            </w:pPr>
            <w:r>
              <w:t>Onkozytäres Karzinom</w:t>
            </w:r>
          </w:p>
        </w:tc>
      </w:tr>
      <w:tr w:rsidR="00D72693" w:rsidRPr="00743DF3" w14:paraId="2D2DBA4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E3CC270" w14:textId="77777777" w:rsidR="00D72693" w:rsidRPr="00743DF3" w:rsidRDefault="00B26588" w:rsidP="000D33A4">
            <w:pPr>
              <w:pStyle w:val="Tabellentext"/>
              <w:tabs>
                <w:tab w:val="left" w:pos="1110"/>
              </w:tabs>
            </w:pPr>
            <w:r>
              <w:t>8290/6</w:t>
            </w:r>
            <w:r>
              <w:tab/>
            </w:r>
          </w:p>
        </w:tc>
        <w:tc>
          <w:tcPr>
            <w:tcW w:w="7857" w:type="dxa"/>
          </w:tcPr>
          <w:p w14:paraId="1BFBFD36" w14:textId="77777777" w:rsidR="00D72693" w:rsidRPr="00743DF3" w:rsidRDefault="00B26588" w:rsidP="004A2346">
            <w:pPr>
              <w:pStyle w:val="Tabellentext"/>
            </w:pPr>
            <w:r>
              <w:t>Onkozytäres Karzinom, Metastase</w:t>
            </w:r>
          </w:p>
        </w:tc>
      </w:tr>
      <w:tr w:rsidR="00D72693" w:rsidRPr="00743DF3" w14:paraId="4CA458C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E4FF3B8" w14:textId="77777777" w:rsidR="00D72693" w:rsidRPr="00743DF3" w:rsidRDefault="00B26588" w:rsidP="000D33A4">
            <w:pPr>
              <w:pStyle w:val="Tabellentext"/>
              <w:tabs>
                <w:tab w:val="left" w:pos="1110"/>
              </w:tabs>
            </w:pPr>
            <w:r>
              <w:t>8290/9</w:t>
            </w:r>
            <w:r>
              <w:tab/>
            </w:r>
          </w:p>
        </w:tc>
        <w:tc>
          <w:tcPr>
            <w:tcW w:w="7857" w:type="dxa"/>
          </w:tcPr>
          <w:p w14:paraId="6C45CBB2" w14:textId="77777777" w:rsidR="00D72693" w:rsidRPr="00743DF3" w:rsidRDefault="00B26588" w:rsidP="004A2346">
            <w:pPr>
              <w:pStyle w:val="Tabellentext"/>
            </w:pPr>
            <w:r>
              <w:t>Onkozytäres Karzinom, unklar ob Primärtumor oder Metastase</w:t>
            </w:r>
          </w:p>
        </w:tc>
      </w:tr>
      <w:tr w:rsidR="00D72693" w:rsidRPr="00743DF3" w14:paraId="509EE33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7EDF64C" w14:textId="77777777" w:rsidR="00D72693" w:rsidRPr="00743DF3" w:rsidRDefault="00B26588" w:rsidP="000D33A4">
            <w:pPr>
              <w:pStyle w:val="Tabellentext"/>
              <w:tabs>
                <w:tab w:val="left" w:pos="1110"/>
              </w:tabs>
            </w:pPr>
            <w:r>
              <w:t>8314/3</w:t>
            </w:r>
            <w:r>
              <w:tab/>
            </w:r>
          </w:p>
        </w:tc>
        <w:tc>
          <w:tcPr>
            <w:tcW w:w="7857" w:type="dxa"/>
          </w:tcPr>
          <w:p w14:paraId="5F0EAA0F" w14:textId="77777777" w:rsidR="00D72693" w:rsidRPr="00743DF3" w:rsidRDefault="00B26588" w:rsidP="004A2346">
            <w:pPr>
              <w:pStyle w:val="Tabellentext"/>
            </w:pPr>
            <w:r>
              <w:t>Lipidreiches Karzinom</w:t>
            </w:r>
          </w:p>
        </w:tc>
      </w:tr>
      <w:tr w:rsidR="00D72693" w:rsidRPr="00743DF3" w14:paraId="1830899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A8029D8" w14:textId="77777777" w:rsidR="00D72693" w:rsidRPr="00743DF3" w:rsidRDefault="00B26588" w:rsidP="000D33A4">
            <w:pPr>
              <w:pStyle w:val="Tabellentext"/>
              <w:tabs>
                <w:tab w:val="left" w:pos="1110"/>
              </w:tabs>
            </w:pPr>
            <w:r>
              <w:t>8314/6</w:t>
            </w:r>
            <w:r>
              <w:tab/>
            </w:r>
          </w:p>
        </w:tc>
        <w:tc>
          <w:tcPr>
            <w:tcW w:w="7857" w:type="dxa"/>
          </w:tcPr>
          <w:p w14:paraId="21D23463" w14:textId="77777777" w:rsidR="00D72693" w:rsidRPr="00743DF3" w:rsidRDefault="00B26588" w:rsidP="004A2346">
            <w:pPr>
              <w:pStyle w:val="Tabellentext"/>
            </w:pPr>
            <w:r>
              <w:t>Lipidreiches Karzinom, Metastase</w:t>
            </w:r>
          </w:p>
        </w:tc>
      </w:tr>
      <w:tr w:rsidR="00D72693" w:rsidRPr="00743DF3" w14:paraId="7CD8730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91C2919" w14:textId="77777777" w:rsidR="00D72693" w:rsidRPr="00743DF3" w:rsidRDefault="00B26588" w:rsidP="000D33A4">
            <w:pPr>
              <w:pStyle w:val="Tabellentext"/>
              <w:tabs>
                <w:tab w:val="left" w:pos="1110"/>
              </w:tabs>
            </w:pPr>
            <w:r>
              <w:t>8314/9</w:t>
            </w:r>
            <w:r>
              <w:tab/>
            </w:r>
          </w:p>
        </w:tc>
        <w:tc>
          <w:tcPr>
            <w:tcW w:w="7857" w:type="dxa"/>
          </w:tcPr>
          <w:p w14:paraId="68616E7C" w14:textId="77777777" w:rsidR="00D72693" w:rsidRPr="00743DF3" w:rsidRDefault="00B26588" w:rsidP="004A2346">
            <w:pPr>
              <w:pStyle w:val="Tabellentext"/>
            </w:pPr>
            <w:r>
              <w:t>Lipidreiches Karzinom, unbestimmt ob Primärtumor oder Metastase</w:t>
            </w:r>
          </w:p>
        </w:tc>
      </w:tr>
      <w:tr w:rsidR="00D72693" w:rsidRPr="00743DF3" w14:paraId="0FABA23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6C271B2" w14:textId="77777777" w:rsidR="00D72693" w:rsidRPr="00743DF3" w:rsidRDefault="00B26588" w:rsidP="000D33A4">
            <w:pPr>
              <w:pStyle w:val="Tabellentext"/>
              <w:tabs>
                <w:tab w:val="left" w:pos="1110"/>
              </w:tabs>
            </w:pPr>
            <w:r>
              <w:t>8315/3</w:t>
            </w:r>
            <w:r>
              <w:tab/>
            </w:r>
          </w:p>
        </w:tc>
        <w:tc>
          <w:tcPr>
            <w:tcW w:w="7857" w:type="dxa"/>
          </w:tcPr>
          <w:p w14:paraId="3C908784" w14:textId="77777777" w:rsidR="00D72693" w:rsidRPr="00743DF3" w:rsidRDefault="00B26588" w:rsidP="004A2346">
            <w:pPr>
              <w:pStyle w:val="Tabellentext"/>
            </w:pPr>
            <w:r>
              <w:t>Glykogenreiches Karzinom</w:t>
            </w:r>
          </w:p>
        </w:tc>
      </w:tr>
      <w:tr w:rsidR="00D72693" w:rsidRPr="00743DF3" w14:paraId="61CF06F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67B6BA7" w14:textId="77777777" w:rsidR="00D72693" w:rsidRPr="00743DF3" w:rsidRDefault="00B26588" w:rsidP="000D33A4">
            <w:pPr>
              <w:pStyle w:val="Tabellentext"/>
              <w:tabs>
                <w:tab w:val="left" w:pos="1110"/>
              </w:tabs>
            </w:pPr>
            <w:r>
              <w:t>8315/6</w:t>
            </w:r>
            <w:r>
              <w:tab/>
            </w:r>
          </w:p>
        </w:tc>
        <w:tc>
          <w:tcPr>
            <w:tcW w:w="7857" w:type="dxa"/>
          </w:tcPr>
          <w:p w14:paraId="07DDC4AE" w14:textId="77777777" w:rsidR="00D72693" w:rsidRPr="00743DF3" w:rsidRDefault="00B26588" w:rsidP="004A2346">
            <w:pPr>
              <w:pStyle w:val="Tabellentext"/>
            </w:pPr>
            <w:r>
              <w:t>Glykogenreiches Karzinom, Metastase</w:t>
            </w:r>
          </w:p>
        </w:tc>
      </w:tr>
      <w:tr w:rsidR="00D72693" w:rsidRPr="00743DF3" w14:paraId="6F05024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E4B6E66" w14:textId="77777777" w:rsidR="00D72693" w:rsidRPr="00743DF3" w:rsidRDefault="00B26588" w:rsidP="000D33A4">
            <w:pPr>
              <w:pStyle w:val="Tabellentext"/>
              <w:tabs>
                <w:tab w:val="left" w:pos="1110"/>
              </w:tabs>
            </w:pPr>
            <w:r>
              <w:t>8315/9</w:t>
            </w:r>
            <w:r>
              <w:tab/>
            </w:r>
          </w:p>
        </w:tc>
        <w:tc>
          <w:tcPr>
            <w:tcW w:w="7857" w:type="dxa"/>
          </w:tcPr>
          <w:p w14:paraId="0ED72722" w14:textId="77777777" w:rsidR="00D72693" w:rsidRPr="00743DF3" w:rsidRDefault="00B26588" w:rsidP="004A2346">
            <w:pPr>
              <w:pStyle w:val="Tabellentext"/>
            </w:pPr>
            <w:r>
              <w:t>Glykogenreiches Karzinom, unklar ob Primärtumor oder Metastase</w:t>
            </w:r>
          </w:p>
        </w:tc>
      </w:tr>
      <w:tr w:rsidR="00D72693" w:rsidRPr="00743DF3" w14:paraId="3B767CA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E35C0E7" w14:textId="77777777" w:rsidR="00D72693" w:rsidRPr="00743DF3" w:rsidRDefault="00B26588" w:rsidP="000D33A4">
            <w:pPr>
              <w:pStyle w:val="Tabellentext"/>
              <w:tabs>
                <w:tab w:val="left" w:pos="1110"/>
              </w:tabs>
            </w:pPr>
            <w:r>
              <w:t>8401/3</w:t>
            </w:r>
            <w:r>
              <w:tab/>
            </w:r>
          </w:p>
        </w:tc>
        <w:tc>
          <w:tcPr>
            <w:tcW w:w="7857" w:type="dxa"/>
          </w:tcPr>
          <w:p w14:paraId="5F3626AC" w14:textId="77777777" w:rsidR="00D72693" w:rsidRPr="00743DF3" w:rsidRDefault="00B26588" w:rsidP="004A2346">
            <w:pPr>
              <w:pStyle w:val="Tabellentext"/>
            </w:pPr>
            <w:r>
              <w:t>Apokrines Adenokarzinom</w:t>
            </w:r>
          </w:p>
        </w:tc>
      </w:tr>
      <w:tr w:rsidR="00D72693" w:rsidRPr="00743DF3" w14:paraId="4E0711F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B983F1F" w14:textId="77777777" w:rsidR="00D72693" w:rsidRPr="00743DF3" w:rsidRDefault="00B26588" w:rsidP="000D33A4">
            <w:pPr>
              <w:pStyle w:val="Tabellentext"/>
              <w:tabs>
                <w:tab w:val="left" w:pos="1110"/>
              </w:tabs>
            </w:pPr>
            <w:r>
              <w:t>8401/6</w:t>
            </w:r>
            <w:r>
              <w:tab/>
            </w:r>
          </w:p>
        </w:tc>
        <w:tc>
          <w:tcPr>
            <w:tcW w:w="7857" w:type="dxa"/>
          </w:tcPr>
          <w:p w14:paraId="2ABA7429" w14:textId="77777777" w:rsidR="00D72693" w:rsidRPr="00743DF3" w:rsidRDefault="00B26588" w:rsidP="004A2346">
            <w:pPr>
              <w:pStyle w:val="Tabellentext"/>
            </w:pPr>
            <w:r>
              <w:t>Apokrines Adenokarzinom, Metastase</w:t>
            </w:r>
          </w:p>
        </w:tc>
      </w:tr>
      <w:tr w:rsidR="00D72693" w:rsidRPr="00743DF3" w14:paraId="7DA19BD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04874F1" w14:textId="77777777" w:rsidR="00D72693" w:rsidRPr="00743DF3" w:rsidRDefault="00B26588" w:rsidP="000D33A4">
            <w:pPr>
              <w:pStyle w:val="Tabellentext"/>
              <w:tabs>
                <w:tab w:val="left" w:pos="1110"/>
              </w:tabs>
            </w:pPr>
            <w:r>
              <w:t>8401/9</w:t>
            </w:r>
            <w:r>
              <w:tab/>
            </w:r>
          </w:p>
        </w:tc>
        <w:tc>
          <w:tcPr>
            <w:tcW w:w="7857" w:type="dxa"/>
          </w:tcPr>
          <w:p w14:paraId="76BAF6F9" w14:textId="77777777" w:rsidR="00D72693" w:rsidRPr="00743DF3" w:rsidRDefault="00B26588" w:rsidP="004A2346">
            <w:pPr>
              <w:pStyle w:val="Tabellentext"/>
            </w:pPr>
            <w:r>
              <w:t>Apokrines Adenokarzinom, unbestimmt ob Primärtumor oder Metastase</w:t>
            </w:r>
          </w:p>
        </w:tc>
      </w:tr>
      <w:tr w:rsidR="00D72693" w:rsidRPr="00743DF3" w14:paraId="751454E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BE4E9EA" w14:textId="77777777" w:rsidR="00D72693" w:rsidRPr="00743DF3" w:rsidRDefault="00B26588" w:rsidP="000D33A4">
            <w:pPr>
              <w:pStyle w:val="Tabellentext"/>
              <w:tabs>
                <w:tab w:val="left" w:pos="1110"/>
              </w:tabs>
            </w:pPr>
            <w:r>
              <w:t>8410/3</w:t>
            </w:r>
            <w:r>
              <w:tab/>
            </w:r>
          </w:p>
        </w:tc>
        <w:tc>
          <w:tcPr>
            <w:tcW w:w="7857" w:type="dxa"/>
          </w:tcPr>
          <w:p w14:paraId="57EE8941" w14:textId="77777777" w:rsidR="00D72693" w:rsidRPr="00743DF3" w:rsidRDefault="00B26588" w:rsidP="004A2346">
            <w:pPr>
              <w:pStyle w:val="Tabellentext"/>
            </w:pPr>
            <w:r>
              <w:t>Talgdrüsenadenokarzinom</w:t>
            </w:r>
          </w:p>
        </w:tc>
      </w:tr>
      <w:tr w:rsidR="00D72693" w:rsidRPr="00743DF3" w14:paraId="5E50E54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8094CE0" w14:textId="77777777" w:rsidR="00D72693" w:rsidRPr="00743DF3" w:rsidRDefault="00B26588" w:rsidP="000D33A4">
            <w:pPr>
              <w:pStyle w:val="Tabellentext"/>
              <w:tabs>
                <w:tab w:val="left" w:pos="1110"/>
              </w:tabs>
            </w:pPr>
            <w:r>
              <w:t>8410/6</w:t>
            </w:r>
            <w:r>
              <w:tab/>
            </w:r>
          </w:p>
        </w:tc>
        <w:tc>
          <w:tcPr>
            <w:tcW w:w="7857" w:type="dxa"/>
          </w:tcPr>
          <w:p w14:paraId="07D70113" w14:textId="77777777" w:rsidR="00D72693" w:rsidRPr="00743DF3" w:rsidRDefault="00B26588" w:rsidP="004A2346">
            <w:pPr>
              <w:pStyle w:val="Tabellentext"/>
            </w:pPr>
            <w:r>
              <w:t>Talgdrüsenadenokarzinom, Metastase</w:t>
            </w:r>
          </w:p>
        </w:tc>
      </w:tr>
      <w:tr w:rsidR="00D72693" w:rsidRPr="00743DF3" w14:paraId="15A3575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077E705" w14:textId="77777777" w:rsidR="00D72693" w:rsidRPr="00743DF3" w:rsidRDefault="00B26588" w:rsidP="000D33A4">
            <w:pPr>
              <w:pStyle w:val="Tabellentext"/>
              <w:tabs>
                <w:tab w:val="left" w:pos="1110"/>
              </w:tabs>
            </w:pPr>
            <w:r>
              <w:t>8410/9</w:t>
            </w:r>
            <w:r>
              <w:tab/>
            </w:r>
          </w:p>
        </w:tc>
        <w:tc>
          <w:tcPr>
            <w:tcW w:w="7857" w:type="dxa"/>
          </w:tcPr>
          <w:p w14:paraId="72E6A70B" w14:textId="77777777" w:rsidR="00D72693" w:rsidRPr="00743DF3" w:rsidRDefault="00B26588" w:rsidP="004A2346">
            <w:pPr>
              <w:pStyle w:val="Tabellentext"/>
            </w:pPr>
            <w:r>
              <w:t>Talgdrüsenadenokarzinom, unbestimmt ob Primärtumor oder Met</w:t>
            </w:r>
            <w:r>
              <w:t>astase</w:t>
            </w:r>
          </w:p>
        </w:tc>
      </w:tr>
      <w:tr w:rsidR="00D72693" w:rsidRPr="00743DF3" w14:paraId="278EC41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65A98AC" w14:textId="77777777" w:rsidR="00D72693" w:rsidRPr="00743DF3" w:rsidRDefault="00B26588" w:rsidP="000D33A4">
            <w:pPr>
              <w:pStyle w:val="Tabellentext"/>
              <w:tabs>
                <w:tab w:val="left" w:pos="1110"/>
              </w:tabs>
            </w:pPr>
            <w:r>
              <w:t>8430/3</w:t>
            </w:r>
            <w:r>
              <w:tab/>
            </w:r>
          </w:p>
        </w:tc>
        <w:tc>
          <w:tcPr>
            <w:tcW w:w="7857" w:type="dxa"/>
          </w:tcPr>
          <w:p w14:paraId="4C9FBFD2" w14:textId="77777777" w:rsidR="00D72693" w:rsidRPr="00743DF3" w:rsidRDefault="00B26588" w:rsidP="004A2346">
            <w:pPr>
              <w:pStyle w:val="Tabellentext"/>
            </w:pPr>
            <w:r>
              <w:t>Mukoepidermoid-Karzinom</w:t>
            </w:r>
          </w:p>
        </w:tc>
      </w:tr>
      <w:tr w:rsidR="00D72693" w:rsidRPr="00743DF3" w14:paraId="034A35C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B066ACC" w14:textId="77777777" w:rsidR="00D72693" w:rsidRPr="00743DF3" w:rsidRDefault="00B26588" w:rsidP="000D33A4">
            <w:pPr>
              <w:pStyle w:val="Tabellentext"/>
              <w:tabs>
                <w:tab w:val="left" w:pos="1110"/>
              </w:tabs>
            </w:pPr>
            <w:r>
              <w:t>8430/6</w:t>
            </w:r>
            <w:r>
              <w:tab/>
            </w:r>
          </w:p>
        </w:tc>
        <w:tc>
          <w:tcPr>
            <w:tcW w:w="7857" w:type="dxa"/>
          </w:tcPr>
          <w:p w14:paraId="303BDAEB" w14:textId="77777777" w:rsidR="00D72693" w:rsidRPr="00743DF3" w:rsidRDefault="00B26588" w:rsidP="004A2346">
            <w:pPr>
              <w:pStyle w:val="Tabellentext"/>
            </w:pPr>
            <w:r>
              <w:t>Mukoepidermoid-Karzinom, Metastase</w:t>
            </w:r>
          </w:p>
        </w:tc>
      </w:tr>
      <w:tr w:rsidR="00D72693" w:rsidRPr="00743DF3" w14:paraId="0A48BE5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0FEB770" w14:textId="77777777" w:rsidR="00D72693" w:rsidRPr="00743DF3" w:rsidRDefault="00B26588" w:rsidP="000D33A4">
            <w:pPr>
              <w:pStyle w:val="Tabellentext"/>
              <w:tabs>
                <w:tab w:val="left" w:pos="1110"/>
              </w:tabs>
            </w:pPr>
            <w:r>
              <w:t>8430/9</w:t>
            </w:r>
            <w:r>
              <w:tab/>
            </w:r>
          </w:p>
        </w:tc>
        <w:tc>
          <w:tcPr>
            <w:tcW w:w="7857" w:type="dxa"/>
          </w:tcPr>
          <w:p w14:paraId="56D025D8" w14:textId="77777777" w:rsidR="00D72693" w:rsidRPr="00743DF3" w:rsidRDefault="00B26588" w:rsidP="004A2346">
            <w:pPr>
              <w:pStyle w:val="Tabellentext"/>
            </w:pPr>
            <w:r>
              <w:t>Mukoepidermoid-Karzinom, unbestimmt ob Primärtumor oder Metastase</w:t>
            </w:r>
          </w:p>
        </w:tc>
      </w:tr>
      <w:tr w:rsidR="00D72693" w:rsidRPr="00743DF3" w14:paraId="2CBF4B1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3BBC908" w14:textId="77777777" w:rsidR="00D72693" w:rsidRPr="00743DF3" w:rsidRDefault="00B26588" w:rsidP="000D33A4">
            <w:pPr>
              <w:pStyle w:val="Tabellentext"/>
              <w:tabs>
                <w:tab w:val="left" w:pos="1110"/>
              </w:tabs>
            </w:pPr>
            <w:r>
              <w:t>8480/3</w:t>
            </w:r>
            <w:r>
              <w:tab/>
            </w:r>
          </w:p>
        </w:tc>
        <w:tc>
          <w:tcPr>
            <w:tcW w:w="7857" w:type="dxa"/>
          </w:tcPr>
          <w:p w14:paraId="761C0A2D" w14:textId="77777777" w:rsidR="00D72693" w:rsidRPr="00743DF3" w:rsidRDefault="00B26588" w:rsidP="004A2346">
            <w:pPr>
              <w:pStyle w:val="Tabellentext"/>
            </w:pPr>
            <w:r>
              <w:t>Muzinöses Adenokarzinom</w:t>
            </w:r>
          </w:p>
        </w:tc>
      </w:tr>
      <w:tr w:rsidR="00D72693" w:rsidRPr="00743DF3" w14:paraId="2894164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1B1B7F5" w14:textId="77777777" w:rsidR="00D72693" w:rsidRPr="00743DF3" w:rsidRDefault="00B26588" w:rsidP="000D33A4">
            <w:pPr>
              <w:pStyle w:val="Tabellentext"/>
              <w:tabs>
                <w:tab w:val="left" w:pos="1110"/>
              </w:tabs>
            </w:pPr>
            <w:r>
              <w:t>8480/6</w:t>
            </w:r>
            <w:r>
              <w:tab/>
            </w:r>
          </w:p>
        </w:tc>
        <w:tc>
          <w:tcPr>
            <w:tcW w:w="7857" w:type="dxa"/>
          </w:tcPr>
          <w:p w14:paraId="59EB07B8" w14:textId="77777777" w:rsidR="00D72693" w:rsidRPr="00743DF3" w:rsidRDefault="00B26588" w:rsidP="004A2346">
            <w:pPr>
              <w:pStyle w:val="Tabellentext"/>
            </w:pPr>
            <w:r>
              <w:t>Muzinöses Adenokarzinom, Metastase</w:t>
            </w:r>
          </w:p>
        </w:tc>
      </w:tr>
      <w:tr w:rsidR="00D72693" w:rsidRPr="00743DF3" w14:paraId="556E9CB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426917B" w14:textId="77777777" w:rsidR="00D72693" w:rsidRPr="00743DF3" w:rsidRDefault="00B26588" w:rsidP="000D33A4">
            <w:pPr>
              <w:pStyle w:val="Tabellentext"/>
              <w:tabs>
                <w:tab w:val="left" w:pos="1110"/>
              </w:tabs>
            </w:pPr>
            <w:r>
              <w:t>8480/9</w:t>
            </w:r>
            <w:r>
              <w:tab/>
            </w:r>
          </w:p>
        </w:tc>
        <w:tc>
          <w:tcPr>
            <w:tcW w:w="7857" w:type="dxa"/>
          </w:tcPr>
          <w:p w14:paraId="66A7FBAA" w14:textId="77777777" w:rsidR="00D72693" w:rsidRPr="00743DF3" w:rsidRDefault="00B26588" w:rsidP="004A2346">
            <w:pPr>
              <w:pStyle w:val="Tabellentext"/>
            </w:pPr>
            <w:r>
              <w:t>Muzinöses Adenokarzinom, unbestimmt ob Primärtumor oder Metastase</w:t>
            </w:r>
          </w:p>
        </w:tc>
      </w:tr>
      <w:tr w:rsidR="00D72693" w:rsidRPr="00743DF3" w14:paraId="2681A75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F802C1F" w14:textId="77777777" w:rsidR="00D72693" w:rsidRPr="00743DF3" w:rsidRDefault="00B26588" w:rsidP="000D33A4">
            <w:pPr>
              <w:pStyle w:val="Tabellentext"/>
              <w:tabs>
                <w:tab w:val="left" w:pos="1110"/>
              </w:tabs>
            </w:pPr>
            <w:r>
              <w:t>8490/3</w:t>
            </w:r>
            <w:r>
              <w:tab/>
            </w:r>
          </w:p>
        </w:tc>
        <w:tc>
          <w:tcPr>
            <w:tcW w:w="7857" w:type="dxa"/>
          </w:tcPr>
          <w:p w14:paraId="432967D8" w14:textId="77777777" w:rsidR="00D72693" w:rsidRPr="00743DF3" w:rsidRDefault="00B26588" w:rsidP="004A2346">
            <w:pPr>
              <w:pStyle w:val="Tabellentext"/>
            </w:pPr>
            <w:r>
              <w:t>Siegelringzellkarzinom</w:t>
            </w:r>
          </w:p>
        </w:tc>
      </w:tr>
      <w:tr w:rsidR="00D72693" w:rsidRPr="00743DF3" w14:paraId="5E810F1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6FE1863" w14:textId="77777777" w:rsidR="00D72693" w:rsidRPr="00743DF3" w:rsidRDefault="00B26588" w:rsidP="000D33A4">
            <w:pPr>
              <w:pStyle w:val="Tabellentext"/>
              <w:tabs>
                <w:tab w:val="left" w:pos="1110"/>
              </w:tabs>
            </w:pPr>
            <w:r>
              <w:t>8490/6</w:t>
            </w:r>
            <w:r>
              <w:tab/>
            </w:r>
          </w:p>
        </w:tc>
        <w:tc>
          <w:tcPr>
            <w:tcW w:w="7857" w:type="dxa"/>
          </w:tcPr>
          <w:p w14:paraId="6CFA6EFF" w14:textId="77777777" w:rsidR="00D72693" w:rsidRPr="00743DF3" w:rsidRDefault="00B26588" w:rsidP="004A2346">
            <w:pPr>
              <w:pStyle w:val="Tabellentext"/>
            </w:pPr>
            <w:r>
              <w:t>Metastase eines Siegelringzellkarzinomes</w:t>
            </w:r>
          </w:p>
        </w:tc>
      </w:tr>
      <w:tr w:rsidR="00D72693" w:rsidRPr="00743DF3" w14:paraId="6224871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82CD946" w14:textId="77777777" w:rsidR="00D72693" w:rsidRPr="00743DF3" w:rsidRDefault="00B26588" w:rsidP="000D33A4">
            <w:pPr>
              <w:pStyle w:val="Tabellentext"/>
              <w:tabs>
                <w:tab w:val="left" w:pos="1110"/>
              </w:tabs>
            </w:pPr>
            <w:r>
              <w:t>8490/9</w:t>
            </w:r>
            <w:r>
              <w:tab/>
            </w:r>
          </w:p>
        </w:tc>
        <w:tc>
          <w:tcPr>
            <w:tcW w:w="7857" w:type="dxa"/>
          </w:tcPr>
          <w:p w14:paraId="0B9805D6" w14:textId="77777777" w:rsidR="00D72693" w:rsidRPr="00743DF3" w:rsidRDefault="00B26588" w:rsidP="004A2346">
            <w:pPr>
              <w:pStyle w:val="Tabellentext"/>
            </w:pPr>
            <w:r>
              <w:t>Siegelringzellkarzinom, unbestimmt ob Primärtumor oder Metastase</w:t>
            </w:r>
          </w:p>
        </w:tc>
      </w:tr>
      <w:tr w:rsidR="00D72693" w:rsidRPr="00743DF3" w14:paraId="2C30A1B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E5F0E24" w14:textId="77777777" w:rsidR="00D72693" w:rsidRPr="00743DF3" w:rsidRDefault="00B26588" w:rsidP="000D33A4">
            <w:pPr>
              <w:pStyle w:val="Tabellentext"/>
              <w:tabs>
                <w:tab w:val="left" w:pos="1110"/>
              </w:tabs>
            </w:pPr>
            <w:r>
              <w:t>8500/2</w:t>
            </w:r>
            <w:r>
              <w:tab/>
            </w:r>
          </w:p>
        </w:tc>
        <w:tc>
          <w:tcPr>
            <w:tcW w:w="7857" w:type="dxa"/>
          </w:tcPr>
          <w:p w14:paraId="0FAE48EF" w14:textId="77777777" w:rsidR="00D72693" w:rsidRPr="00743DF3" w:rsidRDefault="00B26588" w:rsidP="004A2346">
            <w:pPr>
              <w:pStyle w:val="Tabellentext"/>
            </w:pPr>
            <w:r>
              <w:t>Duktales Carcinoma in situ o.n.A.</w:t>
            </w:r>
          </w:p>
        </w:tc>
      </w:tr>
      <w:tr w:rsidR="00D72693" w:rsidRPr="00743DF3" w14:paraId="082B948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0B989E1" w14:textId="77777777" w:rsidR="00D72693" w:rsidRPr="00743DF3" w:rsidRDefault="00B26588" w:rsidP="000D33A4">
            <w:pPr>
              <w:pStyle w:val="Tabellentext"/>
              <w:tabs>
                <w:tab w:val="left" w:pos="1110"/>
              </w:tabs>
            </w:pPr>
            <w:r>
              <w:t>8500/3</w:t>
            </w:r>
            <w:r>
              <w:tab/>
            </w:r>
          </w:p>
        </w:tc>
        <w:tc>
          <w:tcPr>
            <w:tcW w:w="7857" w:type="dxa"/>
          </w:tcPr>
          <w:p w14:paraId="48EB5BBF" w14:textId="77777777" w:rsidR="00D72693" w:rsidRPr="00743DF3" w:rsidRDefault="00B26588" w:rsidP="004A2346">
            <w:pPr>
              <w:pStyle w:val="Tabellentext"/>
            </w:pPr>
            <w:r>
              <w:t>Invasives duktales Karzinom o.n.A.</w:t>
            </w:r>
          </w:p>
        </w:tc>
      </w:tr>
      <w:tr w:rsidR="00D72693" w:rsidRPr="00743DF3" w14:paraId="1E2595F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AED5589" w14:textId="77777777" w:rsidR="00D72693" w:rsidRPr="00743DF3" w:rsidRDefault="00B26588" w:rsidP="000D33A4">
            <w:pPr>
              <w:pStyle w:val="Tabellentext"/>
              <w:tabs>
                <w:tab w:val="left" w:pos="1110"/>
              </w:tabs>
            </w:pPr>
            <w:r>
              <w:t>8500/6</w:t>
            </w:r>
            <w:r>
              <w:tab/>
            </w:r>
          </w:p>
        </w:tc>
        <w:tc>
          <w:tcPr>
            <w:tcW w:w="7857" w:type="dxa"/>
          </w:tcPr>
          <w:p w14:paraId="4DF72A7B" w14:textId="77777777" w:rsidR="00D72693" w:rsidRPr="00743DF3" w:rsidRDefault="00B26588" w:rsidP="004A2346">
            <w:pPr>
              <w:pStyle w:val="Tabellentext"/>
            </w:pPr>
            <w:r>
              <w:t>Invasives duktales Karzinom o.n.A., Metastase</w:t>
            </w:r>
          </w:p>
        </w:tc>
      </w:tr>
      <w:tr w:rsidR="00D72693" w:rsidRPr="00743DF3" w14:paraId="2E2F8F3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2F7D491" w14:textId="77777777" w:rsidR="00D72693" w:rsidRPr="00743DF3" w:rsidRDefault="00B26588" w:rsidP="000D33A4">
            <w:pPr>
              <w:pStyle w:val="Tabellentext"/>
              <w:tabs>
                <w:tab w:val="left" w:pos="1110"/>
              </w:tabs>
            </w:pPr>
            <w:r>
              <w:t>8500/9</w:t>
            </w:r>
            <w:r>
              <w:tab/>
            </w:r>
          </w:p>
        </w:tc>
        <w:tc>
          <w:tcPr>
            <w:tcW w:w="7857" w:type="dxa"/>
          </w:tcPr>
          <w:p w14:paraId="18A2875C" w14:textId="77777777" w:rsidR="00D72693" w:rsidRPr="00743DF3" w:rsidRDefault="00B26588" w:rsidP="004A2346">
            <w:pPr>
              <w:pStyle w:val="Tabellentext"/>
            </w:pPr>
            <w:r>
              <w:t>Invasives duktales Karzinom o.n.A., unbestimmt ob Primärtumor oder Metastase</w:t>
            </w:r>
          </w:p>
        </w:tc>
      </w:tr>
      <w:tr w:rsidR="00D72693" w:rsidRPr="00743DF3" w14:paraId="6D0F470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197078D" w14:textId="77777777" w:rsidR="00D72693" w:rsidRPr="00743DF3" w:rsidRDefault="00B26588" w:rsidP="000D33A4">
            <w:pPr>
              <w:pStyle w:val="Tabellentext"/>
              <w:tabs>
                <w:tab w:val="left" w:pos="1110"/>
              </w:tabs>
            </w:pPr>
            <w:r>
              <w:t>8502/3</w:t>
            </w:r>
            <w:r>
              <w:tab/>
            </w:r>
          </w:p>
        </w:tc>
        <w:tc>
          <w:tcPr>
            <w:tcW w:w="7857" w:type="dxa"/>
          </w:tcPr>
          <w:p w14:paraId="4A0997BF" w14:textId="77777777" w:rsidR="00D72693" w:rsidRPr="00743DF3" w:rsidRDefault="00B26588" w:rsidP="004A2346">
            <w:pPr>
              <w:pStyle w:val="Tabellentext"/>
            </w:pPr>
            <w:r>
              <w:t>Sekretorisches Mammakarzinom</w:t>
            </w:r>
          </w:p>
        </w:tc>
      </w:tr>
      <w:tr w:rsidR="00D72693" w:rsidRPr="00743DF3" w14:paraId="50A3CCD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E251D80" w14:textId="77777777" w:rsidR="00D72693" w:rsidRPr="00743DF3" w:rsidRDefault="00B26588" w:rsidP="000D33A4">
            <w:pPr>
              <w:pStyle w:val="Tabellentext"/>
              <w:tabs>
                <w:tab w:val="left" w:pos="1110"/>
              </w:tabs>
            </w:pPr>
            <w:r>
              <w:t>8502/6</w:t>
            </w:r>
            <w:r>
              <w:tab/>
            </w:r>
          </w:p>
        </w:tc>
        <w:tc>
          <w:tcPr>
            <w:tcW w:w="7857" w:type="dxa"/>
          </w:tcPr>
          <w:p w14:paraId="70E9B3CE" w14:textId="77777777" w:rsidR="00D72693" w:rsidRPr="00743DF3" w:rsidRDefault="00B26588" w:rsidP="004A2346">
            <w:pPr>
              <w:pStyle w:val="Tabellentext"/>
            </w:pPr>
            <w:r>
              <w:t>Sekretorisches Mammakarzinom, Metastase</w:t>
            </w:r>
          </w:p>
        </w:tc>
      </w:tr>
      <w:tr w:rsidR="00D72693" w:rsidRPr="00743DF3" w14:paraId="2173AF8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6F70AD5" w14:textId="77777777" w:rsidR="00D72693" w:rsidRPr="00743DF3" w:rsidRDefault="00B26588" w:rsidP="000D33A4">
            <w:pPr>
              <w:pStyle w:val="Tabellentext"/>
              <w:tabs>
                <w:tab w:val="left" w:pos="1110"/>
              </w:tabs>
            </w:pPr>
            <w:r>
              <w:t>8502/9</w:t>
            </w:r>
            <w:r>
              <w:tab/>
            </w:r>
          </w:p>
        </w:tc>
        <w:tc>
          <w:tcPr>
            <w:tcW w:w="7857" w:type="dxa"/>
          </w:tcPr>
          <w:p w14:paraId="3E677155" w14:textId="77777777" w:rsidR="00D72693" w:rsidRPr="00743DF3" w:rsidRDefault="00B26588" w:rsidP="004A2346">
            <w:pPr>
              <w:pStyle w:val="Tabellentext"/>
            </w:pPr>
            <w:r>
              <w:t>Sekretorisches Mammakarzinom, unbestimmt ob Primärtumor oder Metastase</w:t>
            </w:r>
          </w:p>
        </w:tc>
      </w:tr>
      <w:tr w:rsidR="00D72693" w:rsidRPr="00743DF3" w14:paraId="6F18AE4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E22C714" w14:textId="77777777" w:rsidR="00D72693" w:rsidRPr="00743DF3" w:rsidRDefault="00B26588" w:rsidP="000D33A4">
            <w:pPr>
              <w:pStyle w:val="Tabellentext"/>
              <w:tabs>
                <w:tab w:val="left" w:pos="1110"/>
              </w:tabs>
            </w:pPr>
            <w:r>
              <w:t>8503/2</w:t>
            </w:r>
            <w:r>
              <w:tab/>
            </w:r>
          </w:p>
        </w:tc>
        <w:tc>
          <w:tcPr>
            <w:tcW w:w="7857" w:type="dxa"/>
          </w:tcPr>
          <w:p w14:paraId="473C4B11" w14:textId="77777777" w:rsidR="00D72693" w:rsidRPr="00743DF3" w:rsidRDefault="00B26588" w:rsidP="004A2346">
            <w:pPr>
              <w:pStyle w:val="Tabellentext"/>
            </w:pPr>
            <w:r>
              <w:t>Nichtinvasives intraduktales papilläres Adenokarzinom</w:t>
            </w:r>
          </w:p>
        </w:tc>
      </w:tr>
      <w:tr w:rsidR="00D72693" w:rsidRPr="00743DF3" w14:paraId="0DDC2D9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0E3CC17" w14:textId="77777777" w:rsidR="00D72693" w:rsidRPr="00743DF3" w:rsidRDefault="00B26588" w:rsidP="000D33A4">
            <w:pPr>
              <w:pStyle w:val="Tabellentext"/>
              <w:tabs>
                <w:tab w:val="left" w:pos="1110"/>
              </w:tabs>
            </w:pPr>
            <w:r>
              <w:lastRenderedPageBreak/>
              <w:t>8503/3</w:t>
            </w:r>
            <w:r>
              <w:tab/>
            </w:r>
          </w:p>
        </w:tc>
        <w:tc>
          <w:tcPr>
            <w:tcW w:w="7857" w:type="dxa"/>
          </w:tcPr>
          <w:p w14:paraId="5E195B9B" w14:textId="77777777" w:rsidR="00D72693" w:rsidRPr="00743DF3" w:rsidRDefault="00B26588" w:rsidP="004A2346">
            <w:pPr>
              <w:pStyle w:val="Tabellentext"/>
            </w:pPr>
            <w:r>
              <w:t>Intraduktales papilläres Adenokarzinom mit Invasion</w:t>
            </w:r>
          </w:p>
        </w:tc>
      </w:tr>
      <w:tr w:rsidR="00D72693" w:rsidRPr="00743DF3" w14:paraId="21B1278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2CCC880" w14:textId="77777777" w:rsidR="00D72693" w:rsidRPr="00743DF3" w:rsidRDefault="00B26588" w:rsidP="000D33A4">
            <w:pPr>
              <w:pStyle w:val="Tabellentext"/>
              <w:tabs>
                <w:tab w:val="left" w:pos="1110"/>
              </w:tabs>
            </w:pPr>
            <w:r>
              <w:t>8503/6</w:t>
            </w:r>
            <w:r>
              <w:tab/>
            </w:r>
          </w:p>
        </w:tc>
        <w:tc>
          <w:tcPr>
            <w:tcW w:w="7857" w:type="dxa"/>
          </w:tcPr>
          <w:p w14:paraId="1534B284" w14:textId="77777777" w:rsidR="00D72693" w:rsidRPr="00743DF3" w:rsidRDefault="00B26588" w:rsidP="004A2346">
            <w:pPr>
              <w:pStyle w:val="Tabellentext"/>
            </w:pPr>
            <w:r>
              <w:t>Intraduktales papilläres Adenokarzinom mit Invasion, Metastase</w:t>
            </w:r>
          </w:p>
        </w:tc>
      </w:tr>
      <w:tr w:rsidR="00D72693" w:rsidRPr="00743DF3" w14:paraId="41E3AC6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4463B03" w14:textId="77777777" w:rsidR="00D72693" w:rsidRPr="00743DF3" w:rsidRDefault="00B26588" w:rsidP="000D33A4">
            <w:pPr>
              <w:pStyle w:val="Tabellentext"/>
              <w:tabs>
                <w:tab w:val="left" w:pos="1110"/>
              </w:tabs>
            </w:pPr>
            <w:r>
              <w:t>8503/9</w:t>
            </w:r>
            <w:r>
              <w:tab/>
            </w:r>
          </w:p>
        </w:tc>
        <w:tc>
          <w:tcPr>
            <w:tcW w:w="7857" w:type="dxa"/>
          </w:tcPr>
          <w:p w14:paraId="3552BB2E" w14:textId="77777777" w:rsidR="00D72693" w:rsidRPr="00743DF3" w:rsidRDefault="00B26588" w:rsidP="004A2346">
            <w:pPr>
              <w:pStyle w:val="Tabellentext"/>
            </w:pPr>
            <w:r>
              <w:t>Intraduktales papilläres Adenokarzinom mit Invasion, unklar ob Primärtumor oder Metastase</w:t>
            </w:r>
          </w:p>
        </w:tc>
      </w:tr>
      <w:tr w:rsidR="00D72693" w:rsidRPr="00743DF3" w14:paraId="74F4144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65AADD5" w14:textId="77777777" w:rsidR="00D72693" w:rsidRPr="00743DF3" w:rsidRDefault="00B26588" w:rsidP="000D33A4">
            <w:pPr>
              <w:pStyle w:val="Tabellentext"/>
              <w:tabs>
                <w:tab w:val="left" w:pos="1110"/>
              </w:tabs>
            </w:pPr>
            <w:r>
              <w:t>8504/2</w:t>
            </w:r>
            <w:r>
              <w:tab/>
            </w:r>
          </w:p>
        </w:tc>
        <w:tc>
          <w:tcPr>
            <w:tcW w:w="7857" w:type="dxa"/>
          </w:tcPr>
          <w:p w14:paraId="6FCBB538" w14:textId="77777777" w:rsidR="00D72693" w:rsidRPr="00743DF3" w:rsidRDefault="00B26588" w:rsidP="004A2346">
            <w:pPr>
              <w:pStyle w:val="Tabellentext"/>
            </w:pPr>
            <w:r>
              <w:t>Nichtinvasives intrazystisches Karzinom</w:t>
            </w:r>
          </w:p>
        </w:tc>
      </w:tr>
      <w:tr w:rsidR="00D72693" w:rsidRPr="00743DF3" w14:paraId="5664927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2BC1B5A" w14:textId="77777777" w:rsidR="00D72693" w:rsidRPr="00743DF3" w:rsidRDefault="00B26588" w:rsidP="000D33A4">
            <w:pPr>
              <w:pStyle w:val="Tabellentext"/>
              <w:tabs>
                <w:tab w:val="left" w:pos="1110"/>
              </w:tabs>
            </w:pPr>
            <w:r>
              <w:t>8504/3</w:t>
            </w:r>
            <w:r>
              <w:tab/>
            </w:r>
          </w:p>
        </w:tc>
        <w:tc>
          <w:tcPr>
            <w:tcW w:w="7857" w:type="dxa"/>
          </w:tcPr>
          <w:p w14:paraId="157220E4" w14:textId="77777777" w:rsidR="00D72693" w:rsidRPr="00743DF3" w:rsidRDefault="00B26588" w:rsidP="004A2346">
            <w:pPr>
              <w:pStyle w:val="Tabellentext"/>
            </w:pPr>
            <w:r>
              <w:t>Intrazystisches Karzinom o. n. A. , intrazystisches papilläres Adenokarzinom</w:t>
            </w:r>
          </w:p>
        </w:tc>
      </w:tr>
      <w:tr w:rsidR="00D72693" w:rsidRPr="00743DF3" w14:paraId="424AE9D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B538538" w14:textId="77777777" w:rsidR="00D72693" w:rsidRPr="00743DF3" w:rsidRDefault="00B26588" w:rsidP="000D33A4">
            <w:pPr>
              <w:pStyle w:val="Tabellentext"/>
              <w:tabs>
                <w:tab w:val="left" w:pos="1110"/>
              </w:tabs>
            </w:pPr>
            <w:r>
              <w:t>8507/2</w:t>
            </w:r>
            <w:r>
              <w:tab/>
            </w:r>
          </w:p>
        </w:tc>
        <w:tc>
          <w:tcPr>
            <w:tcW w:w="7857" w:type="dxa"/>
          </w:tcPr>
          <w:p w14:paraId="7E2A92B3" w14:textId="77777777" w:rsidR="00D72693" w:rsidRPr="00743DF3" w:rsidRDefault="00B26588" w:rsidP="004A2346">
            <w:pPr>
              <w:pStyle w:val="Tabellentext"/>
            </w:pPr>
            <w:r>
              <w:t>Intraduktales mikropapilläres Karzinom</w:t>
            </w:r>
          </w:p>
        </w:tc>
      </w:tr>
      <w:tr w:rsidR="00D72693" w:rsidRPr="00743DF3" w14:paraId="5275B1B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EF8DC74" w14:textId="77777777" w:rsidR="00D72693" w:rsidRPr="00743DF3" w:rsidRDefault="00B26588" w:rsidP="000D33A4">
            <w:pPr>
              <w:pStyle w:val="Tabellentext"/>
              <w:tabs>
                <w:tab w:val="left" w:pos="1110"/>
              </w:tabs>
            </w:pPr>
            <w:r>
              <w:t>8510/3</w:t>
            </w:r>
            <w:r>
              <w:tab/>
            </w:r>
          </w:p>
        </w:tc>
        <w:tc>
          <w:tcPr>
            <w:tcW w:w="7857" w:type="dxa"/>
          </w:tcPr>
          <w:p w14:paraId="3C2E2CB3" w14:textId="77777777" w:rsidR="00D72693" w:rsidRPr="00743DF3" w:rsidRDefault="00B26588" w:rsidP="004A2346">
            <w:pPr>
              <w:pStyle w:val="Tabellentext"/>
            </w:pPr>
            <w:r>
              <w:t>Medulläres Karzinom o.n.A.</w:t>
            </w:r>
          </w:p>
        </w:tc>
      </w:tr>
      <w:tr w:rsidR="00D72693" w:rsidRPr="00743DF3" w14:paraId="7A8DEFD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82F4F10" w14:textId="77777777" w:rsidR="00D72693" w:rsidRPr="00743DF3" w:rsidRDefault="00B26588" w:rsidP="000D33A4">
            <w:pPr>
              <w:pStyle w:val="Tabellentext"/>
              <w:tabs>
                <w:tab w:val="left" w:pos="1110"/>
              </w:tabs>
            </w:pPr>
            <w:r>
              <w:t>8510/6</w:t>
            </w:r>
            <w:r>
              <w:tab/>
            </w:r>
          </w:p>
        </w:tc>
        <w:tc>
          <w:tcPr>
            <w:tcW w:w="7857" w:type="dxa"/>
          </w:tcPr>
          <w:p w14:paraId="19F8D848" w14:textId="77777777" w:rsidR="00D72693" w:rsidRPr="00743DF3" w:rsidRDefault="00B26588" w:rsidP="004A2346">
            <w:pPr>
              <w:pStyle w:val="Tabellentext"/>
            </w:pPr>
            <w:r>
              <w:t>Medulläres Karzinom o.n.A., Metastase</w:t>
            </w:r>
          </w:p>
        </w:tc>
      </w:tr>
      <w:tr w:rsidR="00D72693" w:rsidRPr="00743DF3" w14:paraId="316E580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237C37C" w14:textId="77777777" w:rsidR="00D72693" w:rsidRPr="00743DF3" w:rsidRDefault="00B26588" w:rsidP="000D33A4">
            <w:pPr>
              <w:pStyle w:val="Tabellentext"/>
              <w:tabs>
                <w:tab w:val="left" w:pos="1110"/>
              </w:tabs>
            </w:pPr>
            <w:r>
              <w:t>8510/9</w:t>
            </w:r>
            <w:r>
              <w:tab/>
            </w:r>
          </w:p>
        </w:tc>
        <w:tc>
          <w:tcPr>
            <w:tcW w:w="7857" w:type="dxa"/>
          </w:tcPr>
          <w:p w14:paraId="20532991" w14:textId="77777777" w:rsidR="00D72693" w:rsidRPr="00743DF3" w:rsidRDefault="00B26588" w:rsidP="004A2346">
            <w:pPr>
              <w:pStyle w:val="Tabellentext"/>
            </w:pPr>
            <w:r>
              <w:t xml:space="preserve">Medulläres Karzinom o.n.A., unbestimmt </w:t>
            </w:r>
            <w:r>
              <w:t>ob Primärtumor oder Metastase</w:t>
            </w:r>
          </w:p>
        </w:tc>
      </w:tr>
      <w:tr w:rsidR="00D72693" w:rsidRPr="00743DF3" w14:paraId="31D0B0B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133A86E" w14:textId="77777777" w:rsidR="00D72693" w:rsidRPr="00743DF3" w:rsidRDefault="00B26588" w:rsidP="000D33A4">
            <w:pPr>
              <w:pStyle w:val="Tabellentext"/>
              <w:tabs>
                <w:tab w:val="left" w:pos="1110"/>
              </w:tabs>
            </w:pPr>
            <w:r>
              <w:t>8520/2</w:t>
            </w:r>
            <w:r>
              <w:tab/>
            </w:r>
          </w:p>
        </w:tc>
        <w:tc>
          <w:tcPr>
            <w:tcW w:w="7857" w:type="dxa"/>
          </w:tcPr>
          <w:p w14:paraId="65D18463" w14:textId="77777777" w:rsidR="00D72693" w:rsidRPr="00743DF3" w:rsidRDefault="00B26588" w:rsidP="004A2346">
            <w:pPr>
              <w:pStyle w:val="Tabellentext"/>
            </w:pPr>
            <w:r>
              <w:t>Lobuläres Carcinoma in situ o.n.A.</w:t>
            </w:r>
          </w:p>
        </w:tc>
      </w:tr>
      <w:tr w:rsidR="00D72693" w:rsidRPr="00743DF3" w14:paraId="3149418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E175144" w14:textId="77777777" w:rsidR="00D72693" w:rsidRPr="00743DF3" w:rsidRDefault="00B26588" w:rsidP="000D33A4">
            <w:pPr>
              <w:pStyle w:val="Tabellentext"/>
              <w:tabs>
                <w:tab w:val="left" w:pos="1110"/>
              </w:tabs>
            </w:pPr>
            <w:r>
              <w:t>8520/3</w:t>
            </w:r>
            <w:r>
              <w:tab/>
            </w:r>
          </w:p>
        </w:tc>
        <w:tc>
          <w:tcPr>
            <w:tcW w:w="7857" w:type="dxa"/>
          </w:tcPr>
          <w:p w14:paraId="4F9564CF" w14:textId="77777777" w:rsidR="00D72693" w:rsidRPr="00743DF3" w:rsidRDefault="00B26588" w:rsidP="004A2346">
            <w:pPr>
              <w:pStyle w:val="Tabellentext"/>
            </w:pPr>
            <w:r>
              <w:t>Lobuläres Karzinom o.n.A.</w:t>
            </w:r>
          </w:p>
        </w:tc>
      </w:tr>
      <w:tr w:rsidR="00D72693" w:rsidRPr="00743DF3" w14:paraId="024181E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2629F58" w14:textId="77777777" w:rsidR="00D72693" w:rsidRPr="00743DF3" w:rsidRDefault="00B26588" w:rsidP="000D33A4">
            <w:pPr>
              <w:pStyle w:val="Tabellentext"/>
              <w:tabs>
                <w:tab w:val="left" w:pos="1110"/>
              </w:tabs>
            </w:pPr>
            <w:r>
              <w:t>8520/6</w:t>
            </w:r>
            <w:r>
              <w:tab/>
            </w:r>
          </w:p>
        </w:tc>
        <w:tc>
          <w:tcPr>
            <w:tcW w:w="7857" w:type="dxa"/>
          </w:tcPr>
          <w:p w14:paraId="7C87D69F" w14:textId="77777777" w:rsidR="00D72693" w:rsidRPr="00743DF3" w:rsidRDefault="00B26588" w:rsidP="004A2346">
            <w:pPr>
              <w:pStyle w:val="Tabellentext"/>
            </w:pPr>
            <w:r>
              <w:t>Lobuläres Karzinom o.n.A., Metastase</w:t>
            </w:r>
          </w:p>
        </w:tc>
      </w:tr>
      <w:tr w:rsidR="00D72693" w:rsidRPr="00743DF3" w14:paraId="2A8E82E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6225E28" w14:textId="77777777" w:rsidR="00D72693" w:rsidRPr="00743DF3" w:rsidRDefault="00B26588" w:rsidP="000D33A4">
            <w:pPr>
              <w:pStyle w:val="Tabellentext"/>
              <w:tabs>
                <w:tab w:val="left" w:pos="1110"/>
              </w:tabs>
            </w:pPr>
            <w:r>
              <w:t>8520/9</w:t>
            </w:r>
            <w:r>
              <w:tab/>
            </w:r>
          </w:p>
        </w:tc>
        <w:tc>
          <w:tcPr>
            <w:tcW w:w="7857" w:type="dxa"/>
          </w:tcPr>
          <w:p w14:paraId="0F82DE15" w14:textId="77777777" w:rsidR="00D72693" w:rsidRPr="00743DF3" w:rsidRDefault="00B26588" w:rsidP="004A2346">
            <w:pPr>
              <w:pStyle w:val="Tabellentext"/>
            </w:pPr>
            <w:r>
              <w:t>Lobuläres Karzinom o.n.A., unbestimmt ob Primärtumor oder Metastase</w:t>
            </w:r>
          </w:p>
        </w:tc>
      </w:tr>
      <w:tr w:rsidR="00D72693" w:rsidRPr="00743DF3" w14:paraId="2DB7C97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84199E3" w14:textId="77777777" w:rsidR="00D72693" w:rsidRPr="00743DF3" w:rsidRDefault="00B26588" w:rsidP="000D33A4">
            <w:pPr>
              <w:pStyle w:val="Tabellentext"/>
              <w:tabs>
                <w:tab w:val="left" w:pos="1110"/>
              </w:tabs>
            </w:pPr>
            <w:r>
              <w:t>8522/3</w:t>
            </w:r>
            <w:r>
              <w:tab/>
            </w:r>
          </w:p>
        </w:tc>
        <w:tc>
          <w:tcPr>
            <w:tcW w:w="7857" w:type="dxa"/>
          </w:tcPr>
          <w:p w14:paraId="47B9607F" w14:textId="77777777" w:rsidR="00D72693" w:rsidRPr="00743DF3" w:rsidRDefault="00B26588" w:rsidP="004A2346">
            <w:pPr>
              <w:pStyle w:val="Tabellentext"/>
            </w:pPr>
            <w:r>
              <w:t>Invasives duktales und lobuläres Karzinom</w:t>
            </w:r>
          </w:p>
        </w:tc>
      </w:tr>
      <w:tr w:rsidR="00D72693" w:rsidRPr="00743DF3" w14:paraId="2D2CA9D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EB8D88E" w14:textId="77777777" w:rsidR="00D72693" w:rsidRPr="00743DF3" w:rsidRDefault="00B26588" w:rsidP="000D33A4">
            <w:pPr>
              <w:pStyle w:val="Tabellentext"/>
              <w:tabs>
                <w:tab w:val="left" w:pos="1110"/>
              </w:tabs>
            </w:pPr>
            <w:r>
              <w:t>8522/6</w:t>
            </w:r>
            <w:r>
              <w:tab/>
            </w:r>
          </w:p>
        </w:tc>
        <w:tc>
          <w:tcPr>
            <w:tcW w:w="7857" w:type="dxa"/>
          </w:tcPr>
          <w:p w14:paraId="1458C93B" w14:textId="77777777" w:rsidR="00D72693" w:rsidRPr="00743DF3" w:rsidRDefault="00B26588" w:rsidP="004A2346">
            <w:pPr>
              <w:pStyle w:val="Tabellentext"/>
            </w:pPr>
            <w:r>
              <w:t>Invasives duktales und lobuläres Karzinom, Metastase</w:t>
            </w:r>
          </w:p>
        </w:tc>
      </w:tr>
      <w:tr w:rsidR="00D72693" w:rsidRPr="00743DF3" w14:paraId="06A9795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57C4292" w14:textId="77777777" w:rsidR="00D72693" w:rsidRPr="00743DF3" w:rsidRDefault="00B26588" w:rsidP="000D33A4">
            <w:pPr>
              <w:pStyle w:val="Tabellentext"/>
              <w:tabs>
                <w:tab w:val="left" w:pos="1110"/>
              </w:tabs>
            </w:pPr>
            <w:r>
              <w:t>8522/9</w:t>
            </w:r>
            <w:r>
              <w:tab/>
            </w:r>
          </w:p>
        </w:tc>
        <w:tc>
          <w:tcPr>
            <w:tcW w:w="7857" w:type="dxa"/>
          </w:tcPr>
          <w:p w14:paraId="2B12ADFC" w14:textId="77777777" w:rsidR="00D72693" w:rsidRPr="00743DF3" w:rsidRDefault="00B26588" w:rsidP="004A2346">
            <w:pPr>
              <w:pStyle w:val="Tabellentext"/>
            </w:pPr>
            <w:r>
              <w:t>Invasives duktales und lobuläres Karzinom, unbestimmt ob Primärtumor oder Metastase</w:t>
            </w:r>
          </w:p>
        </w:tc>
      </w:tr>
      <w:tr w:rsidR="00D72693" w:rsidRPr="00743DF3" w14:paraId="14331B7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E9FA098" w14:textId="77777777" w:rsidR="00D72693" w:rsidRPr="00743DF3" w:rsidRDefault="00B26588" w:rsidP="000D33A4">
            <w:pPr>
              <w:pStyle w:val="Tabellentext"/>
              <w:tabs>
                <w:tab w:val="left" w:pos="1110"/>
              </w:tabs>
            </w:pPr>
            <w:r>
              <w:t>8523/3</w:t>
            </w:r>
            <w:r>
              <w:tab/>
            </w:r>
          </w:p>
        </w:tc>
        <w:tc>
          <w:tcPr>
            <w:tcW w:w="7857" w:type="dxa"/>
          </w:tcPr>
          <w:p w14:paraId="3CE0B957" w14:textId="77777777" w:rsidR="00D72693" w:rsidRPr="00743DF3" w:rsidRDefault="00B26588" w:rsidP="004A2346">
            <w:pPr>
              <w:pStyle w:val="Tabellentext"/>
            </w:pPr>
            <w:r>
              <w:t>invasives duktales Karzinom gemischt mit anderen K</w:t>
            </w:r>
            <w:r>
              <w:t>arzinom-Typen</w:t>
            </w:r>
          </w:p>
        </w:tc>
      </w:tr>
      <w:tr w:rsidR="00D72693" w:rsidRPr="00743DF3" w14:paraId="28284DF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7B099EB" w14:textId="77777777" w:rsidR="00D72693" w:rsidRPr="00743DF3" w:rsidRDefault="00B26588" w:rsidP="000D33A4">
            <w:pPr>
              <w:pStyle w:val="Tabellentext"/>
              <w:tabs>
                <w:tab w:val="left" w:pos="1110"/>
              </w:tabs>
            </w:pPr>
            <w:r>
              <w:t>8523/6</w:t>
            </w:r>
            <w:r>
              <w:tab/>
            </w:r>
          </w:p>
        </w:tc>
        <w:tc>
          <w:tcPr>
            <w:tcW w:w="7857" w:type="dxa"/>
          </w:tcPr>
          <w:p w14:paraId="1D0D7403" w14:textId="77777777" w:rsidR="00D72693" w:rsidRPr="00743DF3" w:rsidRDefault="00B26588" w:rsidP="004A2346">
            <w:pPr>
              <w:pStyle w:val="Tabellentext"/>
            </w:pPr>
            <w:r>
              <w:t>invasives duktales Karzinom gemischt mit anderen Karzinom-Typen, Metastase</w:t>
            </w:r>
          </w:p>
        </w:tc>
      </w:tr>
      <w:tr w:rsidR="00D72693" w:rsidRPr="00743DF3" w14:paraId="6F25118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D42C888" w14:textId="77777777" w:rsidR="00D72693" w:rsidRPr="00743DF3" w:rsidRDefault="00B26588" w:rsidP="000D33A4">
            <w:pPr>
              <w:pStyle w:val="Tabellentext"/>
              <w:tabs>
                <w:tab w:val="left" w:pos="1110"/>
              </w:tabs>
            </w:pPr>
            <w:r>
              <w:t>8523/9</w:t>
            </w:r>
            <w:r>
              <w:tab/>
            </w:r>
          </w:p>
        </w:tc>
        <w:tc>
          <w:tcPr>
            <w:tcW w:w="7857" w:type="dxa"/>
          </w:tcPr>
          <w:p w14:paraId="7613C2CC" w14:textId="77777777" w:rsidR="00D72693" w:rsidRPr="00743DF3" w:rsidRDefault="00B26588" w:rsidP="004A2346">
            <w:pPr>
              <w:pStyle w:val="Tabellentext"/>
            </w:pPr>
            <w:r>
              <w:t>invasives duktales Karzinom gemischt mit anderen Karzinom-Typen, unbestimmt ob Primärtumor oder Metastase</w:t>
            </w:r>
          </w:p>
        </w:tc>
      </w:tr>
      <w:tr w:rsidR="00D72693" w:rsidRPr="00743DF3" w14:paraId="2E9C313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C1F61C1" w14:textId="77777777" w:rsidR="00D72693" w:rsidRPr="00743DF3" w:rsidRDefault="00B26588" w:rsidP="000D33A4">
            <w:pPr>
              <w:pStyle w:val="Tabellentext"/>
              <w:tabs>
                <w:tab w:val="left" w:pos="1110"/>
              </w:tabs>
            </w:pPr>
            <w:r>
              <w:t>8524/3</w:t>
            </w:r>
            <w:r>
              <w:tab/>
            </w:r>
          </w:p>
        </w:tc>
        <w:tc>
          <w:tcPr>
            <w:tcW w:w="7857" w:type="dxa"/>
          </w:tcPr>
          <w:p w14:paraId="5AF61BFA" w14:textId="77777777" w:rsidR="00D72693" w:rsidRPr="00743DF3" w:rsidRDefault="00B26588" w:rsidP="004A2346">
            <w:pPr>
              <w:pStyle w:val="Tabellentext"/>
            </w:pPr>
            <w:r>
              <w:t>invasives lobuläres Karzinom gemischt mit anderen Karzinom-Typen</w:t>
            </w:r>
          </w:p>
        </w:tc>
      </w:tr>
      <w:tr w:rsidR="00D72693" w:rsidRPr="00743DF3" w14:paraId="4002315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91809CE" w14:textId="77777777" w:rsidR="00D72693" w:rsidRPr="00743DF3" w:rsidRDefault="00B26588" w:rsidP="000D33A4">
            <w:pPr>
              <w:pStyle w:val="Tabellentext"/>
              <w:tabs>
                <w:tab w:val="left" w:pos="1110"/>
              </w:tabs>
            </w:pPr>
            <w:r>
              <w:t>8524/6</w:t>
            </w:r>
            <w:r>
              <w:tab/>
            </w:r>
          </w:p>
        </w:tc>
        <w:tc>
          <w:tcPr>
            <w:tcW w:w="7857" w:type="dxa"/>
          </w:tcPr>
          <w:p w14:paraId="6A3CF7FA" w14:textId="77777777" w:rsidR="00D72693" w:rsidRPr="00743DF3" w:rsidRDefault="00B26588" w:rsidP="004A2346">
            <w:pPr>
              <w:pStyle w:val="Tabellentext"/>
            </w:pPr>
            <w:r>
              <w:t>invasives lobuläres Karzinom gemischt mit anderen Karzinom-Typen, Metastase</w:t>
            </w:r>
          </w:p>
        </w:tc>
      </w:tr>
      <w:tr w:rsidR="00D72693" w:rsidRPr="00743DF3" w14:paraId="329013E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F2C0304" w14:textId="77777777" w:rsidR="00D72693" w:rsidRPr="00743DF3" w:rsidRDefault="00B26588" w:rsidP="000D33A4">
            <w:pPr>
              <w:pStyle w:val="Tabellentext"/>
              <w:tabs>
                <w:tab w:val="left" w:pos="1110"/>
              </w:tabs>
            </w:pPr>
            <w:r>
              <w:t>8524/9</w:t>
            </w:r>
            <w:r>
              <w:tab/>
            </w:r>
          </w:p>
        </w:tc>
        <w:tc>
          <w:tcPr>
            <w:tcW w:w="7857" w:type="dxa"/>
          </w:tcPr>
          <w:p w14:paraId="467C8892" w14:textId="77777777" w:rsidR="00D72693" w:rsidRPr="00743DF3" w:rsidRDefault="00B26588" w:rsidP="004A2346">
            <w:pPr>
              <w:pStyle w:val="Tabellentext"/>
            </w:pPr>
            <w:r>
              <w:t xml:space="preserve">invasives lobuläres Karzinom gemischt mit anderen Karzinom-Typen, unbestimmt ob Primärtumor oder </w:t>
            </w:r>
            <w:r>
              <w:t>Metastase</w:t>
            </w:r>
          </w:p>
        </w:tc>
      </w:tr>
      <w:tr w:rsidR="00D72693" w:rsidRPr="00743DF3" w14:paraId="2612097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C57FD46" w14:textId="77777777" w:rsidR="00D72693" w:rsidRPr="00743DF3" w:rsidRDefault="00B26588" w:rsidP="000D33A4">
            <w:pPr>
              <w:pStyle w:val="Tabellentext"/>
              <w:tabs>
                <w:tab w:val="left" w:pos="1110"/>
              </w:tabs>
            </w:pPr>
            <w:r>
              <w:t>8530/3</w:t>
            </w:r>
            <w:r>
              <w:tab/>
            </w:r>
          </w:p>
        </w:tc>
        <w:tc>
          <w:tcPr>
            <w:tcW w:w="7857" w:type="dxa"/>
          </w:tcPr>
          <w:p w14:paraId="369C5267" w14:textId="77777777" w:rsidR="00D72693" w:rsidRPr="00743DF3" w:rsidRDefault="00B26588" w:rsidP="004A2346">
            <w:pPr>
              <w:pStyle w:val="Tabellentext"/>
            </w:pPr>
            <w:r>
              <w:t>Inflammatorisches Karzinom</w:t>
            </w:r>
          </w:p>
        </w:tc>
      </w:tr>
      <w:tr w:rsidR="00D72693" w:rsidRPr="00743DF3" w14:paraId="7AEC215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D010D98" w14:textId="77777777" w:rsidR="00D72693" w:rsidRPr="00743DF3" w:rsidRDefault="00B26588" w:rsidP="000D33A4">
            <w:pPr>
              <w:pStyle w:val="Tabellentext"/>
              <w:tabs>
                <w:tab w:val="left" w:pos="1110"/>
              </w:tabs>
            </w:pPr>
            <w:r>
              <w:t>8530/6</w:t>
            </w:r>
            <w:r>
              <w:tab/>
            </w:r>
          </w:p>
        </w:tc>
        <w:tc>
          <w:tcPr>
            <w:tcW w:w="7857" w:type="dxa"/>
          </w:tcPr>
          <w:p w14:paraId="4C733604" w14:textId="77777777" w:rsidR="00D72693" w:rsidRPr="00743DF3" w:rsidRDefault="00B26588" w:rsidP="004A2346">
            <w:pPr>
              <w:pStyle w:val="Tabellentext"/>
            </w:pPr>
            <w:r>
              <w:t>Inflammatorisches Karzinom, Metastase</w:t>
            </w:r>
          </w:p>
        </w:tc>
      </w:tr>
      <w:tr w:rsidR="00D72693" w:rsidRPr="00743DF3" w14:paraId="30E8357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FC7603E" w14:textId="77777777" w:rsidR="00D72693" w:rsidRPr="00743DF3" w:rsidRDefault="00B26588" w:rsidP="000D33A4">
            <w:pPr>
              <w:pStyle w:val="Tabellentext"/>
              <w:tabs>
                <w:tab w:val="left" w:pos="1110"/>
              </w:tabs>
            </w:pPr>
            <w:r>
              <w:t>8530/9</w:t>
            </w:r>
            <w:r>
              <w:tab/>
            </w:r>
          </w:p>
        </w:tc>
        <w:tc>
          <w:tcPr>
            <w:tcW w:w="7857" w:type="dxa"/>
          </w:tcPr>
          <w:p w14:paraId="2EC4045D" w14:textId="77777777" w:rsidR="00D72693" w:rsidRPr="00743DF3" w:rsidRDefault="00B26588" w:rsidP="004A2346">
            <w:pPr>
              <w:pStyle w:val="Tabellentext"/>
            </w:pPr>
            <w:r>
              <w:t>Inflammatorisches Karzinom, unbestimmt ob Primärtumor oder Metastase</w:t>
            </w:r>
          </w:p>
        </w:tc>
      </w:tr>
      <w:tr w:rsidR="00D72693" w:rsidRPr="00743DF3" w14:paraId="1E3D49A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757A2E4" w14:textId="77777777" w:rsidR="00D72693" w:rsidRPr="00743DF3" w:rsidRDefault="00B26588" w:rsidP="000D33A4">
            <w:pPr>
              <w:pStyle w:val="Tabellentext"/>
              <w:tabs>
                <w:tab w:val="left" w:pos="1110"/>
              </w:tabs>
            </w:pPr>
            <w:r>
              <w:t>8540/3</w:t>
            </w:r>
            <w:r>
              <w:tab/>
            </w:r>
          </w:p>
        </w:tc>
        <w:tc>
          <w:tcPr>
            <w:tcW w:w="7857" w:type="dxa"/>
          </w:tcPr>
          <w:p w14:paraId="5810F96A" w14:textId="77777777" w:rsidR="00D72693" w:rsidRPr="00743DF3" w:rsidRDefault="00B26588" w:rsidP="004A2346">
            <w:pPr>
              <w:pStyle w:val="Tabellentext"/>
            </w:pPr>
            <w:r>
              <w:t>M. Paget der Brust</w:t>
            </w:r>
          </w:p>
        </w:tc>
      </w:tr>
      <w:tr w:rsidR="00D72693" w:rsidRPr="00743DF3" w14:paraId="40DD3C0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03E4B1B" w14:textId="77777777" w:rsidR="00D72693" w:rsidRPr="00743DF3" w:rsidRDefault="00B26588" w:rsidP="000D33A4">
            <w:pPr>
              <w:pStyle w:val="Tabellentext"/>
              <w:tabs>
                <w:tab w:val="left" w:pos="1110"/>
              </w:tabs>
            </w:pPr>
            <w:r>
              <w:t>8541/3</w:t>
            </w:r>
            <w:r>
              <w:tab/>
            </w:r>
          </w:p>
        </w:tc>
        <w:tc>
          <w:tcPr>
            <w:tcW w:w="7857" w:type="dxa"/>
          </w:tcPr>
          <w:p w14:paraId="60D40553" w14:textId="77777777" w:rsidR="00D72693" w:rsidRPr="00743DF3" w:rsidRDefault="00B26588" w:rsidP="004A2346">
            <w:pPr>
              <w:pStyle w:val="Tabellentext"/>
            </w:pPr>
            <w:r>
              <w:t>M. Paget mit invasivem duktalem Karzinom</w:t>
            </w:r>
          </w:p>
        </w:tc>
      </w:tr>
      <w:tr w:rsidR="00D72693" w:rsidRPr="00743DF3" w14:paraId="2D655BF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254FAEB" w14:textId="77777777" w:rsidR="00D72693" w:rsidRPr="00743DF3" w:rsidRDefault="00B26588" w:rsidP="000D33A4">
            <w:pPr>
              <w:pStyle w:val="Tabellentext"/>
              <w:tabs>
                <w:tab w:val="left" w:pos="1110"/>
              </w:tabs>
            </w:pPr>
            <w:r>
              <w:t>8541/6</w:t>
            </w:r>
            <w:r>
              <w:tab/>
            </w:r>
          </w:p>
        </w:tc>
        <w:tc>
          <w:tcPr>
            <w:tcW w:w="7857" w:type="dxa"/>
          </w:tcPr>
          <w:p w14:paraId="112AAE17" w14:textId="77777777" w:rsidR="00D72693" w:rsidRPr="00743DF3" w:rsidRDefault="00B26588" w:rsidP="004A2346">
            <w:pPr>
              <w:pStyle w:val="Tabellentext"/>
            </w:pPr>
            <w:r>
              <w:t>M. Paget mit invasivem duktalem Karzinom, Metastase</w:t>
            </w:r>
          </w:p>
        </w:tc>
      </w:tr>
      <w:tr w:rsidR="00D72693" w:rsidRPr="00743DF3" w14:paraId="5A7F0B9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486A2CC" w14:textId="77777777" w:rsidR="00D72693" w:rsidRPr="00743DF3" w:rsidRDefault="00B26588" w:rsidP="000D33A4">
            <w:pPr>
              <w:pStyle w:val="Tabellentext"/>
              <w:tabs>
                <w:tab w:val="left" w:pos="1110"/>
              </w:tabs>
            </w:pPr>
            <w:r>
              <w:t>8541/9</w:t>
            </w:r>
            <w:r>
              <w:tab/>
            </w:r>
          </w:p>
        </w:tc>
        <w:tc>
          <w:tcPr>
            <w:tcW w:w="7857" w:type="dxa"/>
          </w:tcPr>
          <w:p w14:paraId="5C203430" w14:textId="77777777" w:rsidR="00D72693" w:rsidRPr="00743DF3" w:rsidRDefault="00B26588" w:rsidP="004A2346">
            <w:pPr>
              <w:pStyle w:val="Tabellentext"/>
            </w:pPr>
            <w:r>
              <w:t>M. Paget mit invasivem duktalem Karzinom, unklar ob Primärtumor oder Metastase</w:t>
            </w:r>
          </w:p>
        </w:tc>
      </w:tr>
      <w:tr w:rsidR="00D72693" w:rsidRPr="00743DF3" w14:paraId="2FCACCA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6ECD794" w14:textId="77777777" w:rsidR="00D72693" w:rsidRPr="00743DF3" w:rsidRDefault="00B26588" w:rsidP="000D33A4">
            <w:pPr>
              <w:pStyle w:val="Tabellentext"/>
              <w:tabs>
                <w:tab w:val="left" w:pos="1110"/>
              </w:tabs>
            </w:pPr>
            <w:r>
              <w:t>8543/3</w:t>
            </w:r>
            <w:r>
              <w:tab/>
            </w:r>
          </w:p>
        </w:tc>
        <w:tc>
          <w:tcPr>
            <w:tcW w:w="7857" w:type="dxa"/>
          </w:tcPr>
          <w:p w14:paraId="5717314A" w14:textId="77777777" w:rsidR="00D72693" w:rsidRPr="00743DF3" w:rsidRDefault="00B26588" w:rsidP="004A2346">
            <w:pPr>
              <w:pStyle w:val="Tabellentext"/>
            </w:pPr>
            <w:r>
              <w:t>M. Paget mit nichtinvasivem intraduktalem Karzinom</w:t>
            </w:r>
          </w:p>
        </w:tc>
      </w:tr>
      <w:tr w:rsidR="00D72693" w:rsidRPr="00743DF3" w14:paraId="4528D09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2193A25" w14:textId="77777777" w:rsidR="00D72693" w:rsidRPr="00743DF3" w:rsidRDefault="00B26588" w:rsidP="000D33A4">
            <w:pPr>
              <w:pStyle w:val="Tabellentext"/>
              <w:tabs>
                <w:tab w:val="left" w:pos="1110"/>
              </w:tabs>
            </w:pPr>
            <w:r>
              <w:t>8550/3</w:t>
            </w:r>
            <w:r>
              <w:tab/>
            </w:r>
          </w:p>
        </w:tc>
        <w:tc>
          <w:tcPr>
            <w:tcW w:w="7857" w:type="dxa"/>
          </w:tcPr>
          <w:p w14:paraId="6CD8685E" w14:textId="77777777" w:rsidR="00D72693" w:rsidRPr="00743DF3" w:rsidRDefault="00B26588" w:rsidP="004A2346">
            <w:pPr>
              <w:pStyle w:val="Tabellentext"/>
            </w:pPr>
            <w:r>
              <w:t>Azinuszellkarzinom</w:t>
            </w:r>
          </w:p>
        </w:tc>
      </w:tr>
      <w:tr w:rsidR="00D72693" w:rsidRPr="00743DF3" w14:paraId="294AA7F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9D60C3D" w14:textId="77777777" w:rsidR="00D72693" w:rsidRPr="00743DF3" w:rsidRDefault="00B26588" w:rsidP="000D33A4">
            <w:pPr>
              <w:pStyle w:val="Tabellentext"/>
              <w:tabs>
                <w:tab w:val="left" w:pos="1110"/>
              </w:tabs>
            </w:pPr>
            <w:r>
              <w:t>8550/6</w:t>
            </w:r>
            <w:r>
              <w:tab/>
            </w:r>
          </w:p>
        </w:tc>
        <w:tc>
          <w:tcPr>
            <w:tcW w:w="7857" w:type="dxa"/>
          </w:tcPr>
          <w:p w14:paraId="33A05787" w14:textId="77777777" w:rsidR="00D72693" w:rsidRPr="00743DF3" w:rsidRDefault="00B26588" w:rsidP="004A2346">
            <w:pPr>
              <w:pStyle w:val="Tabellentext"/>
            </w:pPr>
            <w:r>
              <w:t>Azinuszellkarzino</w:t>
            </w:r>
            <w:r>
              <w:t>m, Metastase</w:t>
            </w:r>
          </w:p>
        </w:tc>
      </w:tr>
      <w:tr w:rsidR="00D72693" w:rsidRPr="00743DF3" w14:paraId="2FB8058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019907C" w14:textId="77777777" w:rsidR="00D72693" w:rsidRPr="00743DF3" w:rsidRDefault="00B26588" w:rsidP="000D33A4">
            <w:pPr>
              <w:pStyle w:val="Tabellentext"/>
              <w:tabs>
                <w:tab w:val="left" w:pos="1110"/>
              </w:tabs>
            </w:pPr>
            <w:r>
              <w:t>8550/9</w:t>
            </w:r>
            <w:r>
              <w:tab/>
            </w:r>
          </w:p>
        </w:tc>
        <w:tc>
          <w:tcPr>
            <w:tcW w:w="7857" w:type="dxa"/>
          </w:tcPr>
          <w:p w14:paraId="5FC8A6E8" w14:textId="77777777" w:rsidR="00D72693" w:rsidRPr="00743DF3" w:rsidRDefault="00B26588" w:rsidP="004A2346">
            <w:pPr>
              <w:pStyle w:val="Tabellentext"/>
            </w:pPr>
            <w:r>
              <w:t>Azinuszellkarzinom, unbestimmt ob Primärtumor oder Metastase</w:t>
            </w:r>
          </w:p>
        </w:tc>
      </w:tr>
      <w:tr w:rsidR="00D72693" w:rsidRPr="00743DF3" w14:paraId="64D844F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1B8A718" w14:textId="77777777" w:rsidR="00D72693" w:rsidRPr="00743DF3" w:rsidRDefault="00B26588" w:rsidP="000D33A4">
            <w:pPr>
              <w:pStyle w:val="Tabellentext"/>
              <w:tabs>
                <w:tab w:val="left" w:pos="1110"/>
              </w:tabs>
            </w:pPr>
            <w:r>
              <w:t>8560/3</w:t>
            </w:r>
            <w:r>
              <w:tab/>
            </w:r>
          </w:p>
        </w:tc>
        <w:tc>
          <w:tcPr>
            <w:tcW w:w="7857" w:type="dxa"/>
          </w:tcPr>
          <w:p w14:paraId="63EF0D26" w14:textId="77777777" w:rsidR="00D72693" w:rsidRPr="00743DF3" w:rsidRDefault="00B26588" w:rsidP="004A2346">
            <w:pPr>
              <w:pStyle w:val="Tabellentext"/>
            </w:pPr>
            <w:r>
              <w:t>Adenosquamöses Karzinom</w:t>
            </w:r>
          </w:p>
        </w:tc>
      </w:tr>
      <w:tr w:rsidR="00D72693" w:rsidRPr="00743DF3" w14:paraId="2137BBA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7D9BF18" w14:textId="77777777" w:rsidR="00D72693" w:rsidRPr="00743DF3" w:rsidRDefault="00B26588" w:rsidP="000D33A4">
            <w:pPr>
              <w:pStyle w:val="Tabellentext"/>
              <w:tabs>
                <w:tab w:val="left" w:pos="1110"/>
              </w:tabs>
            </w:pPr>
            <w:r>
              <w:lastRenderedPageBreak/>
              <w:t>8560/6</w:t>
            </w:r>
            <w:r>
              <w:tab/>
            </w:r>
          </w:p>
        </w:tc>
        <w:tc>
          <w:tcPr>
            <w:tcW w:w="7857" w:type="dxa"/>
          </w:tcPr>
          <w:p w14:paraId="5784EAFC" w14:textId="77777777" w:rsidR="00D72693" w:rsidRPr="00743DF3" w:rsidRDefault="00B26588" w:rsidP="004A2346">
            <w:pPr>
              <w:pStyle w:val="Tabellentext"/>
            </w:pPr>
            <w:r>
              <w:t>Adenosquamöses Karzinom, Metastase</w:t>
            </w:r>
          </w:p>
        </w:tc>
      </w:tr>
      <w:tr w:rsidR="00D72693" w:rsidRPr="00743DF3" w14:paraId="4EC3CD2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22619E1" w14:textId="77777777" w:rsidR="00D72693" w:rsidRPr="00743DF3" w:rsidRDefault="00B26588" w:rsidP="000D33A4">
            <w:pPr>
              <w:pStyle w:val="Tabellentext"/>
              <w:tabs>
                <w:tab w:val="left" w:pos="1110"/>
              </w:tabs>
            </w:pPr>
            <w:r>
              <w:t>8560/9</w:t>
            </w:r>
            <w:r>
              <w:tab/>
            </w:r>
          </w:p>
        </w:tc>
        <w:tc>
          <w:tcPr>
            <w:tcW w:w="7857" w:type="dxa"/>
          </w:tcPr>
          <w:p w14:paraId="3ABBB963" w14:textId="77777777" w:rsidR="00D72693" w:rsidRPr="00743DF3" w:rsidRDefault="00B26588" w:rsidP="004A2346">
            <w:pPr>
              <w:pStyle w:val="Tabellentext"/>
            </w:pPr>
            <w:r>
              <w:t>Adenosquamöses Karzinom, unbestimmt ob Primärtumor oder Metastase</w:t>
            </w:r>
          </w:p>
        </w:tc>
      </w:tr>
      <w:tr w:rsidR="00D72693" w:rsidRPr="00743DF3" w14:paraId="1658A38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8A12D60" w14:textId="77777777" w:rsidR="00D72693" w:rsidRPr="00743DF3" w:rsidRDefault="00B26588" w:rsidP="000D33A4">
            <w:pPr>
              <w:pStyle w:val="Tabellentext"/>
              <w:tabs>
                <w:tab w:val="left" w:pos="1110"/>
              </w:tabs>
            </w:pPr>
            <w:r>
              <w:t>8572/3</w:t>
            </w:r>
            <w:r>
              <w:tab/>
            </w:r>
          </w:p>
        </w:tc>
        <w:tc>
          <w:tcPr>
            <w:tcW w:w="7857" w:type="dxa"/>
          </w:tcPr>
          <w:p w14:paraId="6A56932A" w14:textId="77777777" w:rsidR="00D72693" w:rsidRPr="00743DF3" w:rsidRDefault="00B26588" w:rsidP="004A2346">
            <w:pPr>
              <w:pStyle w:val="Tabellentext"/>
            </w:pPr>
            <w:r>
              <w:t>Adenokarzinom mit Spindelzellmetaplasie</w:t>
            </w:r>
          </w:p>
        </w:tc>
      </w:tr>
      <w:tr w:rsidR="00D72693" w:rsidRPr="00743DF3" w14:paraId="20448F8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1872446" w14:textId="77777777" w:rsidR="00D72693" w:rsidRPr="00743DF3" w:rsidRDefault="00B26588" w:rsidP="000D33A4">
            <w:pPr>
              <w:pStyle w:val="Tabellentext"/>
              <w:tabs>
                <w:tab w:val="left" w:pos="1110"/>
              </w:tabs>
            </w:pPr>
            <w:r>
              <w:t>8572/6</w:t>
            </w:r>
            <w:r>
              <w:tab/>
            </w:r>
          </w:p>
        </w:tc>
        <w:tc>
          <w:tcPr>
            <w:tcW w:w="7857" w:type="dxa"/>
          </w:tcPr>
          <w:p w14:paraId="18877948" w14:textId="77777777" w:rsidR="00D72693" w:rsidRPr="00743DF3" w:rsidRDefault="00B26588" w:rsidP="004A2346">
            <w:pPr>
              <w:pStyle w:val="Tabellentext"/>
            </w:pPr>
            <w:r>
              <w:t>Adenokarzinom mit Spindelzellmetaplasie, Metastase</w:t>
            </w:r>
          </w:p>
        </w:tc>
      </w:tr>
      <w:tr w:rsidR="00D72693" w:rsidRPr="00743DF3" w14:paraId="7DA8F70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144109C" w14:textId="77777777" w:rsidR="00D72693" w:rsidRPr="00743DF3" w:rsidRDefault="00B26588" w:rsidP="000D33A4">
            <w:pPr>
              <w:pStyle w:val="Tabellentext"/>
              <w:tabs>
                <w:tab w:val="left" w:pos="1110"/>
              </w:tabs>
            </w:pPr>
            <w:r>
              <w:t>8572/9</w:t>
            </w:r>
            <w:r>
              <w:tab/>
            </w:r>
          </w:p>
        </w:tc>
        <w:tc>
          <w:tcPr>
            <w:tcW w:w="7857" w:type="dxa"/>
          </w:tcPr>
          <w:p w14:paraId="2B3DD1DE" w14:textId="77777777" w:rsidR="00D72693" w:rsidRPr="00743DF3" w:rsidRDefault="00B26588" w:rsidP="004A2346">
            <w:pPr>
              <w:pStyle w:val="Tabellentext"/>
            </w:pPr>
            <w:r>
              <w:t>Adenokarzinom mit Spindelzellmetaplasie, unbestimmt ob Primärtumor oder Metastase</w:t>
            </w:r>
          </w:p>
        </w:tc>
      </w:tr>
      <w:tr w:rsidR="00D72693" w:rsidRPr="00743DF3" w14:paraId="4A5663B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619DAE3" w14:textId="77777777" w:rsidR="00D72693" w:rsidRPr="00743DF3" w:rsidRDefault="00B26588" w:rsidP="000D33A4">
            <w:pPr>
              <w:pStyle w:val="Tabellentext"/>
              <w:tabs>
                <w:tab w:val="left" w:pos="1110"/>
              </w:tabs>
            </w:pPr>
            <w:r>
              <w:t>8574/3</w:t>
            </w:r>
            <w:r>
              <w:tab/>
            </w:r>
          </w:p>
        </w:tc>
        <w:tc>
          <w:tcPr>
            <w:tcW w:w="7857" w:type="dxa"/>
          </w:tcPr>
          <w:p w14:paraId="38EF2B21" w14:textId="77777777" w:rsidR="00D72693" w:rsidRPr="00743DF3" w:rsidRDefault="00B26588" w:rsidP="004A2346">
            <w:pPr>
              <w:pStyle w:val="Tabellentext"/>
            </w:pPr>
            <w:r>
              <w:t>Adenokarzinom mit neuroendokriner Differenzierung</w:t>
            </w:r>
          </w:p>
        </w:tc>
      </w:tr>
      <w:tr w:rsidR="00D72693" w:rsidRPr="00743DF3" w14:paraId="10BD2EA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F3C04F9" w14:textId="77777777" w:rsidR="00D72693" w:rsidRPr="00743DF3" w:rsidRDefault="00B26588" w:rsidP="000D33A4">
            <w:pPr>
              <w:pStyle w:val="Tabellentext"/>
              <w:tabs>
                <w:tab w:val="left" w:pos="1110"/>
              </w:tabs>
            </w:pPr>
            <w:r>
              <w:t>8575/3</w:t>
            </w:r>
            <w:r>
              <w:tab/>
            </w:r>
          </w:p>
        </w:tc>
        <w:tc>
          <w:tcPr>
            <w:tcW w:w="7857" w:type="dxa"/>
          </w:tcPr>
          <w:p w14:paraId="6C97A5B6" w14:textId="77777777" w:rsidR="00D72693" w:rsidRPr="00743DF3" w:rsidRDefault="00B26588" w:rsidP="004A2346">
            <w:pPr>
              <w:pStyle w:val="Tabellentext"/>
            </w:pPr>
            <w:r>
              <w:t>Metaplastisches Karzinom o.n.A.</w:t>
            </w:r>
          </w:p>
        </w:tc>
      </w:tr>
      <w:tr w:rsidR="00D72693" w:rsidRPr="00743DF3" w14:paraId="5D5F729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4B2A58A" w14:textId="77777777" w:rsidR="00D72693" w:rsidRPr="00743DF3" w:rsidRDefault="00B26588" w:rsidP="000D33A4">
            <w:pPr>
              <w:pStyle w:val="Tabellentext"/>
              <w:tabs>
                <w:tab w:val="left" w:pos="1110"/>
              </w:tabs>
            </w:pPr>
            <w:r>
              <w:t>8575/6</w:t>
            </w:r>
            <w:r>
              <w:tab/>
            </w:r>
          </w:p>
        </w:tc>
        <w:tc>
          <w:tcPr>
            <w:tcW w:w="7857" w:type="dxa"/>
          </w:tcPr>
          <w:p w14:paraId="14856AD0" w14:textId="77777777" w:rsidR="00D72693" w:rsidRPr="00743DF3" w:rsidRDefault="00B26588" w:rsidP="004A2346">
            <w:pPr>
              <w:pStyle w:val="Tabellentext"/>
            </w:pPr>
            <w:r>
              <w:t>Metaplastisches Karzinom o.n.A., Metastase</w:t>
            </w:r>
          </w:p>
        </w:tc>
      </w:tr>
      <w:tr w:rsidR="00D72693" w:rsidRPr="00743DF3" w14:paraId="23D9403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1BB300B" w14:textId="77777777" w:rsidR="00D72693" w:rsidRPr="00743DF3" w:rsidRDefault="00B26588" w:rsidP="000D33A4">
            <w:pPr>
              <w:pStyle w:val="Tabellentext"/>
              <w:tabs>
                <w:tab w:val="left" w:pos="1110"/>
              </w:tabs>
            </w:pPr>
            <w:r>
              <w:t>8575/9</w:t>
            </w:r>
            <w:r>
              <w:tab/>
            </w:r>
          </w:p>
        </w:tc>
        <w:tc>
          <w:tcPr>
            <w:tcW w:w="7857" w:type="dxa"/>
          </w:tcPr>
          <w:p w14:paraId="752EEA23" w14:textId="77777777" w:rsidR="00D72693" w:rsidRPr="00743DF3" w:rsidRDefault="00B26588" w:rsidP="004A2346">
            <w:pPr>
              <w:pStyle w:val="Tabellentext"/>
            </w:pPr>
            <w:r>
              <w:t>Metaplastisches Karzinom o.n.A., unbestimmt ob Primärtumor oder Metastase</w:t>
            </w:r>
          </w:p>
        </w:tc>
      </w:tr>
      <w:tr w:rsidR="00D72693" w:rsidRPr="00743DF3" w14:paraId="08B21A2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0826A5B" w14:textId="77777777" w:rsidR="00D72693" w:rsidRPr="00743DF3" w:rsidRDefault="00B26588" w:rsidP="000D33A4">
            <w:pPr>
              <w:pStyle w:val="Tabellentext"/>
              <w:tabs>
                <w:tab w:val="left" w:pos="1110"/>
              </w:tabs>
            </w:pPr>
            <w:r>
              <w:t>8800/3</w:t>
            </w:r>
            <w:r>
              <w:tab/>
            </w:r>
          </w:p>
        </w:tc>
        <w:tc>
          <w:tcPr>
            <w:tcW w:w="7857" w:type="dxa"/>
          </w:tcPr>
          <w:p w14:paraId="06370B1D" w14:textId="77777777" w:rsidR="00D72693" w:rsidRPr="00743DF3" w:rsidRDefault="00B26588" w:rsidP="004A2346">
            <w:pPr>
              <w:pStyle w:val="Tabellentext"/>
            </w:pPr>
            <w:r>
              <w:t>Sarkom o.n.A.</w:t>
            </w:r>
          </w:p>
        </w:tc>
      </w:tr>
      <w:tr w:rsidR="00D72693" w:rsidRPr="00743DF3" w14:paraId="6BF2139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3A1E9A4" w14:textId="77777777" w:rsidR="00D72693" w:rsidRPr="00743DF3" w:rsidRDefault="00B26588" w:rsidP="000D33A4">
            <w:pPr>
              <w:pStyle w:val="Tabellentext"/>
              <w:tabs>
                <w:tab w:val="left" w:pos="1110"/>
              </w:tabs>
            </w:pPr>
            <w:r>
              <w:t>8800/6</w:t>
            </w:r>
            <w:r>
              <w:tab/>
            </w:r>
          </w:p>
        </w:tc>
        <w:tc>
          <w:tcPr>
            <w:tcW w:w="7857" w:type="dxa"/>
          </w:tcPr>
          <w:p w14:paraId="658CF724" w14:textId="77777777" w:rsidR="00D72693" w:rsidRPr="00743DF3" w:rsidRDefault="00B26588" w:rsidP="004A2346">
            <w:pPr>
              <w:pStyle w:val="Tabellentext"/>
            </w:pPr>
            <w:r>
              <w:t>Sarkom o.n.A., Metastase</w:t>
            </w:r>
          </w:p>
        </w:tc>
      </w:tr>
      <w:tr w:rsidR="00D72693" w:rsidRPr="00743DF3" w14:paraId="691A0A9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0E771AF" w14:textId="77777777" w:rsidR="00D72693" w:rsidRPr="00743DF3" w:rsidRDefault="00B26588" w:rsidP="000D33A4">
            <w:pPr>
              <w:pStyle w:val="Tabellentext"/>
              <w:tabs>
                <w:tab w:val="left" w:pos="1110"/>
              </w:tabs>
            </w:pPr>
            <w:r>
              <w:t>8800/9</w:t>
            </w:r>
            <w:r>
              <w:tab/>
            </w:r>
          </w:p>
        </w:tc>
        <w:tc>
          <w:tcPr>
            <w:tcW w:w="7857" w:type="dxa"/>
          </w:tcPr>
          <w:p w14:paraId="0A0125F6" w14:textId="77777777" w:rsidR="00D72693" w:rsidRPr="00743DF3" w:rsidRDefault="00B26588" w:rsidP="004A2346">
            <w:pPr>
              <w:pStyle w:val="Tabellentext"/>
            </w:pPr>
            <w:r>
              <w:t>Sarkomatose o.n.A.</w:t>
            </w:r>
          </w:p>
        </w:tc>
      </w:tr>
      <w:tr w:rsidR="00D72693" w:rsidRPr="00743DF3" w14:paraId="5C08AC8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715DE03" w14:textId="77777777" w:rsidR="00D72693" w:rsidRPr="00743DF3" w:rsidRDefault="00B26588" w:rsidP="000D33A4">
            <w:pPr>
              <w:pStyle w:val="Tabellentext"/>
              <w:tabs>
                <w:tab w:val="left" w:pos="1110"/>
              </w:tabs>
            </w:pPr>
            <w:r>
              <w:t>8802/3</w:t>
            </w:r>
            <w:r>
              <w:tab/>
            </w:r>
          </w:p>
        </w:tc>
        <w:tc>
          <w:tcPr>
            <w:tcW w:w="7857" w:type="dxa"/>
          </w:tcPr>
          <w:p w14:paraId="0CF2DCAE" w14:textId="77777777" w:rsidR="00D72693" w:rsidRPr="00743DF3" w:rsidRDefault="00B26588" w:rsidP="004A2346">
            <w:pPr>
              <w:pStyle w:val="Tabellentext"/>
            </w:pPr>
            <w:r>
              <w:t>Riesenzellsarkom</w:t>
            </w:r>
          </w:p>
        </w:tc>
      </w:tr>
      <w:tr w:rsidR="00D72693" w:rsidRPr="00743DF3" w14:paraId="6690886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3D02637" w14:textId="77777777" w:rsidR="00D72693" w:rsidRPr="00743DF3" w:rsidRDefault="00B26588" w:rsidP="000D33A4">
            <w:pPr>
              <w:pStyle w:val="Tabellentext"/>
              <w:tabs>
                <w:tab w:val="left" w:pos="1110"/>
              </w:tabs>
            </w:pPr>
            <w:r>
              <w:t>8830/3</w:t>
            </w:r>
            <w:r>
              <w:tab/>
            </w:r>
          </w:p>
        </w:tc>
        <w:tc>
          <w:tcPr>
            <w:tcW w:w="7857" w:type="dxa"/>
          </w:tcPr>
          <w:p w14:paraId="7356DE06" w14:textId="77777777" w:rsidR="00D72693" w:rsidRPr="00743DF3" w:rsidRDefault="00B26588" w:rsidP="004A2346">
            <w:pPr>
              <w:pStyle w:val="Tabellentext"/>
            </w:pPr>
            <w:r>
              <w:t>Malignes fibröses Histiozytom</w:t>
            </w:r>
          </w:p>
        </w:tc>
      </w:tr>
      <w:tr w:rsidR="00D72693" w:rsidRPr="00743DF3" w14:paraId="3F32C28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1CE0447" w14:textId="77777777" w:rsidR="00D72693" w:rsidRPr="00743DF3" w:rsidRDefault="00B26588" w:rsidP="000D33A4">
            <w:pPr>
              <w:pStyle w:val="Tabellentext"/>
              <w:tabs>
                <w:tab w:val="left" w:pos="1110"/>
              </w:tabs>
            </w:pPr>
            <w:r>
              <w:t>8850/3</w:t>
            </w:r>
            <w:r>
              <w:tab/>
            </w:r>
          </w:p>
        </w:tc>
        <w:tc>
          <w:tcPr>
            <w:tcW w:w="7857" w:type="dxa"/>
          </w:tcPr>
          <w:p w14:paraId="6786F35A" w14:textId="77777777" w:rsidR="00D72693" w:rsidRPr="00743DF3" w:rsidRDefault="00B26588" w:rsidP="004A2346">
            <w:pPr>
              <w:pStyle w:val="Tabellentext"/>
            </w:pPr>
            <w:r>
              <w:t>Liposarkom o.n.A.</w:t>
            </w:r>
          </w:p>
        </w:tc>
      </w:tr>
      <w:tr w:rsidR="00D72693" w:rsidRPr="00743DF3" w14:paraId="3E6B1B7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95E628F" w14:textId="77777777" w:rsidR="00D72693" w:rsidRPr="00743DF3" w:rsidRDefault="00B26588" w:rsidP="000D33A4">
            <w:pPr>
              <w:pStyle w:val="Tabellentext"/>
              <w:tabs>
                <w:tab w:val="left" w:pos="1110"/>
              </w:tabs>
            </w:pPr>
            <w:r>
              <w:t>8850/6</w:t>
            </w:r>
            <w:r>
              <w:tab/>
            </w:r>
          </w:p>
        </w:tc>
        <w:tc>
          <w:tcPr>
            <w:tcW w:w="7857" w:type="dxa"/>
          </w:tcPr>
          <w:p w14:paraId="54F7B86D" w14:textId="77777777" w:rsidR="00D72693" w:rsidRPr="00743DF3" w:rsidRDefault="00B26588" w:rsidP="004A2346">
            <w:pPr>
              <w:pStyle w:val="Tabellentext"/>
            </w:pPr>
            <w:r>
              <w:t>Liposarkom o.n.A., Metastase</w:t>
            </w:r>
          </w:p>
        </w:tc>
      </w:tr>
      <w:tr w:rsidR="00D72693" w:rsidRPr="00743DF3" w14:paraId="7DFB86E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E08A2D5" w14:textId="77777777" w:rsidR="00D72693" w:rsidRPr="00743DF3" w:rsidRDefault="00B26588" w:rsidP="000D33A4">
            <w:pPr>
              <w:pStyle w:val="Tabellentext"/>
              <w:tabs>
                <w:tab w:val="left" w:pos="1110"/>
              </w:tabs>
            </w:pPr>
            <w:r>
              <w:t>8850/9</w:t>
            </w:r>
            <w:r>
              <w:tab/>
            </w:r>
          </w:p>
        </w:tc>
        <w:tc>
          <w:tcPr>
            <w:tcW w:w="7857" w:type="dxa"/>
          </w:tcPr>
          <w:p w14:paraId="1C5B849F" w14:textId="77777777" w:rsidR="00D72693" w:rsidRPr="00743DF3" w:rsidRDefault="00B26588" w:rsidP="004A2346">
            <w:pPr>
              <w:pStyle w:val="Tabellentext"/>
            </w:pPr>
            <w:r>
              <w:t>Liposarkom o.n.A., unbestimmt ob Primärtumor oder Metastase</w:t>
            </w:r>
          </w:p>
        </w:tc>
      </w:tr>
      <w:tr w:rsidR="00D72693" w:rsidRPr="00743DF3" w14:paraId="362BEB2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57410A8" w14:textId="77777777" w:rsidR="00D72693" w:rsidRPr="00743DF3" w:rsidRDefault="00B26588" w:rsidP="000D33A4">
            <w:pPr>
              <w:pStyle w:val="Tabellentext"/>
              <w:tabs>
                <w:tab w:val="left" w:pos="1110"/>
              </w:tabs>
            </w:pPr>
            <w:r>
              <w:t>8890/3</w:t>
            </w:r>
            <w:r>
              <w:tab/>
            </w:r>
          </w:p>
        </w:tc>
        <w:tc>
          <w:tcPr>
            <w:tcW w:w="7857" w:type="dxa"/>
          </w:tcPr>
          <w:p w14:paraId="40AFDFDD" w14:textId="77777777" w:rsidR="00D72693" w:rsidRPr="00743DF3" w:rsidRDefault="00B26588" w:rsidP="004A2346">
            <w:pPr>
              <w:pStyle w:val="Tabellentext"/>
            </w:pPr>
            <w:r>
              <w:t>Leiomyosarkom o.n.A.</w:t>
            </w:r>
          </w:p>
        </w:tc>
      </w:tr>
      <w:tr w:rsidR="00D72693" w:rsidRPr="00743DF3" w14:paraId="7E1B680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DE987D8" w14:textId="77777777" w:rsidR="00D72693" w:rsidRPr="00743DF3" w:rsidRDefault="00B26588" w:rsidP="000D33A4">
            <w:pPr>
              <w:pStyle w:val="Tabellentext"/>
              <w:tabs>
                <w:tab w:val="left" w:pos="1110"/>
              </w:tabs>
            </w:pPr>
            <w:r>
              <w:t>8890/6</w:t>
            </w:r>
            <w:r>
              <w:tab/>
            </w:r>
          </w:p>
        </w:tc>
        <w:tc>
          <w:tcPr>
            <w:tcW w:w="7857" w:type="dxa"/>
          </w:tcPr>
          <w:p w14:paraId="130D3E4A" w14:textId="77777777" w:rsidR="00D72693" w:rsidRPr="00743DF3" w:rsidRDefault="00B26588" w:rsidP="004A2346">
            <w:pPr>
              <w:pStyle w:val="Tabellentext"/>
            </w:pPr>
            <w:r>
              <w:t>Leiomyosarkom o.n.A., Metastase</w:t>
            </w:r>
          </w:p>
        </w:tc>
      </w:tr>
      <w:tr w:rsidR="00D72693" w:rsidRPr="00743DF3" w14:paraId="418A6D4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C730239" w14:textId="77777777" w:rsidR="00D72693" w:rsidRPr="00743DF3" w:rsidRDefault="00B26588" w:rsidP="000D33A4">
            <w:pPr>
              <w:pStyle w:val="Tabellentext"/>
              <w:tabs>
                <w:tab w:val="left" w:pos="1110"/>
              </w:tabs>
            </w:pPr>
            <w:r>
              <w:t>8890/9</w:t>
            </w:r>
            <w:r>
              <w:tab/>
            </w:r>
          </w:p>
        </w:tc>
        <w:tc>
          <w:tcPr>
            <w:tcW w:w="7857" w:type="dxa"/>
          </w:tcPr>
          <w:p w14:paraId="632946B5" w14:textId="77777777" w:rsidR="00D72693" w:rsidRPr="00743DF3" w:rsidRDefault="00B26588" w:rsidP="004A2346">
            <w:pPr>
              <w:pStyle w:val="Tabellentext"/>
            </w:pPr>
            <w:r>
              <w:t>Leiomyosarkom o.n.A., unbestimmt ob Primärtumor oder Metastase</w:t>
            </w:r>
          </w:p>
        </w:tc>
      </w:tr>
      <w:tr w:rsidR="00D72693" w:rsidRPr="00743DF3" w14:paraId="3BBFD10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68F7A0F" w14:textId="77777777" w:rsidR="00D72693" w:rsidRPr="00743DF3" w:rsidRDefault="00B26588" w:rsidP="000D33A4">
            <w:pPr>
              <w:pStyle w:val="Tabellentext"/>
              <w:tabs>
                <w:tab w:val="left" w:pos="1110"/>
              </w:tabs>
            </w:pPr>
            <w:r>
              <w:t>8900/3</w:t>
            </w:r>
            <w:r>
              <w:tab/>
            </w:r>
          </w:p>
        </w:tc>
        <w:tc>
          <w:tcPr>
            <w:tcW w:w="7857" w:type="dxa"/>
          </w:tcPr>
          <w:p w14:paraId="794A8AE8" w14:textId="77777777" w:rsidR="00D72693" w:rsidRPr="00743DF3" w:rsidRDefault="00B26588" w:rsidP="004A2346">
            <w:pPr>
              <w:pStyle w:val="Tabellentext"/>
            </w:pPr>
            <w:r>
              <w:t>Rhabdomyosarkom o.n.A.</w:t>
            </w:r>
          </w:p>
        </w:tc>
      </w:tr>
      <w:tr w:rsidR="00D72693" w:rsidRPr="00743DF3" w14:paraId="74366BE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8C3D9C8" w14:textId="77777777" w:rsidR="00D72693" w:rsidRPr="00743DF3" w:rsidRDefault="00B26588" w:rsidP="000D33A4">
            <w:pPr>
              <w:pStyle w:val="Tabellentext"/>
              <w:tabs>
                <w:tab w:val="left" w:pos="1110"/>
              </w:tabs>
            </w:pPr>
            <w:r>
              <w:t>8900/6</w:t>
            </w:r>
            <w:r>
              <w:tab/>
            </w:r>
          </w:p>
        </w:tc>
        <w:tc>
          <w:tcPr>
            <w:tcW w:w="7857" w:type="dxa"/>
          </w:tcPr>
          <w:p w14:paraId="1C86A360" w14:textId="77777777" w:rsidR="00D72693" w:rsidRPr="00743DF3" w:rsidRDefault="00B26588" w:rsidP="004A2346">
            <w:pPr>
              <w:pStyle w:val="Tabellentext"/>
            </w:pPr>
            <w:r>
              <w:t>Rhabdomyosarkom o.n.A., Metastase</w:t>
            </w:r>
          </w:p>
        </w:tc>
      </w:tr>
      <w:tr w:rsidR="00D72693" w:rsidRPr="00743DF3" w14:paraId="427EA0D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6D7129A" w14:textId="77777777" w:rsidR="00D72693" w:rsidRPr="00743DF3" w:rsidRDefault="00B26588" w:rsidP="000D33A4">
            <w:pPr>
              <w:pStyle w:val="Tabellentext"/>
              <w:tabs>
                <w:tab w:val="left" w:pos="1110"/>
              </w:tabs>
            </w:pPr>
            <w:r>
              <w:t>8900/9</w:t>
            </w:r>
            <w:r>
              <w:tab/>
            </w:r>
          </w:p>
        </w:tc>
        <w:tc>
          <w:tcPr>
            <w:tcW w:w="7857" w:type="dxa"/>
          </w:tcPr>
          <w:p w14:paraId="63F17E14" w14:textId="77777777" w:rsidR="00D72693" w:rsidRPr="00743DF3" w:rsidRDefault="00B26588" w:rsidP="004A2346">
            <w:pPr>
              <w:pStyle w:val="Tabellentext"/>
            </w:pPr>
            <w:r>
              <w:t>Rhabdomyosarkom o.n.A., unbestimmt ob Primärtumor oder Metastase</w:t>
            </w:r>
          </w:p>
        </w:tc>
      </w:tr>
      <w:tr w:rsidR="00D72693" w:rsidRPr="00743DF3" w14:paraId="420FA3C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EECBD82" w14:textId="77777777" w:rsidR="00D72693" w:rsidRPr="00743DF3" w:rsidRDefault="00B26588" w:rsidP="000D33A4">
            <w:pPr>
              <w:pStyle w:val="Tabellentext"/>
              <w:tabs>
                <w:tab w:val="left" w:pos="1110"/>
              </w:tabs>
            </w:pPr>
            <w:r>
              <w:t>8982/3</w:t>
            </w:r>
            <w:r>
              <w:tab/>
            </w:r>
          </w:p>
        </w:tc>
        <w:tc>
          <w:tcPr>
            <w:tcW w:w="7857" w:type="dxa"/>
          </w:tcPr>
          <w:p w14:paraId="2B2EEB8F" w14:textId="77777777" w:rsidR="00D72693" w:rsidRPr="00743DF3" w:rsidRDefault="00B26588" w:rsidP="004A2346">
            <w:pPr>
              <w:pStyle w:val="Tabellentext"/>
            </w:pPr>
            <w:r>
              <w:t>Malignes Myoepitheliom</w:t>
            </w:r>
          </w:p>
        </w:tc>
      </w:tr>
      <w:tr w:rsidR="00D72693" w:rsidRPr="00743DF3" w14:paraId="475AC58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D0B6A3A" w14:textId="77777777" w:rsidR="00D72693" w:rsidRPr="00743DF3" w:rsidRDefault="00B26588" w:rsidP="000D33A4">
            <w:pPr>
              <w:pStyle w:val="Tabellentext"/>
              <w:tabs>
                <w:tab w:val="left" w:pos="1110"/>
              </w:tabs>
            </w:pPr>
            <w:r>
              <w:t>8982/6</w:t>
            </w:r>
            <w:r>
              <w:tab/>
            </w:r>
          </w:p>
        </w:tc>
        <w:tc>
          <w:tcPr>
            <w:tcW w:w="7857" w:type="dxa"/>
          </w:tcPr>
          <w:p w14:paraId="69F717D9" w14:textId="77777777" w:rsidR="00D72693" w:rsidRPr="00743DF3" w:rsidRDefault="00B26588" w:rsidP="004A2346">
            <w:pPr>
              <w:pStyle w:val="Tabellentext"/>
            </w:pPr>
            <w:r>
              <w:t>Malignes Myoepitheliom, Metastase</w:t>
            </w:r>
          </w:p>
        </w:tc>
      </w:tr>
      <w:tr w:rsidR="00D72693" w:rsidRPr="00743DF3" w14:paraId="3DDEBC0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057F8BA" w14:textId="77777777" w:rsidR="00D72693" w:rsidRPr="00743DF3" w:rsidRDefault="00B26588" w:rsidP="000D33A4">
            <w:pPr>
              <w:pStyle w:val="Tabellentext"/>
              <w:tabs>
                <w:tab w:val="left" w:pos="1110"/>
              </w:tabs>
            </w:pPr>
            <w:r>
              <w:t>8982/9</w:t>
            </w:r>
            <w:r>
              <w:tab/>
            </w:r>
          </w:p>
        </w:tc>
        <w:tc>
          <w:tcPr>
            <w:tcW w:w="7857" w:type="dxa"/>
          </w:tcPr>
          <w:p w14:paraId="49EDABA5" w14:textId="77777777" w:rsidR="00D72693" w:rsidRPr="00743DF3" w:rsidRDefault="00B26588" w:rsidP="004A2346">
            <w:pPr>
              <w:pStyle w:val="Tabellentext"/>
            </w:pPr>
            <w:r>
              <w:t>Malignes Myoepitheliom, unbestimmt ob Primärtumor oder Metastase</w:t>
            </w:r>
          </w:p>
        </w:tc>
      </w:tr>
      <w:tr w:rsidR="00D72693" w:rsidRPr="00743DF3" w14:paraId="0C84ED7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4DF12CF" w14:textId="77777777" w:rsidR="00D72693" w:rsidRPr="00743DF3" w:rsidRDefault="00B26588" w:rsidP="000D33A4">
            <w:pPr>
              <w:pStyle w:val="Tabellentext"/>
              <w:tabs>
                <w:tab w:val="left" w:pos="1110"/>
              </w:tabs>
            </w:pPr>
            <w:r>
              <w:t>9020/1</w:t>
            </w:r>
            <w:r>
              <w:tab/>
            </w:r>
          </w:p>
        </w:tc>
        <w:tc>
          <w:tcPr>
            <w:tcW w:w="7857" w:type="dxa"/>
          </w:tcPr>
          <w:p w14:paraId="1CE15BA1" w14:textId="77777777" w:rsidR="00D72693" w:rsidRPr="00743DF3" w:rsidRDefault="00B26588" w:rsidP="004A2346">
            <w:pPr>
              <w:pStyle w:val="Tabellentext"/>
            </w:pPr>
            <w:r>
              <w:t>Phylloides-Tumor mit Borderline-Malignität</w:t>
            </w:r>
          </w:p>
        </w:tc>
      </w:tr>
      <w:tr w:rsidR="00D72693" w:rsidRPr="00743DF3" w14:paraId="59677EC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2965D4B" w14:textId="77777777" w:rsidR="00D72693" w:rsidRPr="00743DF3" w:rsidRDefault="00B26588" w:rsidP="000D33A4">
            <w:pPr>
              <w:pStyle w:val="Tabellentext"/>
              <w:tabs>
                <w:tab w:val="left" w:pos="1110"/>
              </w:tabs>
            </w:pPr>
            <w:r>
              <w:t>9020/3</w:t>
            </w:r>
            <w:r>
              <w:tab/>
            </w:r>
          </w:p>
        </w:tc>
        <w:tc>
          <w:tcPr>
            <w:tcW w:w="7857" w:type="dxa"/>
          </w:tcPr>
          <w:p w14:paraId="3D860480" w14:textId="77777777" w:rsidR="00D72693" w:rsidRPr="00743DF3" w:rsidRDefault="00B26588" w:rsidP="004A2346">
            <w:pPr>
              <w:pStyle w:val="Tabellentext"/>
            </w:pPr>
            <w:r>
              <w:t>Maligner Phylloides-Tumor</w:t>
            </w:r>
          </w:p>
        </w:tc>
      </w:tr>
      <w:tr w:rsidR="00D72693" w:rsidRPr="00743DF3" w14:paraId="6AE1F82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278C302" w14:textId="77777777" w:rsidR="00D72693" w:rsidRPr="00743DF3" w:rsidRDefault="00B26588" w:rsidP="000D33A4">
            <w:pPr>
              <w:pStyle w:val="Tabellentext"/>
              <w:tabs>
                <w:tab w:val="left" w:pos="1110"/>
              </w:tabs>
            </w:pPr>
            <w:r>
              <w:t>9020/6</w:t>
            </w:r>
            <w:r>
              <w:tab/>
            </w:r>
          </w:p>
        </w:tc>
        <w:tc>
          <w:tcPr>
            <w:tcW w:w="7857" w:type="dxa"/>
          </w:tcPr>
          <w:p w14:paraId="1DDE0E94" w14:textId="77777777" w:rsidR="00D72693" w:rsidRPr="00743DF3" w:rsidRDefault="00B26588" w:rsidP="004A2346">
            <w:pPr>
              <w:pStyle w:val="Tabellentext"/>
            </w:pPr>
            <w:r>
              <w:t>Maligner Phylloides-Tumor, Metastase</w:t>
            </w:r>
          </w:p>
        </w:tc>
      </w:tr>
      <w:tr w:rsidR="00D72693" w:rsidRPr="00743DF3" w14:paraId="4D73020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9F955A4" w14:textId="77777777" w:rsidR="00D72693" w:rsidRPr="00743DF3" w:rsidRDefault="00B26588" w:rsidP="000D33A4">
            <w:pPr>
              <w:pStyle w:val="Tabellentext"/>
              <w:tabs>
                <w:tab w:val="left" w:pos="1110"/>
              </w:tabs>
            </w:pPr>
            <w:r>
              <w:t>9020/9</w:t>
            </w:r>
            <w:r>
              <w:tab/>
            </w:r>
          </w:p>
        </w:tc>
        <w:tc>
          <w:tcPr>
            <w:tcW w:w="7857" w:type="dxa"/>
          </w:tcPr>
          <w:p w14:paraId="6D576964" w14:textId="77777777" w:rsidR="00D72693" w:rsidRPr="00743DF3" w:rsidRDefault="00B26588" w:rsidP="004A2346">
            <w:pPr>
              <w:pStyle w:val="Tabellentext"/>
            </w:pPr>
            <w:r>
              <w:t>Maligner Phylloides-Tumor, unbestimmt ob Primärtumor oder Metastase</w:t>
            </w:r>
          </w:p>
        </w:tc>
      </w:tr>
      <w:tr w:rsidR="00D72693" w:rsidRPr="00743DF3" w14:paraId="53C9F7F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022E678" w14:textId="77777777" w:rsidR="00D72693" w:rsidRPr="00743DF3" w:rsidRDefault="00B26588" w:rsidP="000D33A4">
            <w:pPr>
              <w:pStyle w:val="Tabellentext"/>
              <w:tabs>
                <w:tab w:val="left" w:pos="1110"/>
              </w:tabs>
            </w:pPr>
            <w:r>
              <w:t>9120/3</w:t>
            </w:r>
            <w:r>
              <w:tab/>
            </w:r>
          </w:p>
        </w:tc>
        <w:tc>
          <w:tcPr>
            <w:tcW w:w="7857" w:type="dxa"/>
          </w:tcPr>
          <w:p w14:paraId="65F06E72" w14:textId="77777777" w:rsidR="00D72693" w:rsidRPr="00743DF3" w:rsidRDefault="00B26588" w:rsidP="004A2346">
            <w:pPr>
              <w:pStyle w:val="Tabellentext"/>
            </w:pPr>
            <w:r>
              <w:t>Hämangiosarkom</w:t>
            </w:r>
          </w:p>
        </w:tc>
      </w:tr>
      <w:tr w:rsidR="00D72693" w:rsidRPr="00743DF3" w14:paraId="6D52D08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63B5FF5" w14:textId="77777777" w:rsidR="00D72693" w:rsidRPr="00743DF3" w:rsidRDefault="00B26588" w:rsidP="000D33A4">
            <w:pPr>
              <w:pStyle w:val="Tabellentext"/>
              <w:tabs>
                <w:tab w:val="left" w:pos="1110"/>
              </w:tabs>
            </w:pPr>
            <w:r>
              <w:t>9120/6</w:t>
            </w:r>
            <w:r>
              <w:tab/>
            </w:r>
          </w:p>
        </w:tc>
        <w:tc>
          <w:tcPr>
            <w:tcW w:w="7857" w:type="dxa"/>
          </w:tcPr>
          <w:p w14:paraId="2EDCF293" w14:textId="77777777" w:rsidR="00D72693" w:rsidRPr="00743DF3" w:rsidRDefault="00B26588" w:rsidP="004A2346">
            <w:pPr>
              <w:pStyle w:val="Tabellentext"/>
            </w:pPr>
            <w:r>
              <w:t>Hämangiosarkom, Metastase</w:t>
            </w:r>
          </w:p>
        </w:tc>
      </w:tr>
      <w:tr w:rsidR="00D72693" w:rsidRPr="00743DF3" w14:paraId="7DDAC21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D17F204" w14:textId="77777777" w:rsidR="00D72693" w:rsidRPr="00743DF3" w:rsidRDefault="00B26588" w:rsidP="000D33A4">
            <w:pPr>
              <w:pStyle w:val="Tabellentext"/>
              <w:tabs>
                <w:tab w:val="left" w:pos="1110"/>
              </w:tabs>
            </w:pPr>
            <w:r>
              <w:t>9120/9</w:t>
            </w:r>
            <w:r>
              <w:tab/>
            </w:r>
          </w:p>
        </w:tc>
        <w:tc>
          <w:tcPr>
            <w:tcW w:w="7857" w:type="dxa"/>
          </w:tcPr>
          <w:p w14:paraId="3AAC44DE" w14:textId="77777777" w:rsidR="00D72693" w:rsidRPr="00743DF3" w:rsidRDefault="00B26588" w:rsidP="004A2346">
            <w:pPr>
              <w:pStyle w:val="Tabellentext"/>
            </w:pPr>
            <w:r>
              <w:t>Hämangiosarkom, unbestimmt ob Primärtumor oder Metastase</w:t>
            </w:r>
          </w:p>
        </w:tc>
      </w:tr>
      <w:tr w:rsidR="00D72693" w:rsidRPr="00743DF3" w14:paraId="46A6438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C545367" w14:textId="77777777" w:rsidR="00D72693" w:rsidRPr="00743DF3" w:rsidRDefault="00B26588" w:rsidP="000D33A4">
            <w:pPr>
              <w:pStyle w:val="Tabellentext"/>
              <w:tabs>
                <w:tab w:val="left" w:pos="1110"/>
              </w:tabs>
            </w:pPr>
            <w:r>
              <w:t>9180/3</w:t>
            </w:r>
            <w:r>
              <w:tab/>
            </w:r>
          </w:p>
        </w:tc>
        <w:tc>
          <w:tcPr>
            <w:tcW w:w="7857" w:type="dxa"/>
          </w:tcPr>
          <w:p w14:paraId="5A108409" w14:textId="77777777" w:rsidR="00D72693" w:rsidRPr="00743DF3" w:rsidRDefault="00B26588" w:rsidP="004A2346">
            <w:pPr>
              <w:pStyle w:val="Tabellentext"/>
            </w:pPr>
            <w:r>
              <w:t>Osteosarkom o.n.A.</w:t>
            </w:r>
          </w:p>
        </w:tc>
      </w:tr>
      <w:tr w:rsidR="00D72693" w:rsidRPr="00743DF3" w14:paraId="74089BF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3789DD4" w14:textId="77777777" w:rsidR="00D72693" w:rsidRPr="00743DF3" w:rsidRDefault="00B26588" w:rsidP="000D33A4">
            <w:pPr>
              <w:pStyle w:val="Tabellentext"/>
              <w:tabs>
                <w:tab w:val="left" w:pos="1110"/>
              </w:tabs>
            </w:pPr>
            <w:r>
              <w:t>9180/6</w:t>
            </w:r>
            <w:r>
              <w:tab/>
            </w:r>
          </w:p>
        </w:tc>
        <w:tc>
          <w:tcPr>
            <w:tcW w:w="7857" w:type="dxa"/>
          </w:tcPr>
          <w:p w14:paraId="754BB26B" w14:textId="77777777" w:rsidR="00D72693" w:rsidRPr="00743DF3" w:rsidRDefault="00B26588" w:rsidP="004A2346">
            <w:pPr>
              <w:pStyle w:val="Tabellentext"/>
            </w:pPr>
            <w:r>
              <w:t>Osteosarkom o.n.A., Metastase</w:t>
            </w:r>
          </w:p>
        </w:tc>
      </w:tr>
      <w:tr w:rsidR="00D72693" w:rsidRPr="00743DF3" w14:paraId="59615E4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955597C" w14:textId="77777777" w:rsidR="00D72693" w:rsidRPr="00743DF3" w:rsidRDefault="00B26588" w:rsidP="000D33A4">
            <w:pPr>
              <w:pStyle w:val="Tabellentext"/>
              <w:tabs>
                <w:tab w:val="left" w:pos="1110"/>
              </w:tabs>
            </w:pPr>
            <w:r>
              <w:lastRenderedPageBreak/>
              <w:t>9180/9</w:t>
            </w:r>
            <w:r>
              <w:tab/>
            </w:r>
          </w:p>
        </w:tc>
        <w:tc>
          <w:tcPr>
            <w:tcW w:w="7857" w:type="dxa"/>
          </w:tcPr>
          <w:p w14:paraId="2A56A76A" w14:textId="77777777" w:rsidR="00D72693" w:rsidRPr="00743DF3" w:rsidRDefault="00B26588" w:rsidP="004A2346">
            <w:pPr>
              <w:pStyle w:val="Tabellentext"/>
            </w:pPr>
            <w:r>
              <w:t>Osteosarkom o.n.A., unbestimmt ob Primärtumor oder Metastase</w:t>
            </w:r>
          </w:p>
        </w:tc>
      </w:tr>
      <w:tr w:rsidR="00D72693" w:rsidRPr="00743DF3" w14:paraId="791ADFC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76AC2A8" w14:textId="77777777" w:rsidR="00D72693" w:rsidRPr="00743DF3" w:rsidRDefault="00B26588" w:rsidP="000D33A4">
            <w:pPr>
              <w:pStyle w:val="Tabellentext"/>
              <w:tabs>
                <w:tab w:val="left" w:pos="1110"/>
              </w:tabs>
            </w:pPr>
            <w:r>
              <w:t>9590/3</w:t>
            </w:r>
            <w:r>
              <w:tab/>
            </w:r>
          </w:p>
        </w:tc>
        <w:tc>
          <w:tcPr>
            <w:tcW w:w="7857" w:type="dxa"/>
          </w:tcPr>
          <w:p w14:paraId="25BA59FC" w14:textId="77777777" w:rsidR="00D72693" w:rsidRPr="00743DF3" w:rsidRDefault="00B26588" w:rsidP="004A2346">
            <w:pPr>
              <w:pStyle w:val="Tabellentext"/>
            </w:pPr>
            <w:r>
              <w:t>Malignes Lymphom o.n.A.</w:t>
            </w:r>
          </w:p>
        </w:tc>
      </w:tr>
      <w:tr w:rsidR="00D72693" w:rsidRPr="00743DF3" w14:paraId="7AC25CF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708B1B6" w14:textId="77777777" w:rsidR="00D72693" w:rsidRPr="00743DF3" w:rsidRDefault="00B26588" w:rsidP="000D33A4">
            <w:pPr>
              <w:pStyle w:val="Tabellentext"/>
              <w:tabs>
                <w:tab w:val="left" w:pos="1110"/>
              </w:tabs>
            </w:pPr>
            <w:r>
              <w:t>9680/3</w:t>
            </w:r>
            <w:r>
              <w:tab/>
            </w:r>
          </w:p>
        </w:tc>
        <w:tc>
          <w:tcPr>
            <w:tcW w:w="7857" w:type="dxa"/>
          </w:tcPr>
          <w:p w14:paraId="43965EDF" w14:textId="77777777" w:rsidR="00D72693" w:rsidRPr="00743DF3" w:rsidRDefault="00B26588" w:rsidP="004A2346">
            <w:pPr>
              <w:pStyle w:val="Tabellentext"/>
            </w:pPr>
            <w:r>
              <w:t>Diffuses großzelliges B-Zell-Lymphom o.n.A.</w:t>
            </w:r>
          </w:p>
        </w:tc>
      </w:tr>
      <w:tr w:rsidR="00D72693" w:rsidRPr="00743DF3" w14:paraId="06FE8C3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D7636CC" w14:textId="77777777" w:rsidR="00D72693" w:rsidRPr="00743DF3" w:rsidRDefault="00B26588" w:rsidP="000D33A4">
            <w:pPr>
              <w:pStyle w:val="Tabellentext"/>
              <w:tabs>
                <w:tab w:val="left" w:pos="1110"/>
              </w:tabs>
            </w:pPr>
            <w:r>
              <w:t>9687/3</w:t>
            </w:r>
            <w:r>
              <w:tab/>
            </w:r>
          </w:p>
        </w:tc>
        <w:tc>
          <w:tcPr>
            <w:tcW w:w="7857" w:type="dxa"/>
          </w:tcPr>
          <w:p w14:paraId="0B20DE58" w14:textId="77777777" w:rsidR="00D72693" w:rsidRPr="00743DF3" w:rsidRDefault="00B26588" w:rsidP="004A2346">
            <w:pPr>
              <w:pStyle w:val="Tabellentext"/>
            </w:pPr>
            <w:r>
              <w:t>Burkitt-Lymphom o.n.A.</w:t>
            </w:r>
          </w:p>
        </w:tc>
      </w:tr>
      <w:tr w:rsidR="00D72693" w:rsidRPr="00743DF3" w14:paraId="6F84927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E56074C" w14:textId="77777777" w:rsidR="00D72693" w:rsidRPr="00743DF3" w:rsidRDefault="00B26588" w:rsidP="000D33A4">
            <w:pPr>
              <w:pStyle w:val="Tabellentext"/>
              <w:tabs>
                <w:tab w:val="left" w:pos="1110"/>
              </w:tabs>
            </w:pPr>
            <w:r>
              <w:t>9690/3</w:t>
            </w:r>
            <w:r>
              <w:tab/>
            </w:r>
          </w:p>
        </w:tc>
        <w:tc>
          <w:tcPr>
            <w:tcW w:w="7857" w:type="dxa"/>
          </w:tcPr>
          <w:p w14:paraId="7562EF55" w14:textId="77777777" w:rsidR="00D72693" w:rsidRPr="00743DF3" w:rsidRDefault="00B26588" w:rsidP="004A2346">
            <w:pPr>
              <w:pStyle w:val="Tabellentext"/>
            </w:pPr>
            <w:r>
              <w:t>F</w:t>
            </w:r>
            <w:r>
              <w:t>ollikuläres Lymphom o.n.A.</w:t>
            </w:r>
          </w:p>
        </w:tc>
      </w:tr>
      <w:tr w:rsidR="00D72693" w:rsidRPr="00743DF3" w14:paraId="2976C44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BF4433D" w14:textId="77777777" w:rsidR="00D72693" w:rsidRPr="00743DF3" w:rsidRDefault="00B26588" w:rsidP="000D33A4">
            <w:pPr>
              <w:pStyle w:val="Tabellentext"/>
              <w:tabs>
                <w:tab w:val="left" w:pos="1110"/>
              </w:tabs>
            </w:pPr>
            <w:r>
              <w:t>9699/3</w:t>
            </w:r>
            <w:r>
              <w:tab/>
            </w:r>
          </w:p>
        </w:tc>
        <w:tc>
          <w:tcPr>
            <w:tcW w:w="7857" w:type="dxa"/>
          </w:tcPr>
          <w:p w14:paraId="74C44ACE" w14:textId="77777777" w:rsidR="00D72693" w:rsidRPr="00743DF3" w:rsidRDefault="00B26588" w:rsidP="004A2346">
            <w:pPr>
              <w:pStyle w:val="Tabellentext"/>
            </w:pPr>
            <w:r>
              <w:t>Marginalzonen-B-Zell-Lymphom o.n.A.</w:t>
            </w:r>
          </w:p>
        </w:tc>
      </w:tr>
    </w:tbl>
    <w:p w14:paraId="4C5408E5" w14:textId="77777777" w:rsidR="00AA6540" w:rsidRDefault="00AA6540">
      <w:pPr>
        <w:sectPr w:rsidR="00AA6540" w:rsidSect="00D72693">
          <w:headerReference w:type="even" r:id="rId203"/>
          <w:headerReference w:type="default" r:id="rId204"/>
          <w:footerReference w:type="even" r:id="rId205"/>
          <w:footerReference w:type="default" r:id="rId206"/>
          <w:headerReference w:type="first" r:id="rId207"/>
          <w:footerReference w:type="first" r:id="rId208"/>
          <w:pgSz w:w="11906" w:h="16838"/>
          <w:pgMar w:top="1134" w:right="1418" w:bottom="1134" w:left="1418" w:header="567" w:footer="737" w:gutter="0"/>
          <w:cols w:space="708"/>
          <w:docGrid w:linePitch="360"/>
        </w:sectPr>
      </w:pPr>
    </w:p>
    <w:tbl>
      <w:tblPr>
        <w:tblStyle w:val="IQTIGStandard"/>
        <w:tblW w:w="9700" w:type="dxa"/>
        <w:tblLook w:val="0420" w:firstRow="1" w:lastRow="0" w:firstColumn="0" w:lastColumn="0" w:noHBand="0" w:noVBand="1"/>
      </w:tblPr>
      <w:tblGrid>
        <w:gridCol w:w="1843"/>
        <w:gridCol w:w="7857"/>
      </w:tblGrid>
      <w:tr w:rsidR="00A24410" w:rsidRPr="009E2B0C" w14:paraId="69EB1D4B" w14:textId="77777777" w:rsidTr="009230A4">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4EE608C4" w14:textId="77777777" w:rsidR="00A24410" w:rsidRPr="00FE2FD2" w:rsidRDefault="00B26588" w:rsidP="004A2346">
            <w:pPr>
              <w:pStyle w:val="Tabellenkopf"/>
              <w:rPr>
                <w:color w:val="000000" w:themeColor="text1"/>
              </w:rPr>
            </w:pPr>
            <w:r w:rsidRPr="00FE2FD2">
              <w:rPr>
                <w:color w:val="000000" w:themeColor="text1"/>
              </w:rPr>
              <w:lastRenderedPageBreak/>
              <w:t xml:space="preserve">Schlüssel: </w:t>
            </w:r>
            <w:r>
              <w:rPr>
                <w:color w:val="000000" w:themeColor="text1"/>
              </w:rPr>
              <w:t>pNMamma</w:t>
            </w:r>
          </w:p>
        </w:tc>
      </w:tr>
      <w:tr w:rsidR="00D72693" w:rsidRPr="00743DF3" w14:paraId="34BECEC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BCFBB22" w14:textId="77777777" w:rsidR="00D72693" w:rsidRPr="00743DF3" w:rsidRDefault="00B26588" w:rsidP="000D33A4">
            <w:pPr>
              <w:pStyle w:val="Tabellentext"/>
              <w:tabs>
                <w:tab w:val="left" w:pos="1110"/>
              </w:tabs>
            </w:pPr>
            <w:r>
              <w:t>pN0</w:t>
            </w:r>
            <w:r>
              <w:tab/>
            </w:r>
          </w:p>
        </w:tc>
        <w:tc>
          <w:tcPr>
            <w:tcW w:w="7857" w:type="dxa"/>
          </w:tcPr>
          <w:p w14:paraId="6B4AEEFA" w14:textId="77777777" w:rsidR="00D72693" w:rsidRPr="00743DF3" w:rsidRDefault="00B26588" w:rsidP="004A2346">
            <w:pPr>
              <w:pStyle w:val="Tabellentext"/>
            </w:pPr>
            <w:r>
              <w:t>pN0</w:t>
            </w:r>
          </w:p>
        </w:tc>
      </w:tr>
      <w:tr w:rsidR="00D72693" w:rsidRPr="00743DF3" w14:paraId="64DE64B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70E852D" w14:textId="77777777" w:rsidR="00D72693" w:rsidRPr="00743DF3" w:rsidRDefault="00B26588" w:rsidP="000D33A4">
            <w:pPr>
              <w:pStyle w:val="Tabellentext"/>
              <w:tabs>
                <w:tab w:val="left" w:pos="1110"/>
              </w:tabs>
            </w:pPr>
            <w:r>
              <w:t>pN0(sn)</w:t>
            </w:r>
            <w:r>
              <w:tab/>
            </w:r>
          </w:p>
        </w:tc>
        <w:tc>
          <w:tcPr>
            <w:tcW w:w="7857" w:type="dxa"/>
          </w:tcPr>
          <w:p w14:paraId="2317D8A1" w14:textId="77777777" w:rsidR="00D72693" w:rsidRPr="00743DF3" w:rsidRDefault="00B26588" w:rsidP="004A2346">
            <w:pPr>
              <w:pStyle w:val="Tabellentext"/>
            </w:pPr>
            <w:r>
              <w:t>pN0(sn)</w:t>
            </w:r>
          </w:p>
        </w:tc>
      </w:tr>
      <w:tr w:rsidR="00D72693" w:rsidRPr="00743DF3" w14:paraId="6AD2125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2C9A9BA" w14:textId="77777777" w:rsidR="00D72693" w:rsidRPr="00743DF3" w:rsidRDefault="00B26588" w:rsidP="000D33A4">
            <w:pPr>
              <w:pStyle w:val="Tabellentext"/>
              <w:tabs>
                <w:tab w:val="left" w:pos="1110"/>
              </w:tabs>
            </w:pPr>
            <w:r>
              <w:t>pN1(sn)</w:t>
            </w:r>
            <w:r>
              <w:tab/>
            </w:r>
          </w:p>
        </w:tc>
        <w:tc>
          <w:tcPr>
            <w:tcW w:w="7857" w:type="dxa"/>
          </w:tcPr>
          <w:p w14:paraId="4D810CBA" w14:textId="77777777" w:rsidR="00D72693" w:rsidRPr="00743DF3" w:rsidRDefault="00B26588" w:rsidP="004A2346">
            <w:pPr>
              <w:pStyle w:val="Tabellentext"/>
            </w:pPr>
            <w:r>
              <w:t>pN1(sn)</w:t>
            </w:r>
          </w:p>
        </w:tc>
      </w:tr>
      <w:tr w:rsidR="00D72693" w:rsidRPr="00743DF3" w14:paraId="1756B63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816541F" w14:textId="77777777" w:rsidR="00D72693" w:rsidRPr="00743DF3" w:rsidRDefault="00B26588" w:rsidP="000D33A4">
            <w:pPr>
              <w:pStyle w:val="Tabellentext"/>
              <w:tabs>
                <w:tab w:val="left" w:pos="1110"/>
              </w:tabs>
            </w:pPr>
            <w:r>
              <w:t>pN1a</w:t>
            </w:r>
            <w:r>
              <w:tab/>
            </w:r>
          </w:p>
        </w:tc>
        <w:tc>
          <w:tcPr>
            <w:tcW w:w="7857" w:type="dxa"/>
          </w:tcPr>
          <w:p w14:paraId="2BA5EBE0" w14:textId="77777777" w:rsidR="00D72693" w:rsidRPr="00743DF3" w:rsidRDefault="00B26588" w:rsidP="004A2346">
            <w:pPr>
              <w:pStyle w:val="Tabellentext"/>
            </w:pPr>
            <w:r>
              <w:t>pN1a</w:t>
            </w:r>
          </w:p>
        </w:tc>
      </w:tr>
      <w:tr w:rsidR="00D72693" w:rsidRPr="00743DF3" w14:paraId="679780A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498F42E" w14:textId="77777777" w:rsidR="00D72693" w:rsidRPr="00743DF3" w:rsidRDefault="00B26588" w:rsidP="000D33A4">
            <w:pPr>
              <w:pStyle w:val="Tabellentext"/>
              <w:tabs>
                <w:tab w:val="left" w:pos="1110"/>
              </w:tabs>
            </w:pPr>
            <w:r>
              <w:t>pN1a(sn)</w:t>
            </w:r>
            <w:r>
              <w:tab/>
            </w:r>
          </w:p>
        </w:tc>
        <w:tc>
          <w:tcPr>
            <w:tcW w:w="7857" w:type="dxa"/>
          </w:tcPr>
          <w:p w14:paraId="2ADC7C41" w14:textId="77777777" w:rsidR="00D72693" w:rsidRPr="00743DF3" w:rsidRDefault="00B26588" w:rsidP="004A2346">
            <w:pPr>
              <w:pStyle w:val="Tabellentext"/>
            </w:pPr>
            <w:r>
              <w:t>pN1a(sn)</w:t>
            </w:r>
          </w:p>
        </w:tc>
      </w:tr>
      <w:tr w:rsidR="00D72693" w:rsidRPr="00743DF3" w14:paraId="0220AEC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A30A6D2" w14:textId="77777777" w:rsidR="00D72693" w:rsidRPr="00743DF3" w:rsidRDefault="00B26588" w:rsidP="000D33A4">
            <w:pPr>
              <w:pStyle w:val="Tabellentext"/>
              <w:tabs>
                <w:tab w:val="left" w:pos="1110"/>
              </w:tabs>
            </w:pPr>
            <w:r>
              <w:t>pN1b</w:t>
            </w:r>
            <w:r>
              <w:tab/>
            </w:r>
          </w:p>
        </w:tc>
        <w:tc>
          <w:tcPr>
            <w:tcW w:w="7857" w:type="dxa"/>
          </w:tcPr>
          <w:p w14:paraId="777C99AE" w14:textId="77777777" w:rsidR="00D72693" w:rsidRPr="00743DF3" w:rsidRDefault="00B26588" w:rsidP="004A2346">
            <w:pPr>
              <w:pStyle w:val="Tabellentext"/>
            </w:pPr>
            <w:r>
              <w:t>pN1b</w:t>
            </w:r>
          </w:p>
        </w:tc>
      </w:tr>
      <w:tr w:rsidR="00D72693" w:rsidRPr="00743DF3" w14:paraId="44180DE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ADE1130" w14:textId="77777777" w:rsidR="00D72693" w:rsidRPr="00743DF3" w:rsidRDefault="00B26588" w:rsidP="000D33A4">
            <w:pPr>
              <w:pStyle w:val="Tabellentext"/>
              <w:tabs>
                <w:tab w:val="left" w:pos="1110"/>
              </w:tabs>
            </w:pPr>
            <w:r>
              <w:t>pN1c</w:t>
            </w:r>
            <w:r>
              <w:tab/>
            </w:r>
          </w:p>
        </w:tc>
        <w:tc>
          <w:tcPr>
            <w:tcW w:w="7857" w:type="dxa"/>
          </w:tcPr>
          <w:p w14:paraId="744632CE" w14:textId="77777777" w:rsidR="00D72693" w:rsidRPr="00743DF3" w:rsidRDefault="00B26588" w:rsidP="004A2346">
            <w:pPr>
              <w:pStyle w:val="Tabellentext"/>
            </w:pPr>
            <w:r>
              <w:t>pN1c</w:t>
            </w:r>
          </w:p>
        </w:tc>
      </w:tr>
      <w:tr w:rsidR="00D72693" w:rsidRPr="00743DF3" w14:paraId="335395F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9DA6DE5" w14:textId="77777777" w:rsidR="00D72693" w:rsidRPr="00743DF3" w:rsidRDefault="00B26588" w:rsidP="000D33A4">
            <w:pPr>
              <w:pStyle w:val="Tabellentext"/>
              <w:tabs>
                <w:tab w:val="left" w:pos="1110"/>
              </w:tabs>
            </w:pPr>
            <w:r>
              <w:t>pN1mi</w:t>
            </w:r>
            <w:r>
              <w:tab/>
            </w:r>
          </w:p>
        </w:tc>
        <w:tc>
          <w:tcPr>
            <w:tcW w:w="7857" w:type="dxa"/>
          </w:tcPr>
          <w:p w14:paraId="7BB6EA9D" w14:textId="77777777" w:rsidR="00D72693" w:rsidRPr="00743DF3" w:rsidRDefault="00B26588" w:rsidP="004A2346">
            <w:pPr>
              <w:pStyle w:val="Tabellentext"/>
            </w:pPr>
            <w:r>
              <w:t>pN1mi</w:t>
            </w:r>
          </w:p>
        </w:tc>
      </w:tr>
      <w:tr w:rsidR="00D72693" w:rsidRPr="00743DF3" w14:paraId="32413E2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8AD64EC" w14:textId="77777777" w:rsidR="00D72693" w:rsidRPr="00743DF3" w:rsidRDefault="00B26588" w:rsidP="000D33A4">
            <w:pPr>
              <w:pStyle w:val="Tabellentext"/>
              <w:tabs>
                <w:tab w:val="left" w:pos="1110"/>
              </w:tabs>
            </w:pPr>
            <w:r>
              <w:t>pN1mi(sn)</w:t>
            </w:r>
            <w:r>
              <w:tab/>
            </w:r>
          </w:p>
        </w:tc>
        <w:tc>
          <w:tcPr>
            <w:tcW w:w="7857" w:type="dxa"/>
          </w:tcPr>
          <w:p w14:paraId="1F05880E" w14:textId="77777777" w:rsidR="00D72693" w:rsidRPr="00743DF3" w:rsidRDefault="00B26588" w:rsidP="004A2346">
            <w:pPr>
              <w:pStyle w:val="Tabellentext"/>
            </w:pPr>
            <w:r>
              <w:t>pN1mi(sn)</w:t>
            </w:r>
          </w:p>
        </w:tc>
      </w:tr>
      <w:tr w:rsidR="00D72693" w:rsidRPr="00743DF3" w14:paraId="7B5BDC5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BFA396F" w14:textId="77777777" w:rsidR="00D72693" w:rsidRPr="00743DF3" w:rsidRDefault="00B26588" w:rsidP="000D33A4">
            <w:pPr>
              <w:pStyle w:val="Tabellentext"/>
              <w:tabs>
                <w:tab w:val="left" w:pos="1110"/>
              </w:tabs>
            </w:pPr>
            <w:r>
              <w:t>pN2a</w:t>
            </w:r>
            <w:r>
              <w:tab/>
            </w:r>
          </w:p>
        </w:tc>
        <w:tc>
          <w:tcPr>
            <w:tcW w:w="7857" w:type="dxa"/>
          </w:tcPr>
          <w:p w14:paraId="197A13F2" w14:textId="77777777" w:rsidR="00D72693" w:rsidRPr="00743DF3" w:rsidRDefault="00B26588" w:rsidP="004A2346">
            <w:pPr>
              <w:pStyle w:val="Tabellentext"/>
            </w:pPr>
            <w:r>
              <w:t>pN2a</w:t>
            </w:r>
          </w:p>
        </w:tc>
      </w:tr>
      <w:tr w:rsidR="00D72693" w:rsidRPr="00743DF3" w14:paraId="28191DF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E21D77F" w14:textId="77777777" w:rsidR="00D72693" w:rsidRPr="00743DF3" w:rsidRDefault="00B26588" w:rsidP="000D33A4">
            <w:pPr>
              <w:pStyle w:val="Tabellentext"/>
              <w:tabs>
                <w:tab w:val="left" w:pos="1110"/>
              </w:tabs>
            </w:pPr>
            <w:r>
              <w:t>pN2a(sn)</w:t>
            </w:r>
            <w:r>
              <w:tab/>
            </w:r>
          </w:p>
        </w:tc>
        <w:tc>
          <w:tcPr>
            <w:tcW w:w="7857" w:type="dxa"/>
          </w:tcPr>
          <w:p w14:paraId="4354D26B" w14:textId="77777777" w:rsidR="00D72693" w:rsidRPr="00743DF3" w:rsidRDefault="00B26588" w:rsidP="004A2346">
            <w:pPr>
              <w:pStyle w:val="Tabellentext"/>
            </w:pPr>
            <w:r>
              <w:t>pN2a(sn)</w:t>
            </w:r>
          </w:p>
        </w:tc>
      </w:tr>
      <w:tr w:rsidR="00D72693" w:rsidRPr="00743DF3" w14:paraId="21E1933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69ECD44" w14:textId="77777777" w:rsidR="00D72693" w:rsidRPr="00743DF3" w:rsidRDefault="00B26588" w:rsidP="000D33A4">
            <w:pPr>
              <w:pStyle w:val="Tabellentext"/>
              <w:tabs>
                <w:tab w:val="left" w:pos="1110"/>
              </w:tabs>
            </w:pPr>
            <w:r>
              <w:t>pN2b</w:t>
            </w:r>
            <w:r>
              <w:tab/>
            </w:r>
          </w:p>
        </w:tc>
        <w:tc>
          <w:tcPr>
            <w:tcW w:w="7857" w:type="dxa"/>
          </w:tcPr>
          <w:p w14:paraId="7535894F" w14:textId="77777777" w:rsidR="00D72693" w:rsidRPr="00743DF3" w:rsidRDefault="00B26588" w:rsidP="004A2346">
            <w:pPr>
              <w:pStyle w:val="Tabellentext"/>
            </w:pPr>
            <w:r>
              <w:t>pN2b</w:t>
            </w:r>
          </w:p>
        </w:tc>
      </w:tr>
      <w:tr w:rsidR="00D72693" w:rsidRPr="00743DF3" w14:paraId="0478D17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5D94DAA" w14:textId="77777777" w:rsidR="00D72693" w:rsidRPr="00743DF3" w:rsidRDefault="00B26588" w:rsidP="000D33A4">
            <w:pPr>
              <w:pStyle w:val="Tabellentext"/>
              <w:tabs>
                <w:tab w:val="left" w:pos="1110"/>
              </w:tabs>
            </w:pPr>
            <w:r>
              <w:t>pN3a</w:t>
            </w:r>
            <w:r>
              <w:tab/>
            </w:r>
          </w:p>
        </w:tc>
        <w:tc>
          <w:tcPr>
            <w:tcW w:w="7857" w:type="dxa"/>
          </w:tcPr>
          <w:p w14:paraId="5C8564CC" w14:textId="77777777" w:rsidR="00D72693" w:rsidRPr="00743DF3" w:rsidRDefault="00B26588" w:rsidP="004A2346">
            <w:pPr>
              <w:pStyle w:val="Tabellentext"/>
            </w:pPr>
            <w:r>
              <w:t>pN3a</w:t>
            </w:r>
          </w:p>
        </w:tc>
      </w:tr>
      <w:tr w:rsidR="00D72693" w:rsidRPr="00743DF3" w14:paraId="5F8922C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A0940B0" w14:textId="77777777" w:rsidR="00D72693" w:rsidRPr="00743DF3" w:rsidRDefault="00B26588" w:rsidP="000D33A4">
            <w:pPr>
              <w:pStyle w:val="Tabellentext"/>
              <w:tabs>
                <w:tab w:val="left" w:pos="1110"/>
              </w:tabs>
            </w:pPr>
            <w:r>
              <w:t>pN3b</w:t>
            </w:r>
            <w:r>
              <w:tab/>
            </w:r>
          </w:p>
        </w:tc>
        <w:tc>
          <w:tcPr>
            <w:tcW w:w="7857" w:type="dxa"/>
          </w:tcPr>
          <w:p w14:paraId="40037415" w14:textId="77777777" w:rsidR="00D72693" w:rsidRPr="00743DF3" w:rsidRDefault="00B26588" w:rsidP="004A2346">
            <w:pPr>
              <w:pStyle w:val="Tabellentext"/>
            </w:pPr>
            <w:r>
              <w:t>pN3b</w:t>
            </w:r>
          </w:p>
        </w:tc>
      </w:tr>
      <w:tr w:rsidR="00D72693" w:rsidRPr="00743DF3" w14:paraId="15C9DB1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B08A56E" w14:textId="77777777" w:rsidR="00D72693" w:rsidRPr="00743DF3" w:rsidRDefault="00B26588" w:rsidP="000D33A4">
            <w:pPr>
              <w:pStyle w:val="Tabellentext"/>
              <w:tabs>
                <w:tab w:val="left" w:pos="1110"/>
              </w:tabs>
            </w:pPr>
            <w:r>
              <w:t>pN3c</w:t>
            </w:r>
            <w:r>
              <w:tab/>
            </w:r>
          </w:p>
        </w:tc>
        <w:tc>
          <w:tcPr>
            <w:tcW w:w="7857" w:type="dxa"/>
          </w:tcPr>
          <w:p w14:paraId="05BF4515" w14:textId="77777777" w:rsidR="00D72693" w:rsidRPr="00743DF3" w:rsidRDefault="00B26588" w:rsidP="004A2346">
            <w:pPr>
              <w:pStyle w:val="Tabellentext"/>
            </w:pPr>
            <w:r>
              <w:t>pN3c</w:t>
            </w:r>
          </w:p>
        </w:tc>
      </w:tr>
      <w:tr w:rsidR="00D72693" w:rsidRPr="00743DF3" w14:paraId="26A63DA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BE7F958" w14:textId="77777777" w:rsidR="00D72693" w:rsidRPr="00743DF3" w:rsidRDefault="00B26588" w:rsidP="000D33A4">
            <w:pPr>
              <w:pStyle w:val="Tabellentext"/>
              <w:tabs>
                <w:tab w:val="left" w:pos="1110"/>
              </w:tabs>
            </w:pPr>
            <w:r>
              <w:t>pNX</w:t>
            </w:r>
            <w:r>
              <w:tab/>
            </w:r>
          </w:p>
        </w:tc>
        <w:tc>
          <w:tcPr>
            <w:tcW w:w="7857" w:type="dxa"/>
          </w:tcPr>
          <w:p w14:paraId="0D5590F2" w14:textId="77777777" w:rsidR="00D72693" w:rsidRPr="00743DF3" w:rsidRDefault="00B26588" w:rsidP="004A2346">
            <w:pPr>
              <w:pStyle w:val="Tabellentext"/>
            </w:pPr>
            <w:r>
              <w:t>pNX</w:t>
            </w:r>
          </w:p>
        </w:tc>
      </w:tr>
      <w:tr w:rsidR="00D72693" w:rsidRPr="00743DF3" w14:paraId="59DE063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297E9D0" w14:textId="77777777" w:rsidR="00D72693" w:rsidRPr="00743DF3" w:rsidRDefault="00B26588" w:rsidP="000D33A4">
            <w:pPr>
              <w:pStyle w:val="Tabellentext"/>
              <w:tabs>
                <w:tab w:val="left" w:pos="1110"/>
              </w:tabs>
            </w:pPr>
            <w:r>
              <w:t>ypN0</w:t>
            </w:r>
            <w:r>
              <w:tab/>
            </w:r>
          </w:p>
        </w:tc>
        <w:tc>
          <w:tcPr>
            <w:tcW w:w="7857" w:type="dxa"/>
          </w:tcPr>
          <w:p w14:paraId="28F1A89B" w14:textId="77777777" w:rsidR="00D72693" w:rsidRPr="00743DF3" w:rsidRDefault="00B26588" w:rsidP="004A2346">
            <w:pPr>
              <w:pStyle w:val="Tabellentext"/>
            </w:pPr>
            <w:r>
              <w:t>ypN0</w:t>
            </w:r>
          </w:p>
        </w:tc>
      </w:tr>
      <w:tr w:rsidR="00D72693" w:rsidRPr="00743DF3" w14:paraId="527BACE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5A0755F" w14:textId="77777777" w:rsidR="00D72693" w:rsidRPr="00743DF3" w:rsidRDefault="00B26588" w:rsidP="000D33A4">
            <w:pPr>
              <w:pStyle w:val="Tabellentext"/>
              <w:tabs>
                <w:tab w:val="left" w:pos="1110"/>
              </w:tabs>
            </w:pPr>
            <w:r>
              <w:t>ypN0(sn)</w:t>
            </w:r>
            <w:r>
              <w:tab/>
            </w:r>
          </w:p>
        </w:tc>
        <w:tc>
          <w:tcPr>
            <w:tcW w:w="7857" w:type="dxa"/>
          </w:tcPr>
          <w:p w14:paraId="67C382BE" w14:textId="77777777" w:rsidR="00D72693" w:rsidRPr="00743DF3" w:rsidRDefault="00B26588" w:rsidP="004A2346">
            <w:pPr>
              <w:pStyle w:val="Tabellentext"/>
            </w:pPr>
            <w:r>
              <w:t>ypN0(sn)</w:t>
            </w:r>
          </w:p>
        </w:tc>
      </w:tr>
      <w:tr w:rsidR="00D72693" w:rsidRPr="00743DF3" w14:paraId="7260BAC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DA6149A" w14:textId="77777777" w:rsidR="00D72693" w:rsidRPr="00743DF3" w:rsidRDefault="00B26588" w:rsidP="000D33A4">
            <w:pPr>
              <w:pStyle w:val="Tabellentext"/>
              <w:tabs>
                <w:tab w:val="left" w:pos="1110"/>
              </w:tabs>
            </w:pPr>
            <w:r>
              <w:t>ypN1(sn)</w:t>
            </w:r>
            <w:r>
              <w:tab/>
            </w:r>
          </w:p>
        </w:tc>
        <w:tc>
          <w:tcPr>
            <w:tcW w:w="7857" w:type="dxa"/>
          </w:tcPr>
          <w:p w14:paraId="1771589A" w14:textId="77777777" w:rsidR="00D72693" w:rsidRPr="00743DF3" w:rsidRDefault="00B26588" w:rsidP="004A2346">
            <w:pPr>
              <w:pStyle w:val="Tabellentext"/>
            </w:pPr>
            <w:r>
              <w:t>ypN1(sn)</w:t>
            </w:r>
          </w:p>
        </w:tc>
      </w:tr>
      <w:tr w:rsidR="00D72693" w:rsidRPr="00743DF3" w14:paraId="3125EC2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3EA2BEE" w14:textId="77777777" w:rsidR="00D72693" w:rsidRPr="00743DF3" w:rsidRDefault="00B26588" w:rsidP="000D33A4">
            <w:pPr>
              <w:pStyle w:val="Tabellentext"/>
              <w:tabs>
                <w:tab w:val="left" w:pos="1110"/>
              </w:tabs>
            </w:pPr>
            <w:r>
              <w:t>ypN1a</w:t>
            </w:r>
            <w:r>
              <w:tab/>
            </w:r>
          </w:p>
        </w:tc>
        <w:tc>
          <w:tcPr>
            <w:tcW w:w="7857" w:type="dxa"/>
          </w:tcPr>
          <w:p w14:paraId="49A3EF73" w14:textId="77777777" w:rsidR="00D72693" w:rsidRPr="00743DF3" w:rsidRDefault="00B26588" w:rsidP="004A2346">
            <w:pPr>
              <w:pStyle w:val="Tabellentext"/>
            </w:pPr>
            <w:r>
              <w:t>ypN1a</w:t>
            </w:r>
          </w:p>
        </w:tc>
      </w:tr>
      <w:tr w:rsidR="00D72693" w:rsidRPr="00743DF3" w14:paraId="26E2F03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6E0E0FF" w14:textId="77777777" w:rsidR="00D72693" w:rsidRPr="00743DF3" w:rsidRDefault="00B26588" w:rsidP="000D33A4">
            <w:pPr>
              <w:pStyle w:val="Tabellentext"/>
              <w:tabs>
                <w:tab w:val="left" w:pos="1110"/>
              </w:tabs>
            </w:pPr>
            <w:r>
              <w:t>ypN1a(sn)</w:t>
            </w:r>
            <w:r>
              <w:tab/>
            </w:r>
          </w:p>
        </w:tc>
        <w:tc>
          <w:tcPr>
            <w:tcW w:w="7857" w:type="dxa"/>
          </w:tcPr>
          <w:p w14:paraId="4C2447CA" w14:textId="77777777" w:rsidR="00D72693" w:rsidRPr="00743DF3" w:rsidRDefault="00B26588" w:rsidP="004A2346">
            <w:pPr>
              <w:pStyle w:val="Tabellentext"/>
            </w:pPr>
            <w:r>
              <w:t>ypN1a(sn)</w:t>
            </w:r>
          </w:p>
        </w:tc>
      </w:tr>
      <w:tr w:rsidR="00D72693" w:rsidRPr="00743DF3" w14:paraId="206C670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B265408" w14:textId="77777777" w:rsidR="00D72693" w:rsidRPr="00743DF3" w:rsidRDefault="00B26588" w:rsidP="000D33A4">
            <w:pPr>
              <w:pStyle w:val="Tabellentext"/>
              <w:tabs>
                <w:tab w:val="left" w:pos="1110"/>
              </w:tabs>
            </w:pPr>
            <w:r>
              <w:t>ypN1b</w:t>
            </w:r>
            <w:r>
              <w:tab/>
            </w:r>
          </w:p>
        </w:tc>
        <w:tc>
          <w:tcPr>
            <w:tcW w:w="7857" w:type="dxa"/>
          </w:tcPr>
          <w:p w14:paraId="38729FE2" w14:textId="77777777" w:rsidR="00D72693" w:rsidRPr="00743DF3" w:rsidRDefault="00B26588" w:rsidP="004A2346">
            <w:pPr>
              <w:pStyle w:val="Tabellentext"/>
            </w:pPr>
            <w:r>
              <w:t>ypN1b</w:t>
            </w:r>
          </w:p>
        </w:tc>
      </w:tr>
      <w:tr w:rsidR="00D72693" w:rsidRPr="00743DF3" w14:paraId="6BAF947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9B8A39F" w14:textId="77777777" w:rsidR="00D72693" w:rsidRPr="00743DF3" w:rsidRDefault="00B26588" w:rsidP="000D33A4">
            <w:pPr>
              <w:pStyle w:val="Tabellentext"/>
              <w:tabs>
                <w:tab w:val="left" w:pos="1110"/>
              </w:tabs>
            </w:pPr>
            <w:r>
              <w:t>ypN1c</w:t>
            </w:r>
            <w:r>
              <w:tab/>
            </w:r>
          </w:p>
        </w:tc>
        <w:tc>
          <w:tcPr>
            <w:tcW w:w="7857" w:type="dxa"/>
          </w:tcPr>
          <w:p w14:paraId="3B69FA2E" w14:textId="77777777" w:rsidR="00D72693" w:rsidRPr="00743DF3" w:rsidRDefault="00B26588" w:rsidP="004A2346">
            <w:pPr>
              <w:pStyle w:val="Tabellentext"/>
            </w:pPr>
            <w:r>
              <w:t>ypN1c</w:t>
            </w:r>
          </w:p>
        </w:tc>
      </w:tr>
      <w:tr w:rsidR="00D72693" w:rsidRPr="00743DF3" w14:paraId="054640A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9DEBC2B" w14:textId="77777777" w:rsidR="00D72693" w:rsidRPr="00743DF3" w:rsidRDefault="00B26588" w:rsidP="000D33A4">
            <w:pPr>
              <w:pStyle w:val="Tabellentext"/>
              <w:tabs>
                <w:tab w:val="left" w:pos="1110"/>
              </w:tabs>
            </w:pPr>
            <w:r>
              <w:t>ypN1mi</w:t>
            </w:r>
            <w:r>
              <w:tab/>
            </w:r>
          </w:p>
        </w:tc>
        <w:tc>
          <w:tcPr>
            <w:tcW w:w="7857" w:type="dxa"/>
          </w:tcPr>
          <w:p w14:paraId="00E5A70D" w14:textId="77777777" w:rsidR="00D72693" w:rsidRPr="00743DF3" w:rsidRDefault="00B26588" w:rsidP="004A2346">
            <w:pPr>
              <w:pStyle w:val="Tabellentext"/>
            </w:pPr>
            <w:r>
              <w:t>ypN1mi</w:t>
            </w:r>
          </w:p>
        </w:tc>
      </w:tr>
      <w:tr w:rsidR="00D72693" w:rsidRPr="00743DF3" w14:paraId="59DD7AF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32A9FC7" w14:textId="77777777" w:rsidR="00D72693" w:rsidRPr="00743DF3" w:rsidRDefault="00B26588" w:rsidP="000D33A4">
            <w:pPr>
              <w:pStyle w:val="Tabellentext"/>
              <w:tabs>
                <w:tab w:val="left" w:pos="1110"/>
              </w:tabs>
            </w:pPr>
            <w:r>
              <w:t>ypN1mi(sn)</w:t>
            </w:r>
            <w:r>
              <w:tab/>
            </w:r>
          </w:p>
        </w:tc>
        <w:tc>
          <w:tcPr>
            <w:tcW w:w="7857" w:type="dxa"/>
          </w:tcPr>
          <w:p w14:paraId="45409694" w14:textId="77777777" w:rsidR="00D72693" w:rsidRPr="00743DF3" w:rsidRDefault="00B26588" w:rsidP="004A2346">
            <w:pPr>
              <w:pStyle w:val="Tabellentext"/>
            </w:pPr>
            <w:r>
              <w:t>ypN1mi(sn)</w:t>
            </w:r>
          </w:p>
        </w:tc>
      </w:tr>
      <w:tr w:rsidR="00D72693" w:rsidRPr="00743DF3" w14:paraId="364E72D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0C32F59" w14:textId="77777777" w:rsidR="00D72693" w:rsidRPr="00743DF3" w:rsidRDefault="00B26588" w:rsidP="000D33A4">
            <w:pPr>
              <w:pStyle w:val="Tabellentext"/>
              <w:tabs>
                <w:tab w:val="left" w:pos="1110"/>
              </w:tabs>
            </w:pPr>
            <w:r>
              <w:t>ypN2a</w:t>
            </w:r>
            <w:r>
              <w:tab/>
            </w:r>
          </w:p>
        </w:tc>
        <w:tc>
          <w:tcPr>
            <w:tcW w:w="7857" w:type="dxa"/>
          </w:tcPr>
          <w:p w14:paraId="7AFC2618" w14:textId="77777777" w:rsidR="00D72693" w:rsidRPr="00743DF3" w:rsidRDefault="00B26588" w:rsidP="004A2346">
            <w:pPr>
              <w:pStyle w:val="Tabellentext"/>
            </w:pPr>
            <w:r>
              <w:t>ypN2a</w:t>
            </w:r>
          </w:p>
        </w:tc>
      </w:tr>
      <w:tr w:rsidR="00D72693" w:rsidRPr="00743DF3" w14:paraId="7394426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A9848FD" w14:textId="77777777" w:rsidR="00D72693" w:rsidRPr="00743DF3" w:rsidRDefault="00B26588" w:rsidP="000D33A4">
            <w:pPr>
              <w:pStyle w:val="Tabellentext"/>
              <w:tabs>
                <w:tab w:val="left" w:pos="1110"/>
              </w:tabs>
            </w:pPr>
            <w:r>
              <w:t>ypN2a(sn)</w:t>
            </w:r>
            <w:r>
              <w:tab/>
            </w:r>
          </w:p>
        </w:tc>
        <w:tc>
          <w:tcPr>
            <w:tcW w:w="7857" w:type="dxa"/>
          </w:tcPr>
          <w:p w14:paraId="3F351C87" w14:textId="77777777" w:rsidR="00D72693" w:rsidRPr="00743DF3" w:rsidRDefault="00B26588" w:rsidP="004A2346">
            <w:pPr>
              <w:pStyle w:val="Tabellentext"/>
            </w:pPr>
            <w:r>
              <w:t>ypN2a(sn)</w:t>
            </w:r>
          </w:p>
        </w:tc>
      </w:tr>
      <w:tr w:rsidR="00D72693" w:rsidRPr="00743DF3" w14:paraId="3F0513D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9C36D31" w14:textId="77777777" w:rsidR="00D72693" w:rsidRPr="00743DF3" w:rsidRDefault="00B26588" w:rsidP="000D33A4">
            <w:pPr>
              <w:pStyle w:val="Tabellentext"/>
              <w:tabs>
                <w:tab w:val="left" w:pos="1110"/>
              </w:tabs>
            </w:pPr>
            <w:r>
              <w:t>ypN2b</w:t>
            </w:r>
            <w:r>
              <w:tab/>
            </w:r>
          </w:p>
        </w:tc>
        <w:tc>
          <w:tcPr>
            <w:tcW w:w="7857" w:type="dxa"/>
          </w:tcPr>
          <w:p w14:paraId="79409E47" w14:textId="77777777" w:rsidR="00D72693" w:rsidRPr="00743DF3" w:rsidRDefault="00B26588" w:rsidP="004A2346">
            <w:pPr>
              <w:pStyle w:val="Tabellentext"/>
            </w:pPr>
            <w:r>
              <w:t>ypN2b</w:t>
            </w:r>
          </w:p>
        </w:tc>
      </w:tr>
      <w:tr w:rsidR="00D72693" w:rsidRPr="00743DF3" w14:paraId="3EDC83E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0D5DC84" w14:textId="77777777" w:rsidR="00D72693" w:rsidRPr="00743DF3" w:rsidRDefault="00B26588" w:rsidP="000D33A4">
            <w:pPr>
              <w:pStyle w:val="Tabellentext"/>
              <w:tabs>
                <w:tab w:val="left" w:pos="1110"/>
              </w:tabs>
            </w:pPr>
            <w:r>
              <w:t>ypN3a</w:t>
            </w:r>
            <w:r>
              <w:tab/>
            </w:r>
          </w:p>
        </w:tc>
        <w:tc>
          <w:tcPr>
            <w:tcW w:w="7857" w:type="dxa"/>
          </w:tcPr>
          <w:p w14:paraId="67799881" w14:textId="77777777" w:rsidR="00D72693" w:rsidRPr="00743DF3" w:rsidRDefault="00B26588" w:rsidP="004A2346">
            <w:pPr>
              <w:pStyle w:val="Tabellentext"/>
            </w:pPr>
            <w:r>
              <w:t>ypN3a</w:t>
            </w:r>
          </w:p>
        </w:tc>
      </w:tr>
      <w:tr w:rsidR="00D72693" w:rsidRPr="00743DF3" w14:paraId="5D560C3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CBDE6A0" w14:textId="77777777" w:rsidR="00D72693" w:rsidRPr="00743DF3" w:rsidRDefault="00B26588" w:rsidP="000D33A4">
            <w:pPr>
              <w:pStyle w:val="Tabellentext"/>
              <w:tabs>
                <w:tab w:val="left" w:pos="1110"/>
              </w:tabs>
            </w:pPr>
            <w:r>
              <w:t>ypN3b</w:t>
            </w:r>
            <w:r>
              <w:tab/>
            </w:r>
          </w:p>
        </w:tc>
        <w:tc>
          <w:tcPr>
            <w:tcW w:w="7857" w:type="dxa"/>
          </w:tcPr>
          <w:p w14:paraId="0C456590" w14:textId="77777777" w:rsidR="00D72693" w:rsidRPr="00743DF3" w:rsidRDefault="00B26588" w:rsidP="004A2346">
            <w:pPr>
              <w:pStyle w:val="Tabellentext"/>
            </w:pPr>
            <w:r>
              <w:t>ypN3b</w:t>
            </w:r>
          </w:p>
        </w:tc>
      </w:tr>
      <w:tr w:rsidR="00D72693" w:rsidRPr="00743DF3" w14:paraId="2FEC0C1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91EAD8F" w14:textId="77777777" w:rsidR="00D72693" w:rsidRPr="00743DF3" w:rsidRDefault="00B26588" w:rsidP="000D33A4">
            <w:pPr>
              <w:pStyle w:val="Tabellentext"/>
              <w:tabs>
                <w:tab w:val="left" w:pos="1110"/>
              </w:tabs>
            </w:pPr>
            <w:r>
              <w:t>ypN3c</w:t>
            </w:r>
            <w:r>
              <w:tab/>
            </w:r>
          </w:p>
        </w:tc>
        <w:tc>
          <w:tcPr>
            <w:tcW w:w="7857" w:type="dxa"/>
          </w:tcPr>
          <w:p w14:paraId="38F52728" w14:textId="77777777" w:rsidR="00D72693" w:rsidRPr="00743DF3" w:rsidRDefault="00B26588" w:rsidP="004A2346">
            <w:pPr>
              <w:pStyle w:val="Tabellentext"/>
            </w:pPr>
            <w:r>
              <w:t>ypN3c</w:t>
            </w:r>
          </w:p>
        </w:tc>
      </w:tr>
      <w:tr w:rsidR="00D72693" w:rsidRPr="00743DF3" w14:paraId="624CDBF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D97962F" w14:textId="77777777" w:rsidR="00D72693" w:rsidRPr="00743DF3" w:rsidRDefault="00B26588" w:rsidP="000D33A4">
            <w:pPr>
              <w:pStyle w:val="Tabellentext"/>
              <w:tabs>
                <w:tab w:val="left" w:pos="1110"/>
              </w:tabs>
            </w:pPr>
            <w:r>
              <w:t>ypNX</w:t>
            </w:r>
            <w:r>
              <w:tab/>
            </w:r>
          </w:p>
        </w:tc>
        <w:tc>
          <w:tcPr>
            <w:tcW w:w="7857" w:type="dxa"/>
          </w:tcPr>
          <w:p w14:paraId="0B6950C9" w14:textId="77777777" w:rsidR="00D72693" w:rsidRPr="00743DF3" w:rsidRDefault="00B26588" w:rsidP="004A2346">
            <w:pPr>
              <w:pStyle w:val="Tabellentext"/>
            </w:pPr>
            <w:r>
              <w:t>ypNX</w:t>
            </w:r>
          </w:p>
        </w:tc>
      </w:tr>
    </w:tbl>
    <w:p w14:paraId="399FDF10" w14:textId="77777777" w:rsidR="00AA6540" w:rsidRDefault="00AA6540">
      <w:pPr>
        <w:sectPr w:rsidR="00AA6540" w:rsidSect="00D72693">
          <w:headerReference w:type="even" r:id="rId209"/>
          <w:headerReference w:type="default" r:id="rId210"/>
          <w:footerReference w:type="even" r:id="rId211"/>
          <w:footerReference w:type="default" r:id="rId212"/>
          <w:headerReference w:type="first" r:id="rId213"/>
          <w:footerReference w:type="first" r:id="rId214"/>
          <w:pgSz w:w="11906" w:h="16838"/>
          <w:pgMar w:top="1134" w:right="1418" w:bottom="1134" w:left="1418" w:header="567" w:footer="737" w:gutter="0"/>
          <w:cols w:space="708"/>
          <w:docGrid w:linePitch="360"/>
        </w:sectPr>
      </w:pPr>
    </w:p>
    <w:tbl>
      <w:tblPr>
        <w:tblStyle w:val="IQTIGStandard"/>
        <w:tblW w:w="9700" w:type="dxa"/>
        <w:tblLook w:val="0420" w:firstRow="1" w:lastRow="0" w:firstColumn="0" w:lastColumn="0" w:noHBand="0" w:noVBand="1"/>
      </w:tblPr>
      <w:tblGrid>
        <w:gridCol w:w="1843"/>
        <w:gridCol w:w="7857"/>
      </w:tblGrid>
      <w:tr w:rsidR="00A24410" w:rsidRPr="009E2B0C" w14:paraId="565E9E70" w14:textId="77777777" w:rsidTr="009230A4">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453D291A" w14:textId="77777777" w:rsidR="00A24410" w:rsidRPr="00FE2FD2" w:rsidRDefault="00B26588" w:rsidP="004A2346">
            <w:pPr>
              <w:pStyle w:val="Tabellenkopf"/>
              <w:rPr>
                <w:color w:val="000000" w:themeColor="text1"/>
              </w:rPr>
            </w:pPr>
            <w:r w:rsidRPr="00FE2FD2">
              <w:rPr>
                <w:color w:val="000000" w:themeColor="text1"/>
              </w:rPr>
              <w:lastRenderedPageBreak/>
              <w:t xml:space="preserve">Schlüssel: </w:t>
            </w:r>
            <w:r>
              <w:rPr>
                <w:color w:val="000000" w:themeColor="text1"/>
              </w:rPr>
              <w:t>pTMamma</w:t>
            </w:r>
          </w:p>
        </w:tc>
      </w:tr>
      <w:tr w:rsidR="00D72693" w:rsidRPr="00743DF3" w14:paraId="494A093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6F12048" w14:textId="77777777" w:rsidR="00D72693" w:rsidRPr="00743DF3" w:rsidRDefault="00B26588" w:rsidP="000D33A4">
            <w:pPr>
              <w:pStyle w:val="Tabellentext"/>
              <w:tabs>
                <w:tab w:val="left" w:pos="1110"/>
              </w:tabs>
            </w:pPr>
            <w:r>
              <w:t>pT0</w:t>
            </w:r>
            <w:r>
              <w:tab/>
            </w:r>
          </w:p>
        </w:tc>
        <w:tc>
          <w:tcPr>
            <w:tcW w:w="7857" w:type="dxa"/>
          </w:tcPr>
          <w:p w14:paraId="6B702BB7" w14:textId="77777777" w:rsidR="00D72693" w:rsidRPr="00743DF3" w:rsidRDefault="00B26588" w:rsidP="004A2346">
            <w:pPr>
              <w:pStyle w:val="Tabellentext"/>
            </w:pPr>
            <w:r>
              <w:t>pT0</w:t>
            </w:r>
          </w:p>
        </w:tc>
      </w:tr>
      <w:tr w:rsidR="00D72693" w:rsidRPr="00743DF3" w14:paraId="62B3AB1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8502EAA" w14:textId="77777777" w:rsidR="00D72693" w:rsidRPr="00743DF3" w:rsidRDefault="00B26588" w:rsidP="000D33A4">
            <w:pPr>
              <w:pStyle w:val="Tabellentext"/>
              <w:tabs>
                <w:tab w:val="left" w:pos="1110"/>
              </w:tabs>
            </w:pPr>
            <w:r>
              <w:t>pT1</w:t>
            </w:r>
            <w:r>
              <w:tab/>
            </w:r>
          </w:p>
        </w:tc>
        <w:tc>
          <w:tcPr>
            <w:tcW w:w="7857" w:type="dxa"/>
          </w:tcPr>
          <w:p w14:paraId="771B059F" w14:textId="77777777" w:rsidR="00D72693" w:rsidRPr="00743DF3" w:rsidRDefault="00B26588" w:rsidP="004A2346">
            <w:pPr>
              <w:pStyle w:val="Tabellentext"/>
            </w:pPr>
            <w:r>
              <w:t>pT1</w:t>
            </w:r>
          </w:p>
        </w:tc>
      </w:tr>
      <w:tr w:rsidR="00D72693" w:rsidRPr="00743DF3" w14:paraId="24DD86F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1B81EE0" w14:textId="77777777" w:rsidR="00D72693" w:rsidRPr="00743DF3" w:rsidRDefault="00B26588" w:rsidP="000D33A4">
            <w:pPr>
              <w:pStyle w:val="Tabellentext"/>
              <w:tabs>
                <w:tab w:val="left" w:pos="1110"/>
              </w:tabs>
            </w:pPr>
            <w:r>
              <w:t>pT1a</w:t>
            </w:r>
            <w:r>
              <w:tab/>
            </w:r>
          </w:p>
        </w:tc>
        <w:tc>
          <w:tcPr>
            <w:tcW w:w="7857" w:type="dxa"/>
          </w:tcPr>
          <w:p w14:paraId="2F8538B7" w14:textId="77777777" w:rsidR="00D72693" w:rsidRPr="00743DF3" w:rsidRDefault="00B26588" w:rsidP="004A2346">
            <w:pPr>
              <w:pStyle w:val="Tabellentext"/>
            </w:pPr>
            <w:r>
              <w:t>pT1a</w:t>
            </w:r>
          </w:p>
        </w:tc>
      </w:tr>
      <w:tr w:rsidR="00D72693" w:rsidRPr="00743DF3" w14:paraId="02C5A3F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18EA9CF" w14:textId="77777777" w:rsidR="00D72693" w:rsidRPr="00743DF3" w:rsidRDefault="00B26588" w:rsidP="000D33A4">
            <w:pPr>
              <w:pStyle w:val="Tabellentext"/>
              <w:tabs>
                <w:tab w:val="left" w:pos="1110"/>
              </w:tabs>
            </w:pPr>
            <w:r>
              <w:t>pT1b</w:t>
            </w:r>
            <w:r>
              <w:tab/>
            </w:r>
          </w:p>
        </w:tc>
        <w:tc>
          <w:tcPr>
            <w:tcW w:w="7857" w:type="dxa"/>
          </w:tcPr>
          <w:p w14:paraId="3915575F" w14:textId="77777777" w:rsidR="00D72693" w:rsidRPr="00743DF3" w:rsidRDefault="00B26588" w:rsidP="004A2346">
            <w:pPr>
              <w:pStyle w:val="Tabellentext"/>
            </w:pPr>
            <w:r>
              <w:t>pT1b</w:t>
            </w:r>
          </w:p>
        </w:tc>
      </w:tr>
      <w:tr w:rsidR="00D72693" w:rsidRPr="00743DF3" w14:paraId="6D6A052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32F1284" w14:textId="77777777" w:rsidR="00D72693" w:rsidRPr="00743DF3" w:rsidRDefault="00B26588" w:rsidP="000D33A4">
            <w:pPr>
              <w:pStyle w:val="Tabellentext"/>
              <w:tabs>
                <w:tab w:val="left" w:pos="1110"/>
              </w:tabs>
            </w:pPr>
            <w:r>
              <w:t>pT1c</w:t>
            </w:r>
            <w:r>
              <w:tab/>
            </w:r>
          </w:p>
        </w:tc>
        <w:tc>
          <w:tcPr>
            <w:tcW w:w="7857" w:type="dxa"/>
          </w:tcPr>
          <w:p w14:paraId="6FE6341C" w14:textId="77777777" w:rsidR="00D72693" w:rsidRPr="00743DF3" w:rsidRDefault="00B26588" w:rsidP="004A2346">
            <w:pPr>
              <w:pStyle w:val="Tabellentext"/>
            </w:pPr>
            <w:r>
              <w:t>pT1c</w:t>
            </w:r>
          </w:p>
        </w:tc>
      </w:tr>
      <w:tr w:rsidR="00D72693" w:rsidRPr="00743DF3" w14:paraId="4393E69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754105F" w14:textId="77777777" w:rsidR="00D72693" w:rsidRPr="00743DF3" w:rsidRDefault="00B26588" w:rsidP="000D33A4">
            <w:pPr>
              <w:pStyle w:val="Tabellentext"/>
              <w:tabs>
                <w:tab w:val="left" w:pos="1110"/>
              </w:tabs>
            </w:pPr>
            <w:r>
              <w:t>pT1mic</w:t>
            </w:r>
            <w:r>
              <w:tab/>
            </w:r>
          </w:p>
        </w:tc>
        <w:tc>
          <w:tcPr>
            <w:tcW w:w="7857" w:type="dxa"/>
          </w:tcPr>
          <w:p w14:paraId="0F04BB58" w14:textId="77777777" w:rsidR="00D72693" w:rsidRPr="00743DF3" w:rsidRDefault="00B26588" w:rsidP="004A2346">
            <w:pPr>
              <w:pStyle w:val="Tabellentext"/>
            </w:pPr>
            <w:r>
              <w:t>pT1mic</w:t>
            </w:r>
          </w:p>
        </w:tc>
      </w:tr>
      <w:tr w:rsidR="00D72693" w:rsidRPr="00743DF3" w14:paraId="679FAE5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C026E4D" w14:textId="77777777" w:rsidR="00D72693" w:rsidRPr="00743DF3" w:rsidRDefault="00B26588" w:rsidP="000D33A4">
            <w:pPr>
              <w:pStyle w:val="Tabellentext"/>
              <w:tabs>
                <w:tab w:val="left" w:pos="1110"/>
              </w:tabs>
            </w:pPr>
            <w:r>
              <w:t>pT2</w:t>
            </w:r>
            <w:r>
              <w:tab/>
            </w:r>
          </w:p>
        </w:tc>
        <w:tc>
          <w:tcPr>
            <w:tcW w:w="7857" w:type="dxa"/>
          </w:tcPr>
          <w:p w14:paraId="244E36F9" w14:textId="77777777" w:rsidR="00D72693" w:rsidRPr="00743DF3" w:rsidRDefault="00B26588" w:rsidP="004A2346">
            <w:pPr>
              <w:pStyle w:val="Tabellentext"/>
            </w:pPr>
            <w:r>
              <w:t>pT2</w:t>
            </w:r>
          </w:p>
        </w:tc>
      </w:tr>
      <w:tr w:rsidR="00D72693" w:rsidRPr="00743DF3" w14:paraId="62471F0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3F14A06" w14:textId="77777777" w:rsidR="00D72693" w:rsidRPr="00743DF3" w:rsidRDefault="00B26588" w:rsidP="000D33A4">
            <w:pPr>
              <w:pStyle w:val="Tabellentext"/>
              <w:tabs>
                <w:tab w:val="left" w:pos="1110"/>
              </w:tabs>
            </w:pPr>
            <w:r>
              <w:t>pT3</w:t>
            </w:r>
            <w:r>
              <w:tab/>
            </w:r>
          </w:p>
        </w:tc>
        <w:tc>
          <w:tcPr>
            <w:tcW w:w="7857" w:type="dxa"/>
          </w:tcPr>
          <w:p w14:paraId="0AB1CE61" w14:textId="77777777" w:rsidR="00D72693" w:rsidRPr="00743DF3" w:rsidRDefault="00B26588" w:rsidP="004A2346">
            <w:pPr>
              <w:pStyle w:val="Tabellentext"/>
            </w:pPr>
            <w:r>
              <w:t>pT3</w:t>
            </w:r>
          </w:p>
        </w:tc>
      </w:tr>
      <w:tr w:rsidR="00D72693" w:rsidRPr="00743DF3" w14:paraId="65E7F26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D7D32F1" w14:textId="77777777" w:rsidR="00D72693" w:rsidRPr="00743DF3" w:rsidRDefault="00B26588" w:rsidP="000D33A4">
            <w:pPr>
              <w:pStyle w:val="Tabellentext"/>
              <w:tabs>
                <w:tab w:val="left" w:pos="1110"/>
              </w:tabs>
            </w:pPr>
            <w:r>
              <w:t>pT4a</w:t>
            </w:r>
            <w:r>
              <w:tab/>
            </w:r>
          </w:p>
        </w:tc>
        <w:tc>
          <w:tcPr>
            <w:tcW w:w="7857" w:type="dxa"/>
          </w:tcPr>
          <w:p w14:paraId="27182FA1" w14:textId="77777777" w:rsidR="00D72693" w:rsidRPr="00743DF3" w:rsidRDefault="00B26588" w:rsidP="004A2346">
            <w:pPr>
              <w:pStyle w:val="Tabellentext"/>
            </w:pPr>
            <w:r>
              <w:t>pT4a</w:t>
            </w:r>
          </w:p>
        </w:tc>
      </w:tr>
      <w:tr w:rsidR="00D72693" w:rsidRPr="00743DF3" w14:paraId="6A56A57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E4C2F9E" w14:textId="77777777" w:rsidR="00D72693" w:rsidRPr="00743DF3" w:rsidRDefault="00B26588" w:rsidP="000D33A4">
            <w:pPr>
              <w:pStyle w:val="Tabellentext"/>
              <w:tabs>
                <w:tab w:val="left" w:pos="1110"/>
              </w:tabs>
            </w:pPr>
            <w:r>
              <w:t>pT4b</w:t>
            </w:r>
            <w:r>
              <w:tab/>
            </w:r>
          </w:p>
        </w:tc>
        <w:tc>
          <w:tcPr>
            <w:tcW w:w="7857" w:type="dxa"/>
          </w:tcPr>
          <w:p w14:paraId="1BCB8915" w14:textId="77777777" w:rsidR="00D72693" w:rsidRPr="00743DF3" w:rsidRDefault="00B26588" w:rsidP="004A2346">
            <w:pPr>
              <w:pStyle w:val="Tabellentext"/>
            </w:pPr>
            <w:r>
              <w:t>pT4b</w:t>
            </w:r>
          </w:p>
        </w:tc>
      </w:tr>
      <w:tr w:rsidR="00D72693" w:rsidRPr="00743DF3" w14:paraId="6CDB1DF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915F6CF" w14:textId="77777777" w:rsidR="00D72693" w:rsidRPr="00743DF3" w:rsidRDefault="00B26588" w:rsidP="000D33A4">
            <w:pPr>
              <w:pStyle w:val="Tabellentext"/>
              <w:tabs>
                <w:tab w:val="left" w:pos="1110"/>
              </w:tabs>
            </w:pPr>
            <w:r>
              <w:t>pT4c</w:t>
            </w:r>
            <w:r>
              <w:tab/>
            </w:r>
          </w:p>
        </w:tc>
        <w:tc>
          <w:tcPr>
            <w:tcW w:w="7857" w:type="dxa"/>
          </w:tcPr>
          <w:p w14:paraId="7AAA285B" w14:textId="77777777" w:rsidR="00D72693" w:rsidRPr="00743DF3" w:rsidRDefault="00B26588" w:rsidP="004A2346">
            <w:pPr>
              <w:pStyle w:val="Tabellentext"/>
            </w:pPr>
            <w:r>
              <w:t>pT4c</w:t>
            </w:r>
          </w:p>
        </w:tc>
      </w:tr>
      <w:tr w:rsidR="00D72693" w:rsidRPr="00743DF3" w14:paraId="1146ABA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D1AB20E" w14:textId="77777777" w:rsidR="00D72693" w:rsidRPr="00743DF3" w:rsidRDefault="00B26588" w:rsidP="000D33A4">
            <w:pPr>
              <w:pStyle w:val="Tabellentext"/>
              <w:tabs>
                <w:tab w:val="left" w:pos="1110"/>
              </w:tabs>
            </w:pPr>
            <w:r>
              <w:t>pT4d</w:t>
            </w:r>
            <w:r>
              <w:tab/>
            </w:r>
          </w:p>
        </w:tc>
        <w:tc>
          <w:tcPr>
            <w:tcW w:w="7857" w:type="dxa"/>
          </w:tcPr>
          <w:p w14:paraId="742D84A5" w14:textId="77777777" w:rsidR="00D72693" w:rsidRPr="00743DF3" w:rsidRDefault="00B26588" w:rsidP="004A2346">
            <w:pPr>
              <w:pStyle w:val="Tabellentext"/>
            </w:pPr>
            <w:r>
              <w:t>pT4d</w:t>
            </w:r>
          </w:p>
        </w:tc>
      </w:tr>
      <w:tr w:rsidR="00D72693" w:rsidRPr="00743DF3" w14:paraId="18D1076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F34B787" w14:textId="77777777" w:rsidR="00D72693" w:rsidRPr="00743DF3" w:rsidRDefault="00B26588" w:rsidP="000D33A4">
            <w:pPr>
              <w:pStyle w:val="Tabellentext"/>
              <w:tabs>
                <w:tab w:val="left" w:pos="1110"/>
              </w:tabs>
            </w:pPr>
            <w:r>
              <w:t>pTX</w:t>
            </w:r>
            <w:r>
              <w:tab/>
            </w:r>
          </w:p>
        </w:tc>
        <w:tc>
          <w:tcPr>
            <w:tcW w:w="7857" w:type="dxa"/>
          </w:tcPr>
          <w:p w14:paraId="0471B247" w14:textId="77777777" w:rsidR="00D72693" w:rsidRPr="00743DF3" w:rsidRDefault="00B26588" w:rsidP="004A2346">
            <w:pPr>
              <w:pStyle w:val="Tabellentext"/>
            </w:pPr>
            <w:r>
              <w:t>pTX</w:t>
            </w:r>
          </w:p>
        </w:tc>
      </w:tr>
      <w:tr w:rsidR="00D72693" w:rsidRPr="00743DF3" w14:paraId="7190DA9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6163B23" w14:textId="77777777" w:rsidR="00D72693" w:rsidRPr="00743DF3" w:rsidRDefault="00B26588" w:rsidP="000D33A4">
            <w:pPr>
              <w:pStyle w:val="Tabellentext"/>
              <w:tabs>
                <w:tab w:val="left" w:pos="1110"/>
              </w:tabs>
            </w:pPr>
            <w:r>
              <w:t>pTis</w:t>
            </w:r>
            <w:r>
              <w:tab/>
            </w:r>
          </w:p>
        </w:tc>
        <w:tc>
          <w:tcPr>
            <w:tcW w:w="7857" w:type="dxa"/>
          </w:tcPr>
          <w:p w14:paraId="3DE76816" w14:textId="77777777" w:rsidR="00D72693" w:rsidRPr="00743DF3" w:rsidRDefault="00B26588" w:rsidP="004A2346">
            <w:pPr>
              <w:pStyle w:val="Tabellentext"/>
            </w:pPr>
            <w:r>
              <w:t>pTis</w:t>
            </w:r>
          </w:p>
        </w:tc>
      </w:tr>
      <w:tr w:rsidR="00D72693" w:rsidRPr="00743DF3" w14:paraId="7AC5A48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D1E1749" w14:textId="77777777" w:rsidR="00D72693" w:rsidRPr="00743DF3" w:rsidRDefault="00B26588" w:rsidP="000D33A4">
            <w:pPr>
              <w:pStyle w:val="Tabellentext"/>
              <w:tabs>
                <w:tab w:val="left" w:pos="1110"/>
              </w:tabs>
            </w:pPr>
            <w:r>
              <w:t>ypT0</w:t>
            </w:r>
            <w:r>
              <w:tab/>
            </w:r>
          </w:p>
        </w:tc>
        <w:tc>
          <w:tcPr>
            <w:tcW w:w="7857" w:type="dxa"/>
          </w:tcPr>
          <w:p w14:paraId="66703C49" w14:textId="77777777" w:rsidR="00D72693" w:rsidRPr="00743DF3" w:rsidRDefault="00B26588" w:rsidP="004A2346">
            <w:pPr>
              <w:pStyle w:val="Tabellentext"/>
            </w:pPr>
            <w:r>
              <w:t>ypT0</w:t>
            </w:r>
          </w:p>
        </w:tc>
      </w:tr>
      <w:tr w:rsidR="00D72693" w:rsidRPr="00743DF3" w14:paraId="46AF219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B4560A8" w14:textId="77777777" w:rsidR="00D72693" w:rsidRPr="00743DF3" w:rsidRDefault="00B26588" w:rsidP="000D33A4">
            <w:pPr>
              <w:pStyle w:val="Tabellentext"/>
              <w:tabs>
                <w:tab w:val="left" w:pos="1110"/>
              </w:tabs>
            </w:pPr>
            <w:r>
              <w:t>ypT1</w:t>
            </w:r>
            <w:r>
              <w:tab/>
            </w:r>
          </w:p>
        </w:tc>
        <w:tc>
          <w:tcPr>
            <w:tcW w:w="7857" w:type="dxa"/>
          </w:tcPr>
          <w:p w14:paraId="7F99B484" w14:textId="77777777" w:rsidR="00D72693" w:rsidRPr="00743DF3" w:rsidRDefault="00B26588" w:rsidP="004A2346">
            <w:pPr>
              <w:pStyle w:val="Tabellentext"/>
            </w:pPr>
            <w:r>
              <w:t>ypT1</w:t>
            </w:r>
          </w:p>
        </w:tc>
      </w:tr>
      <w:tr w:rsidR="00D72693" w:rsidRPr="00743DF3" w14:paraId="6294FF9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7A87E96" w14:textId="77777777" w:rsidR="00D72693" w:rsidRPr="00743DF3" w:rsidRDefault="00B26588" w:rsidP="000D33A4">
            <w:pPr>
              <w:pStyle w:val="Tabellentext"/>
              <w:tabs>
                <w:tab w:val="left" w:pos="1110"/>
              </w:tabs>
            </w:pPr>
            <w:r>
              <w:t>ypT1a</w:t>
            </w:r>
            <w:r>
              <w:tab/>
            </w:r>
          </w:p>
        </w:tc>
        <w:tc>
          <w:tcPr>
            <w:tcW w:w="7857" w:type="dxa"/>
          </w:tcPr>
          <w:p w14:paraId="260D2D71" w14:textId="77777777" w:rsidR="00D72693" w:rsidRPr="00743DF3" w:rsidRDefault="00B26588" w:rsidP="004A2346">
            <w:pPr>
              <w:pStyle w:val="Tabellentext"/>
            </w:pPr>
            <w:r>
              <w:t>ypT1a</w:t>
            </w:r>
          </w:p>
        </w:tc>
      </w:tr>
      <w:tr w:rsidR="00D72693" w:rsidRPr="00743DF3" w14:paraId="7DF5882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91D74BC" w14:textId="77777777" w:rsidR="00D72693" w:rsidRPr="00743DF3" w:rsidRDefault="00B26588" w:rsidP="000D33A4">
            <w:pPr>
              <w:pStyle w:val="Tabellentext"/>
              <w:tabs>
                <w:tab w:val="left" w:pos="1110"/>
              </w:tabs>
            </w:pPr>
            <w:r>
              <w:t>ypT1b</w:t>
            </w:r>
            <w:r>
              <w:tab/>
            </w:r>
          </w:p>
        </w:tc>
        <w:tc>
          <w:tcPr>
            <w:tcW w:w="7857" w:type="dxa"/>
          </w:tcPr>
          <w:p w14:paraId="4A140AF7" w14:textId="77777777" w:rsidR="00D72693" w:rsidRPr="00743DF3" w:rsidRDefault="00B26588" w:rsidP="004A2346">
            <w:pPr>
              <w:pStyle w:val="Tabellentext"/>
            </w:pPr>
            <w:r>
              <w:t>ypT1b</w:t>
            </w:r>
          </w:p>
        </w:tc>
      </w:tr>
      <w:tr w:rsidR="00D72693" w:rsidRPr="00743DF3" w14:paraId="1043B0A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F7666D6" w14:textId="77777777" w:rsidR="00D72693" w:rsidRPr="00743DF3" w:rsidRDefault="00B26588" w:rsidP="000D33A4">
            <w:pPr>
              <w:pStyle w:val="Tabellentext"/>
              <w:tabs>
                <w:tab w:val="left" w:pos="1110"/>
              </w:tabs>
            </w:pPr>
            <w:r>
              <w:t>ypT1c</w:t>
            </w:r>
            <w:r>
              <w:tab/>
            </w:r>
          </w:p>
        </w:tc>
        <w:tc>
          <w:tcPr>
            <w:tcW w:w="7857" w:type="dxa"/>
          </w:tcPr>
          <w:p w14:paraId="0C541203" w14:textId="77777777" w:rsidR="00D72693" w:rsidRPr="00743DF3" w:rsidRDefault="00B26588" w:rsidP="004A2346">
            <w:pPr>
              <w:pStyle w:val="Tabellentext"/>
            </w:pPr>
            <w:r>
              <w:t>ypT1c</w:t>
            </w:r>
          </w:p>
        </w:tc>
      </w:tr>
      <w:tr w:rsidR="00D72693" w:rsidRPr="00743DF3" w14:paraId="604046A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FDC5C39" w14:textId="77777777" w:rsidR="00D72693" w:rsidRPr="00743DF3" w:rsidRDefault="00B26588" w:rsidP="000D33A4">
            <w:pPr>
              <w:pStyle w:val="Tabellentext"/>
              <w:tabs>
                <w:tab w:val="left" w:pos="1110"/>
              </w:tabs>
            </w:pPr>
            <w:r>
              <w:t>ypT1mic</w:t>
            </w:r>
            <w:r>
              <w:tab/>
            </w:r>
          </w:p>
        </w:tc>
        <w:tc>
          <w:tcPr>
            <w:tcW w:w="7857" w:type="dxa"/>
          </w:tcPr>
          <w:p w14:paraId="13CAA59D" w14:textId="77777777" w:rsidR="00D72693" w:rsidRPr="00743DF3" w:rsidRDefault="00B26588" w:rsidP="004A2346">
            <w:pPr>
              <w:pStyle w:val="Tabellentext"/>
            </w:pPr>
            <w:r>
              <w:t>ypT1mic</w:t>
            </w:r>
          </w:p>
        </w:tc>
      </w:tr>
      <w:tr w:rsidR="00D72693" w:rsidRPr="00743DF3" w14:paraId="044ED69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CE2A373" w14:textId="77777777" w:rsidR="00D72693" w:rsidRPr="00743DF3" w:rsidRDefault="00B26588" w:rsidP="000D33A4">
            <w:pPr>
              <w:pStyle w:val="Tabellentext"/>
              <w:tabs>
                <w:tab w:val="left" w:pos="1110"/>
              </w:tabs>
            </w:pPr>
            <w:r>
              <w:t>ypT2</w:t>
            </w:r>
            <w:r>
              <w:tab/>
            </w:r>
          </w:p>
        </w:tc>
        <w:tc>
          <w:tcPr>
            <w:tcW w:w="7857" w:type="dxa"/>
          </w:tcPr>
          <w:p w14:paraId="3DA52A26" w14:textId="77777777" w:rsidR="00D72693" w:rsidRPr="00743DF3" w:rsidRDefault="00B26588" w:rsidP="004A2346">
            <w:pPr>
              <w:pStyle w:val="Tabellentext"/>
            </w:pPr>
            <w:r>
              <w:t>ypT2</w:t>
            </w:r>
          </w:p>
        </w:tc>
      </w:tr>
      <w:tr w:rsidR="00D72693" w:rsidRPr="00743DF3" w14:paraId="3FD86FF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F8A1539" w14:textId="77777777" w:rsidR="00D72693" w:rsidRPr="00743DF3" w:rsidRDefault="00B26588" w:rsidP="000D33A4">
            <w:pPr>
              <w:pStyle w:val="Tabellentext"/>
              <w:tabs>
                <w:tab w:val="left" w:pos="1110"/>
              </w:tabs>
            </w:pPr>
            <w:r>
              <w:t>ypT3</w:t>
            </w:r>
            <w:r>
              <w:tab/>
            </w:r>
          </w:p>
        </w:tc>
        <w:tc>
          <w:tcPr>
            <w:tcW w:w="7857" w:type="dxa"/>
          </w:tcPr>
          <w:p w14:paraId="4F5D0D6A" w14:textId="77777777" w:rsidR="00D72693" w:rsidRPr="00743DF3" w:rsidRDefault="00B26588" w:rsidP="004A2346">
            <w:pPr>
              <w:pStyle w:val="Tabellentext"/>
            </w:pPr>
            <w:r>
              <w:t>ypT3</w:t>
            </w:r>
          </w:p>
        </w:tc>
      </w:tr>
      <w:tr w:rsidR="00D72693" w:rsidRPr="00743DF3" w14:paraId="27F97FD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D4BB250" w14:textId="77777777" w:rsidR="00D72693" w:rsidRPr="00743DF3" w:rsidRDefault="00B26588" w:rsidP="000D33A4">
            <w:pPr>
              <w:pStyle w:val="Tabellentext"/>
              <w:tabs>
                <w:tab w:val="left" w:pos="1110"/>
              </w:tabs>
            </w:pPr>
            <w:r>
              <w:t>ypT4a</w:t>
            </w:r>
            <w:r>
              <w:tab/>
            </w:r>
          </w:p>
        </w:tc>
        <w:tc>
          <w:tcPr>
            <w:tcW w:w="7857" w:type="dxa"/>
          </w:tcPr>
          <w:p w14:paraId="0C049CA1" w14:textId="77777777" w:rsidR="00D72693" w:rsidRPr="00743DF3" w:rsidRDefault="00B26588" w:rsidP="004A2346">
            <w:pPr>
              <w:pStyle w:val="Tabellentext"/>
            </w:pPr>
            <w:r>
              <w:t>ypT4a</w:t>
            </w:r>
          </w:p>
        </w:tc>
      </w:tr>
      <w:tr w:rsidR="00D72693" w:rsidRPr="00743DF3" w14:paraId="1002130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9A938AA" w14:textId="77777777" w:rsidR="00D72693" w:rsidRPr="00743DF3" w:rsidRDefault="00B26588" w:rsidP="000D33A4">
            <w:pPr>
              <w:pStyle w:val="Tabellentext"/>
              <w:tabs>
                <w:tab w:val="left" w:pos="1110"/>
              </w:tabs>
            </w:pPr>
            <w:r>
              <w:t>ypT4b</w:t>
            </w:r>
            <w:r>
              <w:tab/>
            </w:r>
          </w:p>
        </w:tc>
        <w:tc>
          <w:tcPr>
            <w:tcW w:w="7857" w:type="dxa"/>
          </w:tcPr>
          <w:p w14:paraId="5BEF8D06" w14:textId="77777777" w:rsidR="00D72693" w:rsidRPr="00743DF3" w:rsidRDefault="00B26588" w:rsidP="004A2346">
            <w:pPr>
              <w:pStyle w:val="Tabellentext"/>
            </w:pPr>
            <w:r>
              <w:t>ypT4b</w:t>
            </w:r>
          </w:p>
        </w:tc>
      </w:tr>
      <w:tr w:rsidR="00D72693" w:rsidRPr="00743DF3" w14:paraId="2452B70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AA0799D" w14:textId="77777777" w:rsidR="00D72693" w:rsidRPr="00743DF3" w:rsidRDefault="00B26588" w:rsidP="000D33A4">
            <w:pPr>
              <w:pStyle w:val="Tabellentext"/>
              <w:tabs>
                <w:tab w:val="left" w:pos="1110"/>
              </w:tabs>
            </w:pPr>
            <w:r>
              <w:t>ypT4c</w:t>
            </w:r>
            <w:r>
              <w:tab/>
            </w:r>
          </w:p>
        </w:tc>
        <w:tc>
          <w:tcPr>
            <w:tcW w:w="7857" w:type="dxa"/>
          </w:tcPr>
          <w:p w14:paraId="39664ADC" w14:textId="77777777" w:rsidR="00D72693" w:rsidRPr="00743DF3" w:rsidRDefault="00B26588" w:rsidP="004A2346">
            <w:pPr>
              <w:pStyle w:val="Tabellentext"/>
            </w:pPr>
            <w:r>
              <w:t>ypT4c</w:t>
            </w:r>
          </w:p>
        </w:tc>
      </w:tr>
      <w:tr w:rsidR="00D72693" w:rsidRPr="00743DF3" w14:paraId="0711DF5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4458BD3" w14:textId="77777777" w:rsidR="00D72693" w:rsidRPr="00743DF3" w:rsidRDefault="00B26588" w:rsidP="000D33A4">
            <w:pPr>
              <w:pStyle w:val="Tabellentext"/>
              <w:tabs>
                <w:tab w:val="left" w:pos="1110"/>
              </w:tabs>
            </w:pPr>
            <w:r>
              <w:t>ypT4d</w:t>
            </w:r>
            <w:r>
              <w:tab/>
            </w:r>
          </w:p>
        </w:tc>
        <w:tc>
          <w:tcPr>
            <w:tcW w:w="7857" w:type="dxa"/>
          </w:tcPr>
          <w:p w14:paraId="4B11DB2B" w14:textId="77777777" w:rsidR="00D72693" w:rsidRPr="00743DF3" w:rsidRDefault="00B26588" w:rsidP="004A2346">
            <w:pPr>
              <w:pStyle w:val="Tabellentext"/>
            </w:pPr>
            <w:r>
              <w:t>ypT4d</w:t>
            </w:r>
          </w:p>
        </w:tc>
      </w:tr>
      <w:tr w:rsidR="00D72693" w:rsidRPr="00743DF3" w14:paraId="59D50D1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3B18A22" w14:textId="77777777" w:rsidR="00D72693" w:rsidRPr="00743DF3" w:rsidRDefault="00B26588" w:rsidP="000D33A4">
            <w:pPr>
              <w:pStyle w:val="Tabellentext"/>
              <w:tabs>
                <w:tab w:val="left" w:pos="1110"/>
              </w:tabs>
            </w:pPr>
            <w:r>
              <w:t>ypTX</w:t>
            </w:r>
            <w:r>
              <w:tab/>
            </w:r>
          </w:p>
        </w:tc>
        <w:tc>
          <w:tcPr>
            <w:tcW w:w="7857" w:type="dxa"/>
          </w:tcPr>
          <w:p w14:paraId="5D0D146A" w14:textId="77777777" w:rsidR="00D72693" w:rsidRPr="00743DF3" w:rsidRDefault="00B26588" w:rsidP="004A2346">
            <w:pPr>
              <w:pStyle w:val="Tabellentext"/>
            </w:pPr>
            <w:r>
              <w:t>ypTX</w:t>
            </w:r>
          </w:p>
        </w:tc>
      </w:tr>
      <w:tr w:rsidR="00D72693" w:rsidRPr="00743DF3" w14:paraId="25A407D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D63D204" w14:textId="77777777" w:rsidR="00D72693" w:rsidRPr="00743DF3" w:rsidRDefault="00B26588" w:rsidP="000D33A4">
            <w:pPr>
              <w:pStyle w:val="Tabellentext"/>
              <w:tabs>
                <w:tab w:val="left" w:pos="1110"/>
              </w:tabs>
            </w:pPr>
            <w:r>
              <w:t>ypTis</w:t>
            </w:r>
            <w:r>
              <w:tab/>
            </w:r>
          </w:p>
        </w:tc>
        <w:tc>
          <w:tcPr>
            <w:tcW w:w="7857" w:type="dxa"/>
          </w:tcPr>
          <w:p w14:paraId="597CD92A" w14:textId="77777777" w:rsidR="00D72693" w:rsidRPr="00743DF3" w:rsidRDefault="00B26588" w:rsidP="004A2346">
            <w:pPr>
              <w:pStyle w:val="Tabellentext"/>
            </w:pPr>
            <w:r>
              <w:t>ypTis</w:t>
            </w:r>
          </w:p>
        </w:tc>
      </w:tr>
    </w:tbl>
    <w:p w14:paraId="20CC6B17" w14:textId="77777777" w:rsidR="00AA6540" w:rsidRDefault="00AA6540">
      <w:pPr>
        <w:sectPr w:rsidR="00AA6540" w:rsidSect="00D72693">
          <w:headerReference w:type="even" r:id="rId215"/>
          <w:headerReference w:type="default" r:id="rId216"/>
          <w:footerReference w:type="even" r:id="rId217"/>
          <w:footerReference w:type="default" r:id="rId218"/>
          <w:headerReference w:type="first" r:id="rId219"/>
          <w:footerReference w:type="first" r:id="rId220"/>
          <w:pgSz w:w="11906" w:h="16838"/>
          <w:pgMar w:top="1134" w:right="1418" w:bottom="1134" w:left="1418" w:header="567" w:footer="737" w:gutter="0"/>
          <w:cols w:space="708"/>
          <w:docGrid w:linePitch="360"/>
        </w:sectPr>
      </w:pPr>
    </w:p>
    <w:p w14:paraId="5D35117E" w14:textId="77777777" w:rsidR="00D6289D" w:rsidRPr="00D6289D" w:rsidRDefault="00B26588" w:rsidP="00D6289D">
      <w:pPr>
        <w:pStyle w:val="berschrift1ohneGliederung"/>
      </w:pPr>
      <w:bookmarkStart w:id="215" w:name="_Toc38892882"/>
      <w:r w:rsidRPr="00CB49A6">
        <w:lastRenderedPageBreak/>
        <w:t>Anhang</w:t>
      </w:r>
      <w:r>
        <w:t xml:space="preserve"> I</w:t>
      </w:r>
      <w:r>
        <w:t>I</w:t>
      </w:r>
      <w:r>
        <w:t>: Listen</w:t>
      </w:r>
      <w:bookmarkEnd w:id="215"/>
    </w:p>
    <w:tbl>
      <w:tblPr>
        <w:tblStyle w:val="IQTIGStandard"/>
        <w:tblW w:w="14352" w:type="dxa"/>
        <w:tblLook w:val="0420" w:firstRow="1" w:lastRow="0" w:firstColumn="0" w:lastColumn="0" w:noHBand="0" w:noVBand="1"/>
      </w:tblPr>
      <w:tblGrid>
        <w:gridCol w:w="3402"/>
        <w:gridCol w:w="1276"/>
        <w:gridCol w:w="4253"/>
        <w:gridCol w:w="5421"/>
      </w:tblGrid>
      <w:tr w:rsidR="00A36F56" w:rsidRPr="009E2B0C" w14:paraId="40460563" w14:textId="77777777" w:rsidTr="00C50D8E">
        <w:trPr>
          <w:cnfStyle w:val="100000000000" w:firstRow="1" w:lastRow="0" w:firstColumn="0" w:lastColumn="0" w:oddVBand="0" w:evenVBand="0" w:oddHBand="0" w:evenHBand="0" w:firstRowFirstColumn="0" w:firstRowLastColumn="0" w:lastRowFirstColumn="0" w:lastRowLastColumn="0"/>
          <w:trHeight w:val="370"/>
          <w:tblHeader/>
        </w:trPr>
        <w:tc>
          <w:tcPr>
            <w:tcW w:w="3402" w:type="dxa"/>
          </w:tcPr>
          <w:p w14:paraId="57ECFB32" w14:textId="77777777" w:rsidR="00A36F56" w:rsidRPr="009E2B0C" w:rsidRDefault="00B26588" w:rsidP="004A2346">
            <w:pPr>
              <w:pStyle w:val="Tabellenkopf"/>
            </w:pPr>
            <w:r w:rsidRPr="009913D0">
              <w:t>Listenname</w:t>
            </w:r>
          </w:p>
        </w:tc>
        <w:tc>
          <w:tcPr>
            <w:tcW w:w="1276" w:type="dxa"/>
          </w:tcPr>
          <w:p w14:paraId="396D80A3" w14:textId="77777777" w:rsidR="00A36F56" w:rsidRPr="009E2B0C" w:rsidRDefault="00B26588" w:rsidP="004A2346">
            <w:pPr>
              <w:pStyle w:val="Tabellenkopf"/>
            </w:pPr>
            <w:r>
              <w:t>Typ</w:t>
            </w:r>
          </w:p>
        </w:tc>
        <w:tc>
          <w:tcPr>
            <w:tcW w:w="4253" w:type="dxa"/>
          </w:tcPr>
          <w:p w14:paraId="38ECAE07" w14:textId="77777777" w:rsidR="00A36F56" w:rsidRPr="009E2B0C" w:rsidRDefault="00B26588" w:rsidP="004A2346">
            <w:pPr>
              <w:pStyle w:val="Tabellenkopf"/>
            </w:pPr>
            <w:r>
              <w:t>Beschreibung</w:t>
            </w:r>
          </w:p>
        </w:tc>
        <w:tc>
          <w:tcPr>
            <w:tcW w:w="5421" w:type="dxa"/>
          </w:tcPr>
          <w:p w14:paraId="6ADD20F3" w14:textId="77777777" w:rsidR="00A36F56" w:rsidRPr="009E2B0C" w:rsidRDefault="00B26588" w:rsidP="004A2346">
            <w:pPr>
              <w:pStyle w:val="Tabellenkopf"/>
            </w:pPr>
            <w:r>
              <w:t>Werte</w:t>
            </w:r>
          </w:p>
        </w:tc>
      </w:tr>
      <w:tr w:rsidR="00A36F56" w:rsidRPr="00743DF3" w14:paraId="73F9EE79"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59496B39" w14:textId="77777777" w:rsidR="00A36F56" w:rsidRPr="00743DF3" w:rsidRDefault="00B26588" w:rsidP="004A2346">
            <w:pPr>
              <w:pStyle w:val="Tabellentext"/>
            </w:pPr>
            <w:r>
              <w:t>ICD_O_3_DCIS</w:t>
            </w:r>
          </w:p>
        </w:tc>
        <w:tc>
          <w:tcPr>
            <w:tcW w:w="1276" w:type="dxa"/>
          </w:tcPr>
          <w:p w14:paraId="70A355C0" w14:textId="77777777" w:rsidR="00A36F56" w:rsidRPr="00743DF3" w:rsidRDefault="00B26588" w:rsidP="004A2346">
            <w:pPr>
              <w:pStyle w:val="Tabellentext"/>
            </w:pPr>
            <w:r>
              <w:t>ICD-O-3</w:t>
            </w:r>
          </w:p>
        </w:tc>
        <w:tc>
          <w:tcPr>
            <w:tcW w:w="4253" w:type="dxa"/>
          </w:tcPr>
          <w:p w14:paraId="451DA41B" w14:textId="77777777" w:rsidR="00A36F56" w:rsidRPr="00743DF3" w:rsidRDefault="00B26588" w:rsidP="004A2346">
            <w:pPr>
              <w:pStyle w:val="Tabellentext"/>
            </w:pPr>
            <w:r>
              <w:t>DCIS (Ductal Carcinoma in Situ)</w:t>
            </w:r>
          </w:p>
        </w:tc>
        <w:tc>
          <w:tcPr>
            <w:tcW w:w="5421" w:type="dxa"/>
          </w:tcPr>
          <w:p w14:paraId="1D2D754E" w14:textId="77777777" w:rsidR="00A36F56" w:rsidRPr="008F64E3" w:rsidRDefault="00B26588" w:rsidP="007B6F69">
            <w:pPr>
              <w:pStyle w:val="CodeOhneSilbentrennung"/>
              <w:rPr>
                <w:rStyle w:val="Code"/>
              </w:rPr>
            </w:pPr>
            <w:r>
              <w:rPr>
                <w:rStyle w:val="Code"/>
              </w:rPr>
              <w:t>8500/2, 8503/2, 8504/2, 8507/2, 8540/3, 8543/3</w:t>
            </w:r>
          </w:p>
        </w:tc>
      </w:tr>
      <w:tr w:rsidR="00A36F56" w:rsidRPr="00743DF3" w14:paraId="13F190B4"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563EA08D" w14:textId="77777777" w:rsidR="00A36F56" w:rsidRPr="00743DF3" w:rsidRDefault="00B26588" w:rsidP="004A2346">
            <w:pPr>
              <w:pStyle w:val="Tabellentext"/>
            </w:pPr>
            <w:r>
              <w:t>ICD_O_3_InvasivesMammaCa</w:t>
            </w:r>
          </w:p>
        </w:tc>
        <w:tc>
          <w:tcPr>
            <w:tcW w:w="1276" w:type="dxa"/>
          </w:tcPr>
          <w:p w14:paraId="3BA22028" w14:textId="77777777" w:rsidR="00A36F56" w:rsidRPr="00743DF3" w:rsidRDefault="00B26588" w:rsidP="004A2346">
            <w:pPr>
              <w:pStyle w:val="Tabellentext"/>
            </w:pPr>
            <w:r>
              <w:t>ICD-O-3</w:t>
            </w:r>
          </w:p>
        </w:tc>
        <w:tc>
          <w:tcPr>
            <w:tcW w:w="4253" w:type="dxa"/>
          </w:tcPr>
          <w:p w14:paraId="55B87DB0" w14:textId="77777777" w:rsidR="00A36F56" w:rsidRPr="00743DF3" w:rsidRDefault="00B26588" w:rsidP="004A2346">
            <w:pPr>
              <w:pStyle w:val="Tabellentext"/>
            </w:pPr>
            <w:r>
              <w:t>Invasives Mammakarzinom</w:t>
            </w:r>
          </w:p>
        </w:tc>
        <w:tc>
          <w:tcPr>
            <w:tcW w:w="5421" w:type="dxa"/>
          </w:tcPr>
          <w:p w14:paraId="21BABD01" w14:textId="77777777" w:rsidR="00A36F56" w:rsidRPr="008F64E3" w:rsidRDefault="00B26588" w:rsidP="007B6F69">
            <w:pPr>
              <w:pStyle w:val="CodeOhneSilbentrennung"/>
              <w:rPr>
                <w:rStyle w:val="Code"/>
              </w:rPr>
            </w:pPr>
            <w:r>
              <w:rPr>
                <w:rStyle w:val="Code"/>
              </w:rPr>
              <w:t xml:space="preserve">8010/3, 8010/6, 8010/9, 8013/3, 8013/6, 8013/9, 8022/3, 8022/6, 8022/9, 8035/3, 8035/6, 8035/9, 8041/3, 8041/6, 8041/9, 8070/3, 8070/6, 8070/9, 8140/6, 8140/9, 8200/3, 8200/6, 8200/9, 8201/3, 8201/6, 8201/9, 8211/3, 8211/6, 8211/9, 8246/3, 8249/3, 8249/6, </w:t>
            </w:r>
            <w:r>
              <w:rPr>
                <w:rStyle w:val="Code"/>
              </w:rPr>
              <w:t xml:space="preserve">8249/9, 8265/3, 8265/6, 8265/9, 8290/3, 8290/6, 8290/9, 8314/3, 8314/6, 8314/9, 8315/3, 8315/6, 8315/9, 8401/3, 8401/6, 8401/9, 8410/3, 8410/6, 8410/9, 8430/3, 8430/6, 8430/9, 8480/3, 8480/6, 8480/9, 8490/3, 8490/6, 8490/9, 8500/3, 8500/6, 8500/9, 8502/3, </w:t>
            </w:r>
            <w:r>
              <w:rPr>
                <w:rStyle w:val="Code"/>
              </w:rPr>
              <w:t xml:space="preserve">8502/6, 8502/9, 8503/3, 8503/6, 8503/9, 8504/3, 8510/3, 8510/6, 8510/9, 8520/3, 8520/6, 8520/9, 8522/3, 8522/6, 8522/9, 8523/3, 8523/6, 8523/9, 8524/3, 8524/6, 8524/9, 8530/3, 8530/6, 8530/9, 8541/3, 8541/6, 8541/9, 8550/3, 8550/6, 8550/9, 8560/3, 8560/6, </w:t>
            </w:r>
            <w:r>
              <w:rPr>
                <w:rStyle w:val="Code"/>
              </w:rPr>
              <w:t>8560/9, 8572/3, 8572/6, 8572/9, 8574/3, 8575/3, 8575/6, 8575/9, 8982/3, 8982/6, 8982/9</w:t>
            </w:r>
          </w:p>
        </w:tc>
      </w:tr>
      <w:tr w:rsidR="00A36F56" w:rsidRPr="00743DF3" w14:paraId="071053BE"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35490BDA" w14:textId="77777777" w:rsidR="00A36F56" w:rsidRPr="00743DF3" w:rsidRDefault="00B26588" w:rsidP="004A2346">
            <w:pPr>
              <w:pStyle w:val="Tabellentext"/>
            </w:pPr>
            <w:r>
              <w:t>ICD_O_3_InvasivesMammaCaPrimaer</w:t>
            </w:r>
          </w:p>
        </w:tc>
        <w:tc>
          <w:tcPr>
            <w:tcW w:w="1276" w:type="dxa"/>
          </w:tcPr>
          <w:p w14:paraId="4E588874" w14:textId="77777777" w:rsidR="00A36F56" w:rsidRPr="00743DF3" w:rsidRDefault="00B26588" w:rsidP="004A2346">
            <w:pPr>
              <w:pStyle w:val="Tabellentext"/>
            </w:pPr>
            <w:r>
              <w:t>ICD-O-3</w:t>
            </w:r>
          </w:p>
        </w:tc>
        <w:tc>
          <w:tcPr>
            <w:tcW w:w="4253" w:type="dxa"/>
          </w:tcPr>
          <w:p w14:paraId="3577B750" w14:textId="77777777" w:rsidR="00A36F56" w:rsidRPr="00743DF3" w:rsidRDefault="00B26588" w:rsidP="004A2346">
            <w:pPr>
              <w:pStyle w:val="Tabellentext"/>
            </w:pPr>
            <w:r>
              <w:t>Invasives Mammakarzinom, nur Primärtumor</w:t>
            </w:r>
          </w:p>
        </w:tc>
        <w:tc>
          <w:tcPr>
            <w:tcW w:w="5421" w:type="dxa"/>
          </w:tcPr>
          <w:p w14:paraId="4CC0447D" w14:textId="77777777" w:rsidR="00A36F56" w:rsidRPr="008F64E3" w:rsidRDefault="00B26588" w:rsidP="007B6F69">
            <w:pPr>
              <w:pStyle w:val="CodeOhneSilbentrennung"/>
              <w:rPr>
                <w:rStyle w:val="Code"/>
              </w:rPr>
            </w:pPr>
            <w:r>
              <w:rPr>
                <w:rStyle w:val="Code"/>
              </w:rPr>
              <w:t>8010/3, 8013/3, 8022/3, 8035/3, 8041/3, 8070/3, 8200/3, 8201/3, 8211/3, 8246/3, 8249/3,</w:t>
            </w:r>
            <w:r>
              <w:rPr>
                <w:rStyle w:val="Code"/>
              </w:rPr>
              <w:t xml:space="preserve"> 8265/3, 8290/3, 8314/3, 8315/3, 8401/3, 8410/3, 8430/3, 8480/3, 8490/3, 8500/3, 8502/3, 8503/3, 8504/3, 8510/3, 8520/3, 8522/3, 8523/3, 8524/3, 8530/3, 8541/3, 8550/3, 8560/3, 8572/3, 8574/3, 8575/3, 8982/3</w:t>
            </w:r>
          </w:p>
        </w:tc>
      </w:tr>
      <w:tr w:rsidR="00A36F56" w:rsidRPr="00743DF3" w14:paraId="7EA75C27"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18695BD2" w14:textId="77777777" w:rsidR="00A36F56" w:rsidRPr="00743DF3" w:rsidRDefault="00B26588" w:rsidP="004A2346">
            <w:pPr>
              <w:pStyle w:val="Tabellentext"/>
            </w:pPr>
            <w:r>
              <w:t>OPS_BET</w:t>
            </w:r>
          </w:p>
        </w:tc>
        <w:tc>
          <w:tcPr>
            <w:tcW w:w="1276" w:type="dxa"/>
          </w:tcPr>
          <w:p w14:paraId="1CF438D2" w14:textId="77777777" w:rsidR="00A36F56" w:rsidRPr="00743DF3" w:rsidRDefault="00B26588" w:rsidP="004A2346">
            <w:pPr>
              <w:pStyle w:val="Tabellentext"/>
            </w:pPr>
            <w:r>
              <w:t>OPS</w:t>
            </w:r>
          </w:p>
        </w:tc>
        <w:tc>
          <w:tcPr>
            <w:tcW w:w="4253" w:type="dxa"/>
          </w:tcPr>
          <w:p w14:paraId="6034863C" w14:textId="77777777" w:rsidR="00A36F56" w:rsidRPr="00743DF3" w:rsidRDefault="00B26588" w:rsidP="004A2346">
            <w:pPr>
              <w:pStyle w:val="Tabellentext"/>
            </w:pPr>
            <w:r>
              <w:t>Brusterhaltende Operationen</w:t>
            </w:r>
          </w:p>
        </w:tc>
        <w:tc>
          <w:tcPr>
            <w:tcW w:w="5421" w:type="dxa"/>
          </w:tcPr>
          <w:p w14:paraId="5A0EA39B" w14:textId="77777777" w:rsidR="00A36F56" w:rsidRPr="008F64E3" w:rsidRDefault="00B26588" w:rsidP="007B6F69">
            <w:pPr>
              <w:pStyle w:val="CodeOhneSilbentrennung"/>
              <w:rPr>
                <w:rStyle w:val="Code"/>
              </w:rPr>
            </w:pPr>
            <w:r>
              <w:rPr>
                <w:rStyle w:val="Code"/>
              </w:rPr>
              <w:t>5­870.2</w:t>
            </w:r>
            <w:r>
              <w:rPr>
                <w:rStyle w:val="Code"/>
              </w:rPr>
              <w:t>0%, 5­870.21%, 5­870.60%, 5­870.61%, 5­870.90%, 5­870.91%, 5­870.a0%, 5­870.a1%, 5­870.a2%, 5­870.a3%, 5­870.a4%, 5­870.a5%, 5­870.a6%, 5­870.a7%, 5­870.ax%, 5­870.x%, 5­870.y%</w:t>
            </w:r>
          </w:p>
        </w:tc>
      </w:tr>
      <w:tr w:rsidR="00A36F56" w:rsidRPr="00743DF3" w14:paraId="57807D0A"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7587451E" w14:textId="77777777" w:rsidR="00A36F56" w:rsidRPr="00743DF3" w:rsidRDefault="00B26588" w:rsidP="004A2346">
            <w:pPr>
              <w:pStyle w:val="Tabellentext"/>
            </w:pPr>
            <w:r>
              <w:t>OPS_Mastektomie</w:t>
            </w:r>
          </w:p>
        </w:tc>
        <w:tc>
          <w:tcPr>
            <w:tcW w:w="1276" w:type="dxa"/>
          </w:tcPr>
          <w:p w14:paraId="617380F7" w14:textId="77777777" w:rsidR="00A36F56" w:rsidRPr="00743DF3" w:rsidRDefault="00B26588" w:rsidP="004A2346">
            <w:pPr>
              <w:pStyle w:val="Tabellentext"/>
            </w:pPr>
            <w:r>
              <w:t>OPS</w:t>
            </w:r>
          </w:p>
        </w:tc>
        <w:tc>
          <w:tcPr>
            <w:tcW w:w="4253" w:type="dxa"/>
          </w:tcPr>
          <w:p w14:paraId="27276151" w14:textId="77777777" w:rsidR="00A36F56" w:rsidRPr="00743DF3" w:rsidRDefault="00B26588" w:rsidP="004A2346">
            <w:pPr>
              <w:pStyle w:val="Tabellentext"/>
            </w:pPr>
            <w:r>
              <w:t>Mastektomie</w:t>
            </w:r>
          </w:p>
        </w:tc>
        <w:tc>
          <w:tcPr>
            <w:tcW w:w="5421" w:type="dxa"/>
          </w:tcPr>
          <w:p w14:paraId="2CCD353F" w14:textId="77777777" w:rsidR="00A36F56" w:rsidRPr="008F64E3" w:rsidRDefault="00B26588" w:rsidP="007B6F69">
            <w:pPr>
              <w:pStyle w:val="CodeOhneSilbentrennung"/>
              <w:rPr>
                <w:rStyle w:val="Code"/>
              </w:rPr>
            </w:pPr>
            <w:r>
              <w:rPr>
                <w:rStyle w:val="Code"/>
              </w:rPr>
              <w:t xml:space="preserve">5­872.0%, 5­872.1%, 5­872.x%, 5­872.y%, 5­874.0%, 5­874.1%, 5­874.2%, 5­874.4%, </w:t>
            </w:r>
            <w:r>
              <w:rPr>
                <w:rStyle w:val="Code"/>
              </w:rPr>
              <w:lastRenderedPageBreak/>
              <w:t>5­874.5%, 5­874.6%, 5­874.7%, 5­874.8%, 5­874.x%, 5­874.y%, 5­877.0%, 5­877.10%, 5­877.11%, 5­877.12%, 5­877.1x%, 5­877.20%, 5­877.21%, 5­877.22%, 5­877.2x%, 5­877.x%, 5­877.y%</w:t>
            </w:r>
          </w:p>
        </w:tc>
      </w:tr>
    </w:tbl>
    <w:p w14:paraId="7749C996" w14:textId="77777777" w:rsidR="00AA6540" w:rsidRDefault="00AA6540">
      <w:pPr>
        <w:sectPr w:rsidR="00AA6540" w:rsidSect="00FB2C83">
          <w:headerReference w:type="even" r:id="rId221"/>
          <w:headerReference w:type="default" r:id="rId222"/>
          <w:footerReference w:type="even" r:id="rId223"/>
          <w:footerReference w:type="default" r:id="rId224"/>
          <w:headerReference w:type="first" r:id="rId225"/>
          <w:footerReference w:type="first" r:id="rId226"/>
          <w:pgSz w:w="16838" w:h="11906" w:orient="landscape"/>
          <w:pgMar w:top="1418" w:right="1134" w:bottom="1418" w:left="1134" w:header="567" w:footer="737" w:gutter="0"/>
          <w:cols w:space="708"/>
          <w:docGrid w:linePitch="360"/>
        </w:sectPr>
      </w:pPr>
    </w:p>
    <w:p w14:paraId="64C78157" w14:textId="77777777" w:rsidR="00AB192A" w:rsidRPr="00466442" w:rsidRDefault="00B26588" w:rsidP="00466442">
      <w:pPr>
        <w:pStyle w:val="berschrift1ohneGliederung"/>
      </w:pPr>
      <w:bookmarkStart w:id="216" w:name="_Toc38892883"/>
      <w:r w:rsidRPr="00466442">
        <w:lastRenderedPageBreak/>
        <w:t>Anhang</w:t>
      </w:r>
      <w:r>
        <w:t xml:space="preserve"> I</w:t>
      </w:r>
      <w:r>
        <w:t>I</w:t>
      </w:r>
      <w:r>
        <w:t>I</w:t>
      </w:r>
      <w:r w:rsidRPr="00466442">
        <w:t xml:space="preserve">: </w:t>
      </w:r>
      <w:r>
        <w:t>Vorberechnungen</w:t>
      </w:r>
      <w:bookmarkEnd w:id="216"/>
    </w:p>
    <w:tbl>
      <w:tblPr>
        <w:tblStyle w:val="IQTIGStandard"/>
        <w:tblW w:w="14351" w:type="dxa"/>
        <w:tblLook w:val="0420" w:firstRow="1" w:lastRow="0" w:firstColumn="0" w:lastColumn="0" w:noHBand="0" w:noVBand="1"/>
      </w:tblPr>
      <w:tblGrid>
        <w:gridCol w:w="3587"/>
        <w:gridCol w:w="1375"/>
        <w:gridCol w:w="5801"/>
        <w:gridCol w:w="3588"/>
      </w:tblGrid>
      <w:tr w:rsidR="00AB192A" w:rsidRPr="009E2B0C" w14:paraId="683D5C0C" w14:textId="77777777" w:rsidTr="00C559B2">
        <w:trPr>
          <w:cnfStyle w:val="100000000000" w:firstRow="1" w:lastRow="0" w:firstColumn="0" w:lastColumn="0" w:oddVBand="0" w:evenVBand="0" w:oddHBand="0" w:evenHBand="0" w:firstRowFirstColumn="0" w:firstRowLastColumn="0" w:lastRowFirstColumn="0" w:lastRowLastColumn="0"/>
          <w:trHeight w:val="436"/>
          <w:tblHeader/>
        </w:trPr>
        <w:tc>
          <w:tcPr>
            <w:tcW w:w="3587" w:type="dxa"/>
          </w:tcPr>
          <w:p w14:paraId="54B9DE91" w14:textId="77777777" w:rsidR="00AB192A" w:rsidRPr="009E2B0C" w:rsidRDefault="00B26588" w:rsidP="006855FA">
            <w:pPr>
              <w:pStyle w:val="Tabellenkopf"/>
            </w:pPr>
            <w:r>
              <w:t>Vorberechnung</w:t>
            </w:r>
          </w:p>
        </w:tc>
        <w:tc>
          <w:tcPr>
            <w:tcW w:w="1375" w:type="dxa"/>
          </w:tcPr>
          <w:p w14:paraId="799C3318" w14:textId="77777777" w:rsidR="00AB192A" w:rsidRPr="009E2B0C" w:rsidRDefault="00B26588" w:rsidP="006855FA">
            <w:pPr>
              <w:pStyle w:val="Tabellenkopf"/>
            </w:pPr>
            <w:r>
              <w:t>Dimension</w:t>
            </w:r>
          </w:p>
        </w:tc>
        <w:tc>
          <w:tcPr>
            <w:tcW w:w="5801" w:type="dxa"/>
          </w:tcPr>
          <w:p w14:paraId="7861186D" w14:textId="77777777" w:rsidR="00AB192A" w:rsidRPr="009E2B0C" w:rsidRDefault="00B26588" w:rsidP="006855FA">
            <w:pPr>
              <w:pStyle w:val="Tabellenkopf"/>
            </w:pPr>
            <w:r>
              <w:t>Beschreibung</w:t>
            </w:r>
          </w:p>
        </w:tc>
        <w:tc>
          <w:tcPr>
            <w:tcW w:w="3588" w:type="dxa"/>
          </w:tcPr>
          <w:p w14:paraId="3FF2FF6A" w14:textId="77777777" w:rsidR="00AB192A" w:rsidRPr="009E2B0C" w:rsidRDefault="00B26588" w:rsidP="006855FA">
            <w:pPr>
              <w:pStyle w:val="Tabellenkopf"/>
            </w:pPr>
            <w:r>
              <w:t>Wert</w:t>
            </w:r>
          </w:p>
        </w:tc>
      </w:tr>
      <w:tr w:rsidR="00AB192A" w:rsidRPr="00743DF3" w14:paraId="661D1684" w14:textId="77777777" w:rsidTr="00C559B2">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150130B2" w14:textId="77777777" w:rsidR="00AB192A" w:rsidRPr="00743DF3" w:rsidRDefault="00B26588" w:rsidP="00C559B2">
            <w:pPr>
              <w:pStyle w:val="Tabellentext"/>
            </w:pPr>
            <w:r>
              <w:t>KH_ANZAHLFAELLE_HER2</w:t>
            </w:r>
          </w:p>
        </w:tc>
        <w:tc>
          <w:tcPr>
            <w:tcW w:w="1375" w:type="dxa"/>
          </w:tcPr>
          <w:p w14:paraId="69B5EB90" w14:textId="77777777" w:rsidR="00AB192A" w:rsidRPr="00743DF3" w:rsidRDefault="00B26588" w:rsidP="00C559B2">
            <w:pPr>
              <w:pStyle w:val="Tabellentext"/>
            </w:pPr>
            <w:r>
              <w:t>Standort</w:t>
            </w:r>
          </w:p>
        </w:tc>
        <w:tc>
          <w:tcPr>
            <w:tcW w:w="5801" w:type="dxa"/>
          </w:tcPr>
          <w:p w14:paraId="031AD76C" w14:textId="77777777" w:rsidR="00AB192A" w:rsidRPr="00743DF3" w:rsidRDefault="00B26588" w:rsidP="006855FA">
            <w:pPr>
              <w:pStyle w:val="Tabellentext"/>
            </w:pPr>
            <w:r>
              <w:t>Anzahl Fälle je Krankenhausstandort in GG der QIs 52267 und 52278</w:t>
            </w:r>
          </w:p>
        </w:tc>
        <w:tc>
          <w:tcPr>
            <w:tcW w:w="3588" w:type="dxa"/>
          </w:tcPr>
          <w:p w14:paraId="37C6F11F" w14:textId="77777777" w:rsidR="00AB192A" w:rsidRPr="00E0729E" w:rsidRDefault="00B26588" w:rsidP="00C559B2">
            <w:pPr>
              <w:pStyle w:val="Tabellentext"/>
            </w:pPr>
          </w:p>
        </w:tc>
      </w:tr>
    </w:tbl>
    <w:p w14:paraId="04F5B826" w14:textId="77777777" w:rsidR="00AA6540" w:rsidRDefault="00AA6540">
      <w:pPr>
        <w:sectPr w:rsidR="00AA6540" w:rsidSect="00F06857">
          <w:headerReference w:type="even" r:id="rId227"/>
          <w:headerReference w:type="default" r:id="rId228"/>
          <w:footerReference w:type="even" r:id="rId229"/>
          <w:footerReference w:type="default" r:id="rId230"/>
          <w:headerReference w:type="first" r:id="rId231"/>
          <w:footerReference w:type="first" r:id="rId232"/>
          <w:pgSz w:w="16838" w:h="11906" w:orient="landscape" w:code="9"/>
          <w:pgMar w:top="1418" w:right="1134" w:bottom="1418" w:left="1134" w:header="567" w:footer="737" w:gutter="0"/>
          <w:cols w:space="708"/>
          <w:docGrid w:linePitch="360"/>
        </w:sectPr>
      </w:pPr>
    </w:p>
    <w:p w14:paraId="61A63663" w14:textId="77777777" w:rsidR="00AB192A" w:rsidRPr="00466442" w:rsidRDefault="00B26588" w:rsidP="008F6DCE">
      <w:pPr>
        <w:pStyle w:val="berschrift1ohneGliederung"/>
        <w:tabs>
          <w:tab w:val="left" w:pos="3544"/>
          <w:tab w:val="left" w:pos="5245"/>
        </w:tabs>
      </w:pPr>
      <w:bookmarkStart w:id="217" w:name="_Toc38892884"/>
      <w:r w:rsidRPr="00466442">
        <w:lastRenderedPageBreak/>
        <w:t>Anhang</w:t>
      </w:r>
      <w:r>
        <w:t xml:space="preserve"> I</w:t>
      </w:r>
      <w:r>
        <w:t>V</w:t>
      </w:r>
      <w:r w:rsidRPr="00466442">
        <w:t xml:space="preserve">: </w:t>
      </w:r>
      <w:r w:rsidRPr="00466442">
        <w:t>Funktionen</w:t>
      </w:r>
      <w:bookmarkEnd w:id="217"/>
    </w:p>
    <w:tbl>
      <w:tblPr>
        <w:tblStyle w:val="IQTIGStandard"/>
        <w:tblW w:w="14351" w:type="dxa"/>
        <w:tblLook w:val="0420" w:firstRow="1" w:lastRow="0" w:firstColumn="0" w:lastColumn="0" w:noHBand="0" w:noVBand="1"/>
      </w:tblPr>
      <w:tblGrid>
        <w:gridCol w:w="3587"/>
        <w:gridCol w:w="949"/>
        <w:gridCol w:w="3828"/>
        <w:gridCol w:w="5987"/>
      </w:tblGrid>
      <w:tr w:rsidR="00AB192A" w:rsidRPr="009E2B0C" w14:paraId="43738545" w14:textId="77777777" w:rsidTr="002972C7">
        <w:trPr>
          <w:cnfStyle w:val="100000000000" w:firstRow="1" w:lastRow="0" w:firstColumn="0" w:lastColumn="0" w:oddVBand="0" w:evenVBand="0" w:oddHBand="0" w:evenHBand="0" w:firstRowFirstColumn="0" w:firstRowLastColumn="0" w:lastRowFirstColumn="0" w:lastRowLastColumn="0"/>
          <w:trHeight w:val="436"/>
          <w:tblHeader/>
        </w:trPr>
        <w:tc>
          <w:tcPr>
            <w:tcW w:w="3587" w:type="dxa"/>
          </w:tcPr>
          <w:p w14:paraId="408150BA" w14:textId="77777777" w:rsidR="00AB192A" w:rsidRPr="009E2B0C" w:rsidRDefault="00B26588" w:rsidP="006855FA">
            <w:pPr>
              <w:pStyle w:val="Tabellenkopf"/>
            </w:pPr>
            <w:r>
              <w:t>Funktion</w:t>
            </w:r>
          </w:p>
        </w:tc>
        <w:tc>
          <w:tcPr>
            <w:tcW w:w="949" w:type="dxa"/>
          </w:tcPr>
          <w:p w14:paraId="3C02C477" w14:textId="77777777" w:rsidR="00AB192A" w:rsidRPr="009E2B0C" w:rsidRDefault="00B26588" w:rsidP="006855FA">
            <w:pPr>
              <w:pStyle w:val="Tabellenkopf"/>
            </w:pPr>
            <w:r>
              <w:t>FeldTyp</w:t>
            </w:r>
          </w:p>
        </w:tc>
        <w:tc>
          <w:tcPr>
            <w:tcW w:w="3828" w:type="dxa"/>
          </w:tcPr>
          <w:p w14:paraId="5137DB5A" w14:textId="77777777" w:rsidR="00AB192A" w:rsidRPr="009E2B0C" w:rsidRDefault="00B26588" w:rsidP="006855FA">
            <w:pPr>
              <w:pStyle w:val="Tabellenkopf"/>
            </w:pPr>
            <w:r>
              <w:t>Beschreibung</w:t>
            </w:r>
          </w:p>
        </w:tc>
        <w:tc>
          <w:tcPr>
            <w:tcW w:w="5987" w:type="dxa"/>
          </w:tcPr>
          <w:p w14:paraId="66E6E888" w14:textId="77777777" w:rsidR="00AB192A" w:rsidRPr="009E2B0C" w:rsidRDefault="00B26588" w:rsidP="006855FA">
            <w:pPr>
              <w:pStyle w:val="Tabellenkopf"/>
            </w:pPr>
            <w:r>
              <w:t>Script</w:t>
            </w:r>
          </w:p>
        </w:tc>
      </w:tr>
      <w:tr w:rsidR="004F23F4" w:rsidRPr="00743DF3" w14:paraId="7A49C8CD"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41CC7611" w14:textId="77777777" w:rsidR="004F23F4" w:rsidRPr="00743DF3" w:rsidRDefault="00B26588" w:rsidP="004F23F4">
            <w:pPr>
              <w:pStyle w:val="Tabellentext"/>
            </w:pPr>
            <w:r>
              <w:t>fn_AbstDiagnoseOP</w:t>
            </w:r>
          </w:p>
        </w:tc>
        <w:tc>
          <w:tcPr>
            <w:tcW w:w="949" w:type="dxa"/>
          </w:tcPr>
          <w:p w14:paraId="5BDA4763" w14:textId="77777777" w:rsidR="00BA7A20" w:rsidRPr="00743DF3" w:rsidRDefault="00B26588" w:rsidP="00506ECF">
            <w:pPr>
              <w:pStyle w:val="Tabellentext"/>
            </w:pPr>
            <w:r>
              <w:t>integer</w:t>
            </w:r>
          </w:p>
        </w:tc>
        <w:tc>
          <w:tcPr>
            <w:tcW w:w="3828" w:type="dxa"/>
          </w:tcPr>
          <w:p w14:paraId="5FF1794E" w14:textId="77777777" w:rsidR="004F23F4" w:rsidRPr="00743DF3" w:rsidRDefault="00B26588" w:rsidP="004F23F4">
            <w:pPr>
              <w:pStyle w:val="Tabellentext"/>
            </w:pPr>
            <w:r>
              <w:t>Zeitabstand zwischen Diagnose und Operation in Tagen</w:t>
            </w:r>
          </w:p>
        </w:tc>
        <w:tc>
          <w:tcPr>
            <w:tcW w:w="5987" w:type="dxa"/>
          </w:tcPr>
          <w:p w14:paraId="4DC78518" w14:textId="77777777" w:rsidR="004F23F4" w:rsidRPr="004F23F4" w:rsidRDefault="00B26588" w:rsidP="004F23F4">
            <w:pPr>
              <w:pStyle w:val="CodeOhneSilbentrennung"/>
            </w:pPr>
            <w:r>
              <w:t xml:space="preserve">nAbstand &lt;- ifelse( </w:t>
            </w:r>
            <w:r>
              <w:br/>
              <w:t xml:space="preserve"> !is.na(abstAusgangHistBefund),  </w:t>
            </w:r>
            <w:r>
              <w:br/>
              <w:t xml:space="preserve"> abstAusgangHistBefund +  </w:t>
            </w:r>
            <w:r>
              <w:br/>
              <w:t xml:space="preserve"> vwDauer - poopvwdauer,  </w:t>
            </w:r>
            <w:r>
              <w:br/>
              <w:t xml:space="preserve"> NA_integer_ </w:t>
            </w:r>
            <w:r>
              <w:br/>
              <w:t xml:space="preserve"> ) </w:t>
            </w:r>
            <w:r>
              <w:br/>
              <w:t xml:space="preserve">result &lt;- ifelse( </w:t>
            </w:r>
            <w:r>
              <w:br/>
              <w:t xml:space="preserve"> !is.na(nAbstand) &amp;  </w:t>
            </w:r>
            <w:r>
              <w:br/>
              <w:t xml:space="preserve"> nAbstand %between% c(1,365),  </w:t>
            </w:r>
            <w:r>
              <w:br/>
              <w:t xml:space="preserve"> nAbstand, NA_integer_ </w:t>
            </w:r>
            <w:r>
              <w:br/>
              <w:t xml:space="preserve"> ) </w:t>
            </w:r>
            <w:r>
              <w:br/>
              <w:t>result</w:t>
            </w:r>
          </w:p>
        </w:tc>
      </w:tr>
      <w:tr w:rsidR="004F23F4" w:rsidRPr="00743DF3" w14:paraId="33B1B9BC"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7BA94D91" w14:textId="77777777" w:rsidR="004F23F4" w:rsidRPr="00743DF3" w:rsidRDefault="00B26588" w:rsidP="004F23F4">
            <w:pPr>
              <w:pStyle w:val="Tabellentext"/>
            </w:pPr>
            <w:r>
              <w:t>fn_DCIS</w:t>
            </w:r>
          </w:p>
        </w:tc>
        <w:tc>
          <w:tcPr>
            <w:tcW w:w="949" w:type="dxa"/>
          </w:tcPr>
          <w:p w14:paraId="29119F80" w14:textId="77777777" w:rsidR="00BA7A20" w:rsidRPr="00743DF3" w:rsidRDefault="00B26588" w:rsidP="00506ECF">
            <w:pPr>
              <w:pStyle w:val="Tabellentext"/>
            </w:pPr>
            <w:r>
              <w:t>boolean</w:t>
            </w:r>
          </w:p>
        </w:tc>
        <w:tc>
          <w:tcPr>
            <w:tcW w:w="3828" w:type="dxa"/>
          </w:tcPr>
          <w:p w14:paraId="2420B3AA" w14:textId="77777777" w:rsidR="004F23F4" w:rsidRPr="00743DF3" w:rsidRDefault="00B26588" w:rsidP="004F23F4">
            <w:pPr>
              <w:pStyle w:val="Tabellentext"/>
            </w:pPr>
            <w:r>
              <w:t>DCIS (nach ICD-O-3)</w:t>
            </w:r>
          </w:p>
        </w:tc>
        <w:tc>
          <w:tcPr>
            <w:tcW w:w="5987" w:type="dxa"/>
          </w:tcPr>
          <w:p w14:paraId="15994326" w14:textId="77777777" w:rsidR="004F23F4" w:rsidRPr="004F23F4" w:rsidRDefault="00B26588" w:rsidP="004F23F4">
            <w:pPr>
              <w:pStyle w:val="CodeOhneSilbentrennung"/>
            </w:pPr>
            <w:r>
              <w:t>POSTICDO3 %in% LST$ICD_O_3_DCIS</w:t>
            </w:r>
          </w:p>
        </w:tc>
      </w:tr>
      <w:tr w:rsidR="004F23F4" w:rsidRPr="00743DF3" w14:paraId="628740D7"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442F2C3A" w14:textId="77777777" w:rsidR="004F23F4" w:rsidRPr="00743DF3" w:rsidRDefault="00B26588" w:rsidP="004F23F4">
            <w:pPr>
              <w:pStyle w:val="Tabellentext"/>
            </w:pPr>
            <w:r>
              <w:t>fn_invasivesMammaCa</w:t>
            </w:r>
          </w:p>
        </w:tc>
        <w:tc>
          <w:tcPr>
            <w:tcW w:w="949" w:type="dxa"/>
          </w:tcPr>
          <w:p w14:paraId="60C0791F" w14:textId="77777777" w:rsidR="00BA7A20" w:rsidRPr="00743DF3" w:rsidRDefault="00B26588" w:rsidP="00506ECF">
            <w:pPr>
              <w:pStyle w:val="Tabellentext"/>
            </w:pPr>
            <w:r>
              <w:t>boolean</w:t>
            </w:r>
          </w:p>
        </w:tc>
        <w:tc>
          <w:tcPr>
            <w:tcW w:w="3828" w:type="dxa"/>
          </w:tcPr>
          <w:p w14:paraId="52F3821D" w14:textId="77777777" w:rsidR="004F23F4" w:rsidRPr="00743DF3" w:rsidRDefault="00B26588" w:rsidP="004F23F4">
            <w:pPr>
              <w:pStyle w:val="Tabellentext"/>
            </w:pPr>
            <w:r>
              <w:t>Invasives Mammakarzinom (nach ICD-O-3)</w:t>
            </w:r>
          </w:p>
        </w:tc>
        <w:tc>
          <w:tcPr>
            <w:tcW w:w="5987" w:type="dxa"/>
          </w:tcPr>
          <w:p w14:paraId="62D362EE" w14:textId="77777777" w:rsidR="004F23F4" w:rsidRPr="004F23F4" w:rsidRDefault="00B26588" w:rsidP="004F23F4">
            <w:pPr>
              <w:pStyle w:val="CodeOhneSilbentrennung"/>
            </w:pPr>
            <w:r>
              <w:t>POSTICDO3 %in% LST$ICD_O_3_InvasivesMammaCa</w:t>
            </w:r>
          </w:p>
        </w:tc>
      </w:tr>
      <w:tr w:rsidR="004F23F4" w:rsidRPr="00743DF3" w14:paraId="30BCDDF1"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79CF6606" w14:textId="77777777" w:rsidR="004F23F4" w:rsidRPr="00743DF3" w:rsidRDefault="00B26588" w:rsidP="004F23F4">
            <w:pPr>
              <w:pStyle w:val="Tabellentext"/>
            </w:pPr>
            <w:r>
              <w:t>fn_invasivesMammaCa_prae</w:t>
            </w:r>
          </w:p>
        </w:tc>
        <w:tc>
          <w:tcPr>
            <w:tcW w:w="949" w:type="dxa"/>
          </w:tcPr>
          <w:p w14:paraId="2489DFEE" w14:textId="77777777" w:rsidR="00BA7A20" w:rsidRPr="00743DF3" w:rsidRDefault="00B26588" w:rsidP="00506ECF">
            <w:pPr>
              <w:pStyle w:val="Tabellentext"/>
            </w:pPr>
            <w:r>
              <w:t>boolean</w:t>
            </w:r>
          </w:p>
        </w:tc>
        <w:tc>
          <w:tcPr>
            <w:tcW w:w="3828" w:type="dxa"/>
          </w:tcPr>
          <w:p w14:paraId="586068BA" w14:textId="77777777" w:rsidR="004F23F4" w:rsidRPr="00743DF3" w:rsidRDefault="00B26588" w:rsidP="004F23F4">
            <w:pPr>
              <w:pStyle w:val="Tabellentext"/>
            </w:pPr>
            <w:r>
              <w:t>Invasives Mammakarzinom (nach ICD-O-3) - prätherapeutisch</w:t>
            </w:r>
          </w:p>
        </w:tc>
        <w:tc>
          <w:tcPr>
            <w:tcW w:w="5987" w:type="dxa"/>
          </w:tcPr>
          <w:p w14:paraId="059E9B6A" w14:textId="77777777" w:rsidR="004F23F4" w:rsidRPr="004F23F4" w:rsidRDefault="00B26588" w:rsidP="004F23F4">
            <w:pPr>
              <w:pStyle w:val="CodeOhneSilbentrennung"/>
            </w:pPr>
            <w:r>
              <w:t>PRAEICDO3 %in% LST$I</w:t>
            </w:r>
            <w:r>
              <w:t>CD_O_3_InvasivesMammaCa</w:t>
            </w:r>
          </w:p>
        </w:tc>
      </w:tr>
      <w:tr w:rsidR="004F23F4" w:rsidRPr="00743DF3" w14:paraId="3E207119"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589B3560" w14:textId="77777777" w:rsidR="004F23F4" w:rsidRPr="00743DF3" w:rsidRDefault="00B26588" w:rsidP="004F23F4">
            <w:pPr>
              <w:pStyle w:val="Tabellentext"/>
            </w:pPr>
            <w:r>
              <w:t>fn_invasivesMammaCaPrimaer</w:t>
            </w:r>
          </w:p>
        </w:tc>
        <w:tc>
          <w:tcPr>
            <w:tcW w:w="949" w:type="dxa"/>
          </w:tcPr>
          <w:p w14:paraId="555B8103" w14:textId="77777777" w:rsidR="00BA7A20" w:rsidRPr="00743DF3" w:rsidRDefault="00B26588" w:rsidP="00506ECF">
            <w:pPr>
              <w:pStyle w:val="Tabellentext"/>
            </w:pPr>
            <w:r>
              <w:t>boolean</w:t>
            </w:r>
          </w:p>
        </w:tc>
        <w:tc>
          <w:tcPr>
            <w:tcW w:w="3828" w:type="dxa"/>
          </w:tcPr>
          <w:p w14:paraId="32712177" w14:textId="77777777" w:rsidR="004F23F4" w:rsidRPr="00743DF3" w:rsidRDefault="00B26588" w:rsidP="004F23F4">
            <w:pPr>
              <w:pStyle w:val="Tabellentext"/>
            </w:pPr>
            <w:r>
              <w:t>Invasives Mammakarzinom (nach ICD-O-3) nur Primärtumor</w:t>
            </w:r>
          </w:p>
        </w:tc>
        <w:tc>
          <w:tcPr>
            <w:tcW w:w="5987" w:type="dxa"/>
          </w:tcPr>
          <w:p w14:paraId="391D8FBF" w14:textId="77777777" w:rsidR="004F23F4" w:rsidRPr="004F23F4" w:rsidRDefault="00B26588" w:rsidP="004F23F4">
            <w:pPr>
              <w:pStyle w:val="CodeOhneSilbentrennung"/>
            </w:pPr>
            <w:r>
              <w:t>POSTICDO3 %in% LST$ICD_O_3_InvasivesMammaCaPrimaer</w:t>
            </w:r>
          </w:p>
        </w:tc>
      </w:tr>
      <w:tr w:rsidR="004F23F4" w:rsidRPr="00743DF3" w14:paraId="38CD6F45"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7D9F9655" w14:textId="77777777" w:rsidR="004F23F4" w:rsidRPr="00743DF3" w:rsidRDefault="00B26588" w:rsidP="004F23F4">
            <w:pPr>
              <w:pStyle w:val="Tabellentext"/>
            </w:pPr>
            <w:r>
              <w:t>fn_IstErsteOP</w:t>
            </w:r>
          </w:p>
        </w:tc>
        <w:tc>
          <w:tcPr>
            <w:tcW w:w="949" w:type="dxa"/>
          </w:tcPr>
          <w:p w14:paraId="6E573B4E" w14:textId="77777777" w:rsidR="00BA7A20" w:rsidRPr="00743DF3" w:rsidRDefault="00B26588" w:rsidP="00506ECF">
            <w:pPr>
              <w:pStyle w:val="Tabellentext"/>
            </w:pPr>
            <w:r>
              <w:t>boolean</w:t>
            </w:r>
          </w:p>
        </w:tc>
        <w:tc>
          <w:tcPr>
            <w:tcW w:w="3828" w:type="dxa"/>
          </w:tcPr>
          <w:p w14:paraId="238B0611" w14:textId="77777777" w:rsidR="004F23F4" w:rsidRPr="00743DF3" w:rsidRDefault="00B26588" w:rsidP="004F23F4">
            <w:pPr>
              <w:pStyle w:val="Tabellentext"/>
            </w:pPr>
            <w:r>
              <w:t>OP ist die erste OP</w:t>
            </w:r>
          </w:p>
        </w:tc>
        <w:tc>
          <w:tcPr>
            <w:tcW w:w="5987" w:type="dxa"/>
          </w:tcPr>
          <w:p w14:paraId="27746EDA" w14:textId="77777777" w:rsidR="004F23F4" w:rsidRPr="004F23F4" w:rsidRDefault="00B26588" w:rsidP="004F23F4">
            <w:pPr>
              <w:pStyle w:val="CodeOhneSilbentrennung"/>
            </w:pPr>
            <w:r>
              <w:t xml:space="preserve">fn_Poopvwdauer_LfdNrEingriff %==%  </w:t>
            </w:r>
            <w:r>
              <w:br/>
            </w:r>
            <w:r>
              <w:t xml:space="preserve">(maximum(fn_Poopvwdauer_LfdNrEingriff)  </w:t>
            </w:r>
            <w:r>
              <w:br/>
              <w:t>%group_by% TDS_B)</w:t>
            </w:r>
          </w:p>
        </w:tc>
      </w:tr>
      <w:tr w:rsidR="004F23F4" w:rsidRPr="00743DF3" w14:paraId="5C5B4FE5"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3C328E3F" w14:textId="77777777" w:rsidR="004F23F4" w:rsidRPr="00743DF3" w:rsidRDefault="00B26588" w:rsidP="004F23F4">
            <w:pPr>
              <w:pStyle w:val="Tabellentext"/>
            </w:pPr>
            <w:r>
              <w:t>fn_M18N1Score_52267_52278</w:t>
            </w:r>
          </w:p>
        </w:tc>
        <w:tc>
          <w:tcPr>
            <w:tcW w:w="949" w:type="dxa"/>
          </w:tcPr>
          <w:p w14:paraId="7A87DB1A" w14:textId="77777777" w:rsidR="00BA7A20" w:rsidRPr="00743DF3" w:rsidRDefault="00B26588" w:rsidP="00506ECF">
            <w:pPr>
              <w:pStyle w:val="Tabellentext"/>
            </w:pPr>
            <w:r>
              <w:t>float</w:t>
            </w:r>
          </w:p>
        </w:tc>
        <w:tc>
          <w:tcPr>
            <w:tcW w:w="3828" w:type="dxa"/>
          </w:tcPr>
          <w:p w14:paraId="48ED7AF1" w14:textId="146A7DB8" w:rsidR="004F23F4" w:rsidRPr="00743DF3" w:rsidRDefault="00B26588" w:rsidP="004F23F4">
            <w:pPr>
              <w:pStyle w:val="Tabellentext"/>
            </w:pPr>
            <w:r>
              <w:t xml:space="preserve">Score zur logistischen Regression - </w:t>
            </w:r>
            <w:del w:id="218" w:author="IQTIG" w:date="2020-04-27T15:03:00Z">
              <w:r w:rsidR="00B0196F">
                <w:delText>QI-</w:delText>
              </w:r>
            </w:del>
            <w:r>
              <w:t xml:space="preserve">ID 52267 und </w:t>
            </w:r>
            <w:del w:id="219" w:author="IQTIG" w:date="2020-04-27T15:03:00Z">
              <w:r w:rsidR="00B0196F">
                <w:delText>QI-</w:delText>
              </w:r>
            </w:del>
            <w:r>
              <w:t>ID 52278</w:t>
            </w:r>
          </w:p>
        </w:tc>
        <w:tc>
          <w:tcPr>
            <w:tcW w:w="5987" w:type="dxa"/>
          </w:tcPr>
          <w:p w14:paraId="59924B30" w14:textId="5465B324" w:rsidR="004F23F4" w:rsidRPr="004F23F4" w:rsidRDefault="00B26588" w:rsidP="004F23F4">
            <w:pPr>
              <w:pStyle w:val="CodeOhneSilbentrennung"/>
            </w:pPr>
            <w:r>
              <w:t xml:space="preserve"># Funktion fn_M18N1Score_52267_52278 </w:t>
            </w:r>
            <w:r>
              <w:br/>
              <w:t xml:space="preserve"> </w:t>
            </w:r>
            <w:r>
              <w:br/>
              <w:t xml:space="preserve"># definiere Summationsvariable log_odds </w:t>
            </w:r>
            <w:r>
              <w:br/>
              <w:t xml:space="preserve">log_odds &lt;- 0 </w:t>
            </w:r>
            <w:r>
              <w:br/>
              <w:t xml:space="preserve"> </w:t>
            </w:r>
            <w:r>
              <w:br/>
              <w:t># Konsta</w:t>
            </w:r>
            <w:r>
              <w:t xml:space="preserve">nte </w:t>
            </w:r>
            <w:r>
              <w:br/>
              <w:t xml:space="preserve">log_odds &lt;- log_odds + (1) * -﻿3.420511549663084 </w:t>
            </w:r>
            <w:r>
              <w:br/>
              <w:t xml:space="preserve"> </w:t>
            </w:r>
            <w:r>
              <w:br/>
              <w:t xml:space="preserve"># Alter (Anzahl Lebensjahre) </w:t>
            </w:r>
            <w:r>
              <w:br/>
            </w:r>
            <w:r>
              <w:lastRenderedPageBreak/>
              <w:t xml:space="preserve">log_odds &lt;- log_odds + (alter) * 0.000566194021160 </w:t>
            </w:r>
            <w:r>
              <w:br/>
              <w:t xml:space="preserve"> </w:t>
            </w:r>
            <w:r>
              <w:br/>
              <w:t xml:space="preserve"># Keine Früherkennung durch ein Mammografie-Screening </w:t>
            </w:r>
            <w:r>
              <w:br/>
              <w:t>log_odds &lt;- log_odds + (is.na(MAMMOGRAPHIESCREENDIAG) | MAMM</w:t>
            </w:r>
            <w:r>
              <w:t xml:space="preserve">OGRAPHIESCREENDIAG %in% c(0, 9)) * 0.079956959768993 </w:t>
            </w:r>
            <w:r>
              <w:br/>
              <w:t xml:space="preserve"> </w:t>
            </w:r>
            <w:r>
              <w:br/>
              <w:t xml:space="preserve"># Nodalstatus nach TNM-Klassifikation: ypN0 oder ypN1 </w:t>
            </w:r>
            <w:r>
              <w:br/>
              <w:t>log_odds &lt;- log_odds + (TNMPNMAMMA %in% c('ypN0', 'ypN0(sn)', 'ypN1mi', 'ypN1mi(sn)', 'ypN1(sn)', 'ypN1a', 'ypN1a(sn)', 'ypN1b', 'ypN1c')) * 1.43</w:t>
            </w:r>
            <w:r>
              <w:t xml:space="preserve">4746907261936 </w:t>
            </w:r>
            <w:r>
              <w:br/>
              <w:t xml:space="preserve"> </w:t>
            </w:r>
            <w:r>
              <w:br/>
              <w:t xml:space="preserve"># Nodalstatus nach TNM-Klassifikation: (y)pN2 </w:t>
            </w:r>
            <w:r>
              <w:br/>
              <w:t xml:space="preserve">log_odds &lt;- log_odds + (TNMPNMAMMA %in% c('pN2a', 'pN2a(sn)', 'pN2b', 'ypN2a', 'ypN2b', 'ypN2a(sn)')) * 0.352367403103847 </w:t>
            </w:r>
            <w:r>
              <w:br/>
              <w:t xml:space="preserve"> </w:t>
            </w:r>
            <w:r>
              <w:br/>
              <w:t xml:space="preserve"># Nodalstatus nach TNM-Klassifikation: (y)pN3 </w:t>
            </w:r>
            <w:r>
              <w:br/>
              <w:t>log_odds &lt;- log_odds</w:t>
            </w:r>
            <w:r>
              <w:t xml:space="preserve"> + (TNMPNMAMMA %in% c('pN3a', 'pN3b', 'pN3c', 'ypN3a', 'ypN3b', 'ypN3c')) * 0.460008601643856 </w:t>
            </w:r>
            <w:r>
              <w:br/>
              <w:t xml:space="preserve"> </w:t>
            </w:r>
            <w:r>
              <w:br/>
              <w:t xml:space="preserve"># Nodalstatus nach TNM-Klassifikation: (y)pNX </w:t>
            </w:r>
            <w:r>
              <w:br/>
              <w:t xml:space="preserve">log_odds &lt;- log_odds + (TNMPNMAMMA %in% c('pNX', 'ypNX')) * 0.526046003152107 </w:t>
            </w:r>
            <w:r>
              <w:br/>
              <w:t xml:space="preserve"> </w:t>
            </w:r>
            <w:r>
              <w:br/>
              <w:t># Grading (WHO), mäßig differen</w:t>
            </w:r>
            <w:r>
              <w:t xml:space="preserve">ziert </w:t>
            </w:r>
            <w:r>
              <w:br/>
              <w:t xml:space="preserve">log_odds &lt;- log_odds + (TNMGMAMMA %==% '2') * 0.988047060606769 </w:t>
            </w:r>
            <w:r>
              <w:br/>
              <w:t xml:space="preserve"> </w:t>
            </w:r>
            <w:r>
              <w:br/>
              <w:t xml:space="preserve"># Grading (WHO), schlecht differenziert </w:t>
            </w:r>
            <w:r>
              <w:br/>
              <w:t xml:space="preserve">log_odds &lt;- log_odds + (TNMGMAMMA %==% '3') * 1.504790182429909 </w:t>
            </w:r>
            <w:r>
              <w:br/>
              <w:t xml:space="preserve"> </w:t>
            </w:r>
            <w:r>
              <w:br/>
              <w:t xml:space="preserve"># Grading (WHO), Differenzierungsgrad kann nicht beurteilt werden </w:t>
            </w:r>
            <w:r>
              <w:br/>
              <w:t>log_odd</w:t>
            </w:r>
            <w:r>
              <w:t xml:space="preserve">s &lt;- log_odds + (TNMGMAMMA %==% 'X') * 1.494692698715675 </w:t>
            </w:r>
            <w:r>
              <w:br/>
              <w:t xml:space="preserve"> </w:t>
            </w:r>
            <w:r>
              <w:br/>
              <w:t xml:space="preserve"># Positiver </w:t>
            </w:r>
            <w:del w:id="220" w:author="IQTIG" w:date="2020-04-27T15:03:00Z">
              <w:r w:rsidR="00B0196F">
                <w:delText>histochemischer Rezeptorstatus</w:delText>
              </w:r>
            </w:del>
            <w:ins w:id="221" w:author="IQTIG" w:date="2020-04-27T15:03:00Z">
              <w:r>
                <w:t>immunhistochemischer Hormonrezeptorstatus</w:t>
              </w:r>
            </w:ins>
            <w:r>
              <w:t xml:space="preserve"> </w:t>
            </w:r>
            <w:r>
              <w:br/>
              <w:t xml:space="preserve">log_odds &lt;- log_odds + (REZEPTORSTATUS %==% 1) * </w:t>
            </w:r>
            <w:r>
              <w:lastRenderedPageBreak/>
              <w:t xml:space="preserve">-﻿0.195208749476979 </w:t>
            </w:r>
            <w:r>
              <w:br/>
              <w:t xml:space="preserve"> </w:t>
            </w:r>
            <w:r>
              <w:br/>
              <w:t xml:space="preserve"># Berechnung des Risikos aus der Summationsvariable log_odds </w:t>
            </w:r>
            <w:r>
              <w:br/>
              <w:t>plogis(</w:t>
            </w:r>
            <w:r>
              <w:t>log_odds) * 100</w:t>
            </w:r>
          </w:p>
        </w:tc>
      </w:tr>
      <w:tr w:rsidR="004F23F4" w:rsidRPr="00743DF3" w14:paraId="21A376DF"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3614EDC4" w14:textId="77777777" w:rsidR="004F23F4" w:rsidRPr="00743DF3" w:rsidRDefault="00B26588" w:rsidP="004F23F4">
            <w:pPr>
              <w:pStyle w:val="Tabellentext"/>
            </w:pPr>
            <w:r>
              <w:lastRenderedPageBreak/>
              <w:t>fn_Poopvwdauer_LfdNrEingriff</w:t>
            </w:r>
          </w:p>
        </w:tc>
        <w:tc>
          <w:tcPr>
            <w:tcW w:w="949" w:type="dxa"/>
          </w:tcPr>
          <w:p w14:paraId="5BF24F6B" w14:textId="77777777" w:rsidR="00BA7A20" w:rsidRPr="00743DF3" w:rsidRDefault="00B26588" w:rsidP="00506ECF">
            <w:pPr>
              <w:pStyle w:val="Tabellentext"/>
            </w:pPr>
            <w:r>
              <w:t>integer</w:t>
            </w:r>
          </w:p>
        </w:tc>
        <w:tc>
          <w:tcPr>
            <w:tcW w:w="3828" w:type="dxa"/>
          </w:tcPr>
          <w:p w14:paraId="79DDA631" w14:textId="77777777" w:rsidR="004F23F4" w:rsidRPr="00743DF3" w:rsidRDefault="00B26588" w:rsidP="004F23F4">
            <w:pPr>
              <w:pStyle w:val="Tabellentext"/>
            </w:pPr>
            <w:r>
              <w:t>Kombination von poopvwdauer und lfdNrEingriff, um bei identischer postoperativer Verweildauer (OP am selben Tag) nach der laufenden Nummer zu differenzieren</w:t>
            </w:r>
          </w:p>
        </w:tc>
        <w:tc>
          <w:tcPr>
            <w:tcW w:w="5987" w:type="dxa"/>
          </w:tcPr>
          <w:p w14:paraId="473D9C56" w14:textId="77777777" w:rsidR="004F23F4" w:rsidRPr="004F23F4" w:rsidRDefault="00B26588" w:rsidP="004F23F4">
            <w:pPr>
              <w:pStyle w:val="CodeOhneSilbentrennung"/>
            </w:pPr>
            <w:r>
              <w:t>poopvwdauer * 100 - LFDNREINGRIFF</w:t>
            </w:r>
          </w:p>
        </w:tc>
      </w:tr>
      <w:tr w:rsidR="004F23F4" w:rsidRPr="00743DF3" w14:paraId="4D95C03B"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17140482" w14:textId="77777777" w:rsidR="004F23F4" w:rsidRPr="00743DF3" w:rsidRDefault="00B26588" w:rsidP="004F23F4">
            <w:pPr>
              <w:pStyle w:val="Tabellentext"/>
            </w:pPr>
            <w:r>
              <w:t>fn_pT1bis4ohneNeoadjuvanz</w:t>
            </w:r>
          </w:p>
        </w:tc>
        <w:tc>
          <w:tcPr>
            <w:tcW w:w="949" w:type="dxa"/>
          </w:tcPr>
          <w:p w14:paraId="75FDAB3E" w14:textId="77777777" w:rsidR="00BA7A20" w:rsidRPr="00743DF3" w:rsidRDefault="00B26588" w:rsidP="00506ECF">
            <w:pPr>
              <w:pStyle w:val="Tabellentext"/>
            </w:pPr>
            <w:r>
              <w:t>boolean</w:t>
            </w:r>
          </w:p>
        </w:tc>
        <w:tc>
          <w:tcPr>
            <w:tcW w:w="3828" w:type="dxa"/>
          </w:tcPr>
          <w:p w14:paraId="1F9F5652" w14:textId="77777777" w:rsidR="004F23F4" w:rsidRPr="00743DF3" w:rsidRDefault="00B26588" w:rsidP="004F23F4">
            <w:pPr>
              <w:pStyle w:val="Tabellentext"/>
            </w:pPr>
            <w:r>
              <w:t>Tumorstadium pT1 bis pT4 ohne präoperative tumorspezifische Therapie</w:t>
            </w:r>
          </w:p>
        </w:tc>
        <w:tc>
          <w:tcPr>
            <w:tcW w:w="5987" w:type="dxa"/>
          </w:tcPr>
          <w:p w14:paraId="3EBF57BD" w14:textId="77777777" w:rsidR="004F23F4" w:rsidRPr="004F23F4" w:rsidRDefault="00B26588" w:rsidP="004F23F4">
            <w:pPr>
              <w:pStyle w:val="CodeOhneSilbentrennung"/>
            </w:pPr>
            <w:r>
              <w:t>TNMPTMAMMA %in% c("pT1mic", "pT1a", "pT1b", "pT1c", "pT2", "pT3", "pT4a", "pT4b", "pT4c", "pT4d")</w:t>
            </w:r>
          </w:p>
        </w:tc>
      </w:tr>
      <w:tr w:rsidR="004F23F4" w:rsidRPr="00743DF3" w14:paraId="59C84C94"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04FC77B8" w14:textId="77777777" w:rsidR="004F23F4" w:rsidRPr="00743DF3" w:rsidRDefault="00B26588" w:rsidP="004F23F4">
            <w:pPr>
              <w:pStyle w:val="Tabellentext"/>
            </w:pPr>
            <w:r>
              <w:t>fn_pTohneNeoadjuvanz</w:t>
            </w:r>
          </w:p>
        </w:tc>
        <w:tc>
          <w:tcPr>
            <w:tcW w:w="949" w:type="dxa"/>
          </w:tcPr>
          <w:p w14:paraId="648990FA" w14:textId="77777777" w:rsidR="00BA7A20" w:rsidRPr="00743DF3" w:rsidRDefault="00B26588" w:rsidP="00506ECF">
            <w:pPr>
              <w:pStyle w:val="Tabellentext"/>
            </w:pPr>
            <w:r>
              <w:t>boolean</w:t>
            </w:r>
          </w:p>
        </w:tc>
        <w:tc>
          <w:tcPr>
            <w:tcW w:w="3828" w:type="dxa"/>
          </w:tcPr>
          <w:p w14:paraId="0C8BBD6F" w14:textId="77777777" w:rsidR="004F23F4" w:rsidRPr="00743DF3" w:rsidRDefault="00B26588" w:rsidP="004F23F4">
            <w:pPr>
              <w:pStyle w:val="Tabellentext"/>
            </w:pPr>
            <w:r>
              <w:t>Tumorstadium pT ohne präo</w:t>
            </w:r>
            <w:r>
              <w:t>perative tumorspezifische Therapie</w:t>
            </w:r>
          </w:p>
        </w:tc>
        <w:tc>
          <w:tcPr>
            <w:tcW w:w="5987" w:type="dxa"/>
          </w:tcPr>
          <w:p w14:paraId="67EF1367" w14:textId="77777777" w:rsidR="004F23F4" w:rsidRPr="004F23F4" w:rsidRDefault="00B26588" w:rsidP="004F23F4">
            <w:pPr>
              <w:pStyle w:val="CodeOhneSilbentrennung"/>
            </w:pPr>
            <w:r>
              <w:t>TNMPTMAMMA %in% c("pT0", "pTis", "pT1mic", "pT1a", "pT1b", "pT1c", "pT2", "pT3", "pT4a", "pT4b", "pT4c", "pT4d", "pTX")</w:t>
            </w:r>
          </w:p>
        </w:tc>
      </w:tr>
    </w:tbl>
    <w:p w14:paraId="742EB4C3" w14:textId="77777777" w:rsidR="00AA6540" w:rsidRDefault="00AA6540">
      <w:pPr>
        <w:sectPr w:rsidR="00AA6540" w:rsidSect="00B43197">
          <w:headerReference w:type="even" r:id="rId233"/>
          <w:headerReference w:type="default" r:id="rId234"/>
          <w:footerReference w:type="even" r:id="rId235"/>
          <w:footerReference w:type="default" r:id="rId236"/>
          <w:headerReference w:type="first" r:id="rId237"/>
          <w:footerReference w:type="first" r:id="rId238"/>
          <w:pgSz w:w="16838" w:h="11906" w:orient="landscape" w:code="9"/>
          <w:pgMar w:top="1418" w:right="1134" w:bottom="1418" w:left="1134" w:header="567" w:footer="737" w:gutter="0"/>
          <w:cols w:space="708"/>
          <w:docGrid w:linePitch="360"/>
        </w:sectPr>
      </w:pPr>
    </w:p>
    <w:p w14:paraId="3ED9855D" w14:textId="77777777" w:rsidR="00D6289D" w:rsidRDefault="00B26588" w:rsidP="00D6289D">
      <w:pPr>
        <w:pStyle w:val="berschrift1ohneGliederung"/>
      </w:pPr>
      <w:bookmarkStart w:id="222" w:name="_Toc38892885"/>
      <w:r w:rsidRPr="00CB49A6">
        <w:lastRenderedPageBreak/>
        <w:t>Anhang</w:t>
      </w:r>
      <w:r>
        <w:t xml:space="preserve"> V</w:t>
      </w:r>
      <w:r>
        <w:t xml:space="preserve">: </w:t>
      </w:r>
      <w:r>
        <w:t>Historie der Qualitätsindikatoren</w:t>
      </w:r>
      <w:bookmarkEnd w:id="222"/>
    </w:p>
    <w:p w14:paraId="39DE299C" w14:textId="77777777" w:rsidR="00ED520D" w:rsidRPr="00ED520D" w:rsidRDefault="00B26588" w:rsidP="00ED520D">
      <w:r>
        <w:t>Da Fälle mit einer Aufnahme in 2018 und einer Entlassung in 2019 in den Datensatz 2019 eingehen (d. h. Überliegerfälle sind im Datensatz 2019 enthalten), gehen für das Erfassungsjahr 2019 tendenziell etwas mehr Fälle in die Auswertung ein als im EJ 2018. D</w:t>
      </w:r>
      <w:r>
        <w:t>a nicht ausgeschlossen werden kann, dass die Zusammensetzung der betrachteten Patienten-Grundgesamtheit die Qualitätsindikatoren im Vergleich zu 2018 relevant beeinflusst, sind die Ergebnisse der Qualitätsindikatoren des EJ 2019 mit den Ergebnissen des Vor</w:t>
      </w:r>
      <w:r>
        <w:t>jahres als eingeschränkt vergleichbar einzustufen. Liegen bei einem Qualitätsindikator weitere Gründe für die Einschränkung der Vergleichbarkeit vor, sind diese in der Spalte „Erläuterung“ erwähnt.</w:t>
      </w:r>
    </w:p>
    <w:p w14:paraId="1AEF23EF" w14:textId="77777777" w:rsidR="00C0533D" w:rsidRPr="005D6C32" w:rsidRDefault="00B26588" w:rsidP="00C0533D">
      <w:pPr>
        <w:pStyle w:val="Absatzberschriftebene2nurinNavigation"/>
      </w:pPr>
      <w:r>
        <w:t>Aktuelle Qualitätsindikatoren 2019</w:t>
      </w:r>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0D06AD20"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63424EA1" w14:textId="77777777" w:rsidR="0057694E" w:rsidRPr="009E2B0C" w:rsidRDefault="00B26588" w:rsidP="004A2346">
            <w:pPr>
              <w:pStyle w:val="Tabellenkopf"/>
            </w:pPr>
            <w:r>
              <w:t>Indikator</w:t>
            </w:r>
          </w:p>
        </w:tc>
        <w:tc>
          <w:tcPr>
            <w:tcW w:w="8616" w:type="dxa"/>
            <w:gridSpan w:val="4"/>
            <w:tcBorders>
              <w:left w:val="single" w:sz="4" w:space="0" w:color="A6A6A6" w:themeColor="background1" w:themeShade="A6"/>
              <w:bottom w:val="single" w:sz="4" w:space="0" w:color="A6A6A6" w:themeColor="background1" w:themeShade="A6"/>
            </w:tcBorders>
          </w:tcPr>
          <w:p w14:paraId="01CF6948" w14:textId="77777777" w:rsidR="0057694E" w:rsidRDefault="00B26588" w:rsidP="004A2346">
            <w:pPr>
              <w:pStyle w:val="Tabellenkopf"/>
            </w:pPr>
            <w:r>
              <w:t xml:space="preserve">Anpassung im </w:t>
            </w:r>
            <w:r>
              <w:t>Vergleich zum Vorjahr</w:t>
            </w:r>
          </w:p>
        </w:tc>
      </w:tr>
      <w:tr w:rsidR="0057694E" w:rsidRPr="009E2B0C" w14:paraId="4E573714"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542C606B" w14:textId="5C9647DD" w:rsidR="0057694E" w:rsidRPr="009913D0" w:rsidRDefault="00B0196F" w:rsidP="004A2346">
            <w:pPr>
              <w:pStyle w:val="Tabellenkopf"/>
            </w:pPr>
            <w:del w:id="223" w:author="IQTIG" w:date="2020-04-27T15:03:00Z">
              <w:r>
                <w:delText>QI-</w:delText>
              </w:r>
            </w:del>
            <w:r w:rsidR="00B26588">
              <w:t>ID</w:t>
            </w:r>
          </w:p>
        </w:tc>
        <w:tc>
          <w:tcPr>
            <w:tcW w:w="4488" w:type="dxa"/>
            <w:tcBorders>
              <w:top w:val="single" w:sz="4" w:space="0" w:color="A6A6A6" w:themeColor="background1" w:themeShade="A6"/>
            </w:tcBorders>
          </w:tcPr>
          <w:p w14:paraId="457BD7C1" w14:textId="77777777" w:rsidR="0057694E" w:rsidRDefault="00B26588" w:rsidP="004A2346">
            <w:pPr>
              <w:pStyle w:val="Tabellenkopf"/>
            </w:pPr>
            <w:r>
              <w:t>QI-Bezeichnung</w:t>
            </w:r>
          </w:p>
        </w:tc>
        <w:tc>
          <w:tcPr>
            <w:tcW w:w="992" w:type="dxa"/>
            <w:tcBorders>
              <w:top w:val="single" w:sz="4" w:space="0" w:color="A6A6A6" w:themeColor="background1" w:themeShade="A6"/>
            </w:tcBorders>
          </w:tcPr>
          <w:p w14:paraId="3B10F170" w14:textId="77777777" w:rsidR="0057694E" w:rsidRDefault="00B26588" w:rsidP="003E35FC">
            <w:pPr>
              <w:pStyle w:val="Tabellenkopf"/>
            </w:pPr>
            <w:r>
              <w:t>Referenz</w:t>
            </w:r>
            <w:r>
              <w:t>bereich</w:t>
            </w:r>
          </w:p>
        </w:tc>
        <w:tc>
          <w:tcPr>
            <w:tcW w:w="851" w:type="dxa"/>
            <w:tcBorders>
              <w:top w:val="single" w:sz="4" w:space="0" w:color="A6A6A6" w:themeColor="background1" w:themeShade="A6"/>
            </w:tcBorders>
          </w:tcPr>
          <w:p w14:paraId="140B25DD" w14:textId="77777777" w:rsidR="0057694E" w:rsidRDefault="00B26588" w:rsidP="003E35FC">
            <w:pPr>
              <w:pStyle w:val="Tabellenkopf"/>
            </w:pPr>
            <w:r>
              <w:t>Rechen</w:t>
            </w:r>
            <w:r>
              <w:t>regel</w:t>
            </w:r>
          </w:p>
        </w:tc>
        <w:tc>
          <w:tcPr>
            <w:tcW w:w="1984" w:type="dxa"/>
            <w:tcBorders>
              <w:top w:val="single" w:sz="4" w:space="0" w:color="A6A6A6" w:themeColor="background1" w:themeShade="A6"/>
            </w:tcBorders>
          </w:tcPr>
          <w:p w14:paraId="0AB85067" w14:textId="77777777" w:rsidR="0057694E" w:rsidRDefault="00B26588" w:rsidP="004A2346">
            <w:pPr>
              <w:pStyle w:val="Tabellenkopf"/>
            </w:pPr>
            <w:r>
              <w:t>Vergleichbarkeit mit Vorjahresergebnissen</w:t>
            </w:r>
          </w:p>
        </w:tc>
        <w:tc>
          <w:tcPr>
            <w:tcW w:w="4789" w:type="dxa"/>
            <w:tcBorders>
              <w:top w:val="single" w:sz="4" w:space="0" w:color="A6A6A6" w:themeColor="background1" w:themeShade="A6"/>
            </w:tcBorders>
          </w:tcPr>
          <w:p w14:paraId="5BF12CF9" w14:textId="77777777" w:rsidR="0057694E" w:rsidRDefault="00B26588" w:rsidP="004A2346">
            <w:pPr>
              <w:pStyle w:val="Tabellenkopf"/>
            </w:pPr>
            <w:r>
              <w:t>Erläuterung</w:t>
            </w:r>
          </w:p>
        </w:tc>
      </w:tr>
      <w:tr w:rsidR="0057694E" w:rsidRPr="00743DF3" w14:paraId="7CB02D72"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02E8E651" w14:textId="77777777" w:rsidR="0057694E" w:rsidRPr="00743DF3" w:rsidRDefault="00B26588" w:rsidP="0057694E">
            <w:pPr>
              <w:pStyle w:val="Tabellentext"/>
            </w:pPr>
            <w:r>
              <w:t>51846</w:t>
            </w:r>
            <w:r w:rsidRPr="00F65AE0">
              <w:rPr>
                <w:color w:val="FF0000"/>
              </w:rPr>
              <w:t xml:space="preserve"> </w:t>
            </w:r>
            <w:r w:rsidRPr="00F65AE0">
              <w:rPr>
                <w:color w:val="FF0000"/>
              </w:rPr>
              <w:t xml:space="preserve"> </w:t>
            </w:r>
          </w:p>
        </w:tc>
        <w:tc>
          <w:tcPr>
            <w:tcW w:w="4488" w:type="dxa"/>
          </w:tcPr>
          <w:p w14:paraId="3BD8620E" w14:textId="77777777" w:rsidR="0057694E" w:rsidRPr="00743DF3" w:rsidRDefault="00B26588" w:rsidP="0057694E">
            <w:pPr>
              <w:pStyle w:val="Tabellentext"/>
            </w:pPr>
            <w:r>
              <w:t>Prätherapeutische histologische Diagnosesicherung</w:t>
            </w:r>
          </w:p>
        </w:tc>
        <w:tc>
          <w:tcPr>
            <w:tcW w:w="992" w:type="dxa"/>
          </w:tcPr>
          <w:p w14:paraId="77368881" w14:textId="77777777" w:rsidR="0057694E" w:rsidRPr="0057694E" w:rsidRDefault="00B26588" w:rsidP="0057694E">
            <w:pPr>
              <w:pStyle w:val="Tabellentext"/>
              <w:rPr>
                <w:rFonts w:asciiTheme="minorHAnsi" w:hAnsiTheme="minorHAnsi" w:cstheme="minorHAnsi"/>
              </w:rPr>
            </w:pPr>
            <w:r>
              <w:rPr>
                <w:rFonts w:cs="Calibri"/>
              </w:rPr>
              <w:t>Ja</w:t>
            </w:r>
          </w:p>
        </w:tc>
        <w:tc>
          <w:tcPr>
            <w:tcW w:w="851" w:type="dxa"/>
          </w:tcPr>
          <w:p w14:paraId="021FB068" w14:textId="77777777" w:rsidR="0057694E" w:rsidRPr="0057694E" w:rsidRDefault="00B26588"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14BF3CDB" w14:textId="77777777" w:rsidR="0057694E" w:rsidRPr="0057694E" w:rsidRDefault="00B26588"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078E6472" w14:textId="77777777" w:rsidR="0057694E" w:rsidRPr="0057694E" w:rsidRDefault="00B26588" w:rsidP="007B6F69">
            <w:pPr>
              <w:pStyle w:val="CodeOhneSilbentrennung"/>
              <w:rPr>
                <w:rFonts w:asciiTheme="minorHAnsi" w:hAnsiTheme="minorHAnsi" w:cstheme="minorHAnsi"/>
              </w:rPr>
            </w:pPr>
            <w:r>
              <w:rPr>
                <w:rFonts w:ascii="Calibri" w:hAnsi="Calibri" w:cs="Calibri"/>
              </w:rPr>
              <w:t>Änderung des Referenzwerts von ≥ 90 auf ≥ 95 %</w:t>
            </w:r>
          </w:p>
        </w:tc>
      </w:tr>
      <w:tr w:rsidR="0057694E" w:rsidRPr="00743DF3" w14:paraId="7ED4136C"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0DCC6BEC" w14:textId="77777777" w:rsidR="0057694E" w:rsidRPr="00743DF3" w:rsidRDefault="00B26588" w:rsidP="0057694E">
            <w:pPr>
              <w:pStyle w:val="Tabellentext"/>
            </w:pPr>
            <w:r>
              <w:t>52268</w:t>
            </w:r>
            <w:r w:rsidRPr="00F65AE0">
              <w:rPr>
                <w:color w:val="FF0000"/>
              </w:rPr>
              <w:t xml:space="preserve"> </w:t>
            </w:r>
            <w:r w:rsidRPr="00F65AE0">
              <w:rPr>
                <w:color w:val="FF0000"/>
              </w:rPr>
              <w:t xml:space="preserve"> </w:t>
            </w:r>
          </w:p>
        </w:tc>
        <w:tc>
          <w:tcPr>
            <w:tcW w:w="4488" w:type="dxa"/>
          </w:tcPr>
          <w:p w14:paraId="7654F9CC" w14:textId="77777777" w:rsidR="0057694E" w:rsidRPr="00743DF3" w:rsidRDefault="00B26588" w:rsidP="0057694E">
            <w:pPr>
              <w:pStyle w:val="Tabellentext"/>
            </w:pPr>
            <w:r>
              <w:t>HER2-Positivitätsrate</w:t>
            </w:r>
          </w:p>
        </w:tc>
        <w:tc>
          <w:tcPr>
            <w:tcW w:w="992" w:type="dxa"/>
          </w:tcPr>
          <w:p w14:paraId="350008BC" w14:textId="77777777" w:rsidR="0057694E" w:rsidRPr="0057694E" w:rsidRDefault="00B26588" w:rsidP="0057694E">
            <w:pPr>
              <w:pStyle w:val="Tabellentext"/>
              <w:rPr>
                <w:rFonts w:asciiTheme="minorHAnsi" w:hAnsiTheme="minorHAnsi" w:cstheme="minorHAnsi"/>
              </w:rPr>
            </w:pPr>
            <w:r>
              <w:rPr>
                <w:rFonts w:cs="Calibri"/>
              </w:rPr>
              <w:t>Nein</w:t>
            </w:r>
          </w:p>
        </w:tc>
        <w:tc>
          <w:tcPr>
            <w:tcW w:w="851" w:type="dxa"/>
          </w:tcPr>
          <w:p w14:paraId="5D5BF76D" w14:textId="77777777" w:rsidR="0057694E" w:rsidRPr="0057694E" w:rsidRDefault="00B26588"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2C2FF65A" w14:textId="77777777" w:rsidR="0057694E" w:rsidRPr="0057694E" w:rsidRDefault="00B26588"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470AA7CC" w14:textId="77777777" w:rsidR="0057694E" w:rsidRPr="0057694E" w:rsidRDefault="00B26588" w:rsidP="007B6F69">
            <w:pPr>
              <w:pStyle w:val="CodeOhneSilbentrennung"/>
              <w:rPr>
                <w:rFonts w:asciiTheme="minorHAnsi" w:hAnsiTheme="minorHAnsi" w:cstheme="minorHAnsi"/>
              </w:rPr>
            </w:pPr>
            <w:r>
              <w:rPr>
                <w:rFonts w:ascii="Calibri" w:hAnsi="Calibri" w:cs="Calibri"/>
              </w:rPr>
              <w:t>QI in prolongierter Erprobung.</w:t>
            </w:r>
          </w:p>
        </w:tc>
      </w:tr>
      <w:tr w:rsidR="0057694E" w:rsidRPr="00743DF3" w14:paraId="19708FDD"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28FA2007" w14:textId="77777777" w:rsidR="0057694E" w:rsidRPr="00743DF3" w:rsidRDefault="00B26588" w:rsidP="0057694E">
            <w:pPr>
              <w:pStyle w:val="Tabellentext"/>
            </w:pPr>
            <w:r>
              <w:t>52267</w:t>
            </w:r>
            <w:r w:rsidRPr="00F65AE0">
              <w:rPr>
                <w:color w:val="FF0000"/>
              </w:rPr>
              <w:t xml:space="preserve"> </w:t>
            </w:r>
            <w:r w:rsidRPr="00F65AE0">
              <w:rPr>
                <w:color w:val="FF0000"/>
              </w:rPr>
              <w:t xml:space="preserve"> </w:t>
            </w:r>
          </w:p>
        </w:tc>
        <w:tc>
          <w:tcPr>
            <w:tcW w:w="4488" w:type="dxa"/>
          </w:tcPr>
          <w:p w14:paraId="1EAB87E2" w14:textId="77777777" w:rsidR="0057694E" w:rsidRPr="00743DF3" w:rsidRDefault="00B26588" w:rsidP="0057694E">
            <w:pPr>
              <w:pStyle w:val="Tabellentext"/>
            </w:pPr>
            <w:r>
              <w:t>Verhältnis der beobachteten zur erwarteten Rate (O/E) an HER2-positiven Befunden: niedrige HER2-Positivitätsrate</w:t>
            </w:r>
          </w:p>
        </w:tc>
        <w:tc>
          <w:tcPr>
            <w:tcW w:w="992" w:type="dxa"/>
          </w:tcPr>
          <w:p w14:paraId="3588ACB0" w14:textId="77777777" w:rsidR="0057694E" w:rsidRPr="0057694E" w:rsidRDefault="00B26588" w:rsidP="0057694E">
            <w:pPr>
              <w:pStyle w:val="Tabellentext"/>
              <w:rPr>
                <w:rFonts w:asciiTheme="minorHAnsi" w:hAnsiTheme="minorHAnsi" w:cstheme="minorHAnsi"/>
              </w:rPr>
            </w:pPr>
            <w:r>
              <w:rPr>
                <w:rFonts w:cs="Calibri"/>
              </w:rPr>
              <w:t>Nein</w:t>
            </w:r>
          </w:p>
        </w:tc>
        <w:tc>
          <w:tcPr>
            <w:tcW w:w="851" w:type="dxa"/>
          </w:tcPr>
          <w:p w14:paraId="5755AFA2" w14:textId="77777777" w:rsidR="0057694E" w:rsidRPr="0057694E" w:rsidRDefault="00B26588"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0D3FAF93" w14:textId="77777777" w:rsidR="0057694E" w:rsidRPr="0057694E" w:rsidRDefault="00B26588"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5F3F4615" w14:textId="77777777" w:rsidR="0057694E" w:rsidRPr="0057694E" w:rsidRDefault="00B26588" w:rsidP="007B6F69">
            <w:pPr>
              <w:pStyle w:val="CodeOhneSilbentrennung"/>
              <w:rPr>
                <w:rFonts w:asciiTheme="minorHAnsi" w:hAnsiTheme="minorHAnsi" w:cstheme="minorHAnsi"/>
              </w:rPr>
            </w:pPr>
            <w:r>
              <w:rPr>
                <w:rFonts w:ascii="Calibri" w:hAnsi="Calibri" w:cs="Calibri"/>
              </w:rPr>
              <w:t>QI in prolongierter Erprobung. Die Regressionskoeffizienten wurden auf der Datenbasis des Erfassungsjahres</w:t>
            </w:r>
            <w:r>
              <w:rPr>
                <w:rFonts w:ascii="Calibri" w:hAnsi="Calibri" w:cs="Calibri"/>
              </w:rPr>
              <w:t xml:space="preserve"> 2018 neu ermittelt. Mit Rechenregeln des Jahres 2019 berechnete Ergebnisse für das Jahr 2018 sind mit den Ergebnissen für das Jahr 2019 eingeschränkt  vergleichbar.</w:t>
            </w:r>
          </w:p>
        </w:tc>
      </w:tr>
      <w:tr w:rsidR="0057694E" w:rsidRPr="00743DF3" w14:paraId="07990FBD"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0E4BCAE9" w14:textId="77777777" w:rsidR="0057694E" w:rsidRPr="00743DF3" w:rsidRDefault="00B26588" w:rsidP="0057694E">
            <w:pPr>
              <w:pStyle w:val="Tabellentext"/>
            </w:pPr>
            <w:r>
              <w:t>52278</w:t>
            </w:r>
            <w:r w:rsidRPr="00F65AE0">
              <w:rPr>
                <w:color w:val="FF0000"/>
              </w:rPr>
              <w:t xml:space="preserve"> </w:t>
            </w:r>
            <w:r w:rsidRPr="00F65AE0">
              <w:rPr>
                <w:color w:val="FF0000"/>
              </w:rPr>
              <w:t xml:space="preserve"> </w:t>
            </w:r>
          </w:p>
        </w:tc>
        <w:tc>
          <w:tcPr>
            <w:tcW w:w="4488" w:type="dxa"/>
          </w:tcPr>
          <w:p w14:paraId="0CB3F3E9" w14:textId="77777777" w:rsidR="0057694E" w:rsidRPr="00743DF3" w:rsidRDefault="00B26588" w:rsidP="0057694E">
            <w:pPr>
              <w:pStyle w:val="Tabellentext"/>
            </w:pPr>
            <w:r>
              <w:t>Verhältnis der beobachteten zur erwarteten Rate (O/E) an HER2-positiven Befunden:</w:t>
            </w:r>
            <w:r>
              <w:t xml:space="preserve"> hohe HER2-Positivitätsrate</w:t>
            </w:r>
          </w:p>
        </w:tc>
        <w:tc>
          <w:tcPr>
            <w:tcW w:w="992" w:type="dxa"/>
          </w:tcPr>
          <w:p w14:paraId="6EA0EC03" w14:textId="77777777" w:rsidR="0057694E" w:rsidRPr="0057694E" w:rsidRDefault="00B26588" w:rsidP="0057694E">
            <w:pPr>
              <w:pStyle w:val="Tabellentext"/>
              <w:rPr>
                <w:rFonts w:asciiTheme="minorHAnsi" w:hAnsiTheme="minorHAnsi" w:cstheme="minorHAnsi"/>
              </w:rPr>
            </w:pPr>
            <w:r>
              <w:rPr>
                <w:rFonts w:cs="Calibri"/>
              </w:rPr>
              <w:t>Nein</w:t>
            </w:r>
          </w:p>
        </w:tc>
        <w:tc>
          <w:tcPr>
            <w:tcW w:w="851" w:type="dxa"/>
          </w:tcPr>
          <w:p w14:paraId="2E8B1C09" w14:textId="77777777" w:rsidR="0057694E" w:rsidRPr="0057694E" w:rsidRDefault="00B26588"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29BF634E" w14:textId="77777777" w:rsidR="0057694E" w:rsidRPr="0057694E" w:rsidRDefault="00B26588"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2E517F9A" w14:textId="77777777" w:rsidR="0057694E" w:rsidRPr="0057694E" w:rsidRDefault="00B26588" w:rsidP="007B6F69">
            <w:pPr>
              <w:pStyle w:val="CodeOhneSilbentrennung"/>
              <w:rPr>
                <w:rFonts w:asciiTheme="minorHAnsi" w:hAnsiTheme="minorHAnsi" w:cstheme="minorHAnsi"/>
              </w:rPr>
            </w:pPr>
            <w:r>
              <w:rPr>
                <w:rFonts w:ascii="Calibri" w:hAnsi="Calibri" w:cs="Calibri"/>
              </w:rPr>
              <w:t>QI in prolongierter Erprobung. Die Regressionskoeffizienten wurden auf der Datenbasis des Erfassungsjahres 2018 neu ermittelt. Mit Rechenregeln des Jahres 2019 berechnete Ergebnisse für das Jahr 2018 sind mit den Ergebnissen für das Jahr 2019 eingeschränkt</w:t>
            </w:r>
            <w:r>
              <w:rPr>
                <w:rFonts w:ascii="Calibri" w:hAnsi="Calibri" w:cs="Calibri"/>
              </w:rPr>
              <w:t xml:space="preserve"> vergleichbar.</w:t>
            </w:r>
          </w:p>
        </w:tc>
      </w:tr>
      <w:tr w:rsidR="0057694E" w:rsidRPr="00743DF3" w14:paraId="30511FF9"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15FD8281" w14:textId="77777777" w:rsidR="0057694E" w:rsidRPr="00743DF3" w:rsidRDefault="00B26588" w:rsidP="0057694E">
            <w:pPr>
              <w:pStyle w:val="Tabellentext"/>
            </w:pPr>
            <w:r>
              <w:t>52330</w:t>
            </w:r>
            <w:r w:rsidRPr="00F65AE0">
              <w:rPr>
                <w:color w:val="FF0000"/>
              </w:rPr>
              <w:t xml:space="preserve"> </w:t>
            </w:r>
            <w:r w:rsidRPr="00F65AE0">
              <w:rPr>
                <w:color w:val="FF0000"/>
              </w:rPr>
              <w:t xml:space="preserve"> </w:t>
            </w:r>
          </w:p>
        </w:tc>
        <w:tc>
          <w:tcPr>
            <w:tcW w:w="4488" w:type="dxa"/>
          </w:tcPr>
          <w:p w14:paraId="39845539" w14:textId="77777777" w:rsidR="0057694E" w:rsidRPr="00743DF3" w:rsidRDefault="00B26588" w:rsidP="0057694E">
            <w:pPr>
              <w:pStyle w:val="Tabellentext"/>
            </w:pPr>
            <w:r>
              <w:t>Intraoperative Präparatradiografie oder intraoperative Präparatsonografie bei mammografischer Drahtmarkierung</w:t>
            </w:r>
          </w:p>
        </w:tc>
        <w:tc>
          <w:tcPr>
            <w:tcW w:w="992" w:type="dxa"/>
          </w:tcPr>
          <w:p w14:paraId="24C634B0" w14:textId="77777777" w:rsidR="0057694E" w:rsidRPr="0057694E" w:rsidRDefault="00B26588" w:rsidP="0057694E">
            <w:pPr>
              <w:pStyle w:val="Tabellentext"/>
              <w:rPr>
                <w:rFonts w:asciiTheme="minorHAnsi" w:hAnsiTheme="minorHAnsi" w:cstheme="minorHAnsi"/>
              </w:rPr>
            </w:pPr>
            <w:r>
              <w:rPr>
                <w:rFonts w:cs="Calibri"/>
              </w:rPr>
              <w:t>Nein</w:t>
            </w:r>
          </w:p>
        </w:tc>
        <w:tc>
          <w:tcPr>
            <w:tcW w:w="851" w:type="dxa"/>
          </w:tcPr>
          <w:p w14:paraId="62E01AA1" w14:textId="77777777" w:rsidR="0057694E" w:rsidRPr="0057694E" w:rsidRDefault="00B26588"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4A6A7265" w14:textId="77777777" w:rsidR="0057694E" w:rsidRPr="0057694E" w:rsidRDefault="00B26588" w:rsidP="007B6F69">
            <w:pPr>
              <w:pStyle w:val="CodeOhneSilbentrennung"/>
              <w:rPr>
                <w:rFonts w:asciiTheme="minorHAnsi" w:hAnsiTheme="minorHAnsi" w:cstheme="minorHAnsi"/>
              </w:rPr>
            </w:pPr>
            <w:r>
              <w:rPr>
                <w:rFonts w:ascii="Calibri" w:hAnsi="Calibri" w:cs="Calibri"/>
              </w:rPr>
              <w:t>Nicht vergleichbar</w:t>
            </w:r>
          </w:p>
        </w:tc>
        <w:tc>
          <w:tcPr>
            <w:tcW w:w="4789" w:type="dxa"/>
          </w:tcPr>
          <w:p w14:paraId="70B379B6" w14:textId="77777777" w:rsidR="0057694E" w:rsidRPr="0057694E" w:rsidRDefault="00B26588" w:rsidP="007B6F69">
            <w:pPr>
              <w:pStyle w:val="CodeOhneSilbentrennung"/>
              <w:rPr>
                <w:rFonts w:asciiTheme="minorHAnsi" w:hAnsiTheme="minorHAnsi" w:cstheme="minorHAnsi"/>
              </w:rPr>
            </w:pPr>
            <w:r>
              <w:rPr>
                <w:rFonts w:ascii="Calibri" w:hAnsi="Calibri" w:cs="Calibri"/>
              </w:rPr>
              <w:t>Aufgrund der Fokussierung der Grundgesamtheit auf brusterhaltende Operationen sind die Ergebnisse des Jahres 2019 unter diesem Vorbehalt nicht mit den Werten der Vorjahresauswertung vergleichbar.</w:t>
            </w:r>
          </w:p>
        </w:tc>
      </w:tr>
      <w:tr w:rsidR="0057694E" w:rsidRPr="00743DF3" w14:paraId="1DB84C83"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334459D1" w14:textId="77777777" w:rsidR="0057694E" w:rsidRPr="00743DF3" w:rsidRDefault="00B26588" w:rsidP="0057694E">
            <w:pPr>
              <w:pStyle w:val="Tabellentext"/>
            </w:pPr>
            <w:r>
              <w:lastRenderedPageBreak/>
              <w:t>52279</w:t>
            </w:r>
            <w:r w:rsidRPr="00F65AE0">
              <w:rPr>
                <w:color w:val="FF0000"/>
              </w:rPr>
              <w:t xml:space="preserve"> </w:t>
            </w:r>
            <w:r w:rsidRPr="00F65AE0">
              <w:rPr>
                <w:color w:val="FF0000"/>
              </w:rPr>
              <w:t xml:space="preserve"> </w:t>
            </w:r>
          </w:p>
        </w:tc>
        <w:tc>
          <w:tcPr>
            <w:tcW w:w="4488" w:type="dxa"/>
          </w:tcPr>
          <w:p w14:paraId="60366FE8" w14:textId="77777777" w:rsidR="0057694E" w:rsidRPr="00743DF3" w:rsidRDefault="00B26588" w:rsidP="0057694E">
            <w:pPr>
              <w:pStyle w:val="Tabellentext"/>
            </w:pPr>
            <w:r>
              <w:t>Intraoperative Präparatradiografie oder intraoperat</w:t>
            </w:r>
            <w:r>
              <w:t>ive Präparatsonografie bei sonografischer Drahtmarkierung</w:t>
            </w:r>
          </w:p>
        </w:tc>
        <w:tc>
          <w:tcPr>
            <w:tcW w:w="992" w:type="dxa"/>
          </w:tcPr>
          <w:p w14:paraId="236FEDFA" w14:textId="77777777" w:rsidR="0057694E" w:rsidRPr="0057694E" w:rsidRDefault="00B26588" w:rsidP="0057694E">
            <w:pPr>
              <w:pStyle w:val="Tabellentext"/>
              <w:rPr>
                <w:rFonts w:asciiTheme="minorHAnsi" w:hAnsiTheme="minorHAnsi" w:cstheme="minorHAnsi"/>
              </w:rPr>
            </w:pPr>
            <w:r>
              <w:rPr>
                <w:rFonts w:cs="Calibri"/>
              </w:rPr>
              <w:t>Nein</w:t>
            </w:r>
          </w:p>
        </w:tc>
        <w:tc>
          <w:tcPr>
            <w:tcW w:w="851" w:type="dxa"/>
          </w:tcPr>
          <w:p w14:paraId="1809495E" w14:textId="77777777" w:rsidR="0057694E" w:rsidRPr="0057694E" w:rsidRDefault="00B26588"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375061CF" w14:textId="77777777" w:rsidR="0057694E" w:rsidRPr="0057694E" w:rsidRDefault="00B26588" w:rsidP="007B6F69">
            <w:pPr>
              <w:pStyle w:val="CodeOhneSilbentrennung"/>
              <w:rPr>
                <w:rFonts w:asciiTheme="minorHAnsi" w:hAnsiTheme="minorHAnsi" w:cstheme="minorHAnsi"/>
              </w:rPr>
            </w:pPr>
            <w:r>
              <w:rPr>
                <w:rFonts w:ascii="Calibri" w:hAnsi="Calibri" w:cs="Calibri"/>
              </w:rPr>
              <w:t>Nicht vergleichbar</w:t>
            </w:r>
          </w:p>
        </w:tc>
        <w:tc>
          <w:tcPr>
            <w:tcW w:w="4789" w:type="dxa"/>
          </w:tcPr>
          <w:p w14:paraId="21C500B1" w14:textId="77777777" w:rsidR="0057694E" w:rsidRPr="0057694E" w:rsidRDefault="00B26588" w:rsidP="007B6F69">
            <w:pPr>
              <w:pStyle w:val="CodeOhneSilbentrennung"/>
              <w:rPr>
                <w:rFonts w:asciiTheme="minorHAnsi" w:hAnsiTheme="minorHAnsi" w:cstheme="minorHAnsi"/>
              </w:rPr>
            </w:pPr>
            <w:r>
              <w:rPr>
                <w:rFonts w:ascii="Calibri" w:hAnsi="Calibri" w:cs="Calibri"/>
              </w:rPr>
              <w:t>Aufgrund der Fokussierung der Grundgesamtheit auf brusterhaltende Operationen sind die Ergebnisse des Jahres 2019 unter diesem Vorbehalt nicht mit den Werten der Vorjahres</w:t>
            </w:r>
            <w:r>
              <w:rPr>
                <w:rFonts w:ascii="Calibri" w:hAnsi="Calibri" w:cs="Calibri"/>
              </w:rPr>
              <w:t>auswertung vergleichbar.</w:t>
            </w:r>
          </w:p>
        </w:tc>
      </w:tr>
      <w:tr w:rsidR="0057694E" w:rsidRPr="00743DF3" w14:paraId="33B03282"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425BF8A2" w14:textId="77777777" w:rsidR="0057694E" w:rsidRPr="00743DF3" w:rsidRDefault="00B26588" w:rsidP="0057694E">
            <w:pPr>
              <w:pStyle w:val="Tabellentext"/>
            </w:pPr>
            <w:r>
              <w:t>2163</w:t>
            </w:r>
            <w:r w:rsidRPr="00F65AE0">
              <w:rPr>
                <w:color w:val="FF0000"/>
              </w:rPr>
              <w:t xml:space="preserve"> </w:t>
            </w:r>
            <w:r w:rsidRPr="00F65AE0">
              <w:rPr>
                <w:color w:val="FF0000"/>
              </w:rPr>
              <w:t xml:space="preserve"> </w:t>
            </w:r>
          </w:p>
        </w:tc>
        <w:tc>
          <w:tcPr>
            <w:tcW w:w="4488" w:type="dxa"/>
          </w:tcPr>
          <w:p w14:paraId="5D5E3DC9" w14:textId="77777777" w:rsidR="0057694E" w:rsidRPr="00743DF3" w:rsidRDefault="00B26588" w:rsidP="0057694E">
            <w:pPr>
              <w:pStyle w:val="Tabellentext"/>
            </w:pPr>
            <w:r>
              <w:t>Primäre Axilladissektion bei DCIS</w:t>
            </w:r>
          </w:p>
        </w:tc>
        <w:tc>
          <w:tcPr>
            <w:tcW w:w="992" w:type="dxa"/>
          </w:tcPr>
          <w:p w14:paraId="0375272F" w14:textId="77777777" w:rsidR="0057694E" w:rsidRPr="0057694E" w:rsidRDefault="00B26588" w:rsidP="0057694E">
            <w:pPr>
              <w:pStyle w:val="Tabellentext"/>
              <w:rPr>
                <w:rFonts w:asciiTheme="minorHAnsi" w:hAnsiTheme="minorHAnsi" w:cstheme="minorHAnsi"/>
              </w:rPr>
            </w:pPr>
            <w:r>
              <w:rPr>
                <w:rFonts w:cs="Calibri"/>
              </w:rPr>
              <w:t>Nein</w:t>
            </w:r>
          </w:p>
        </w:tc>
        <w:tc>
          <w:tcPr>
            <w:tcW w:w="851" w:type="dxa"/>
          </w:tcPr>
          <w:p w14:paraId="406CDD69" w14:textId="77777777" w:rsidR="0057694E" w:rsidRPr="0057694E" w:rsidRDefault="00B26588"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2B76ECD9" w14:textId="77777777" w:rsidR="0057694E" w:rsidRPr="0057694E" w:rsidRDefault="00B26588"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0C69034C" w14:textId="77777777" w:rsidR="0057694E" w:rsidRPr="0057694E" w:rsidRDefault="00B26588" w:rsidP="007B6F69">
            <w:pPr>
              <w:pStyle w:val="CodeOhneSilbentrennung"/>
              <w:rPr>
                <w:rFonts w:asciiTheme="minorHAnsi" w:hAnsiTheme="minorHAnsi" w:cstheme="minorHAnsi"/>
              </w:rPr>
            </w:pPr>
            <w:r>
              <w:rPr>
                <w:rFonts w:ascii="Calibri" w:hAnsi="Calibri" w:cs="Calibri"/>
              </w:rPr>
              <w:t>-</w:t>
            </w:r>
          </w:p>
        </w:tc>
      </w:tr>
      <w:tr w:rsidR="0057694E" w:rsidRPr="00743DF3" w14:paraId="533999AC"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098E6C0A" w14:textId="77777777" w:rsidR="0057694E" w:rsidRPr="00743DF3" w:rsidRDefault="00B26588" w:rsidP="0057694E">
            <w:pPr>
              <w:pStyle w:val="Tabellentext"/>
            </w:pPr>
            <w:r>
              <w:t>50719</w:t>
            </w:r>
            <w:r w:rsidRPr="00F65AE0">
              <w:rPr>
                <w:color w:val="FF0000"/>
              </w:rPr>
              <w:t xml:space="preserve"> </w:t>
            </w:r>
            <w:r w:rsidRPr="00F65AE0">
              <w:rPr>
                <w:color w:val="FF0000"/>
              </w:rPr>
              <w:t xml:space="preserve"> </w:t>
            </w:r>
          </w:p>
        </w:tc>
        <w:tc>
          <w:tcPr>
            <w:tcW w:w="4488" w:type="dxa"/>
          </w:tcPr>
          <w:p w14:paraId="37D361B2" w14:textId="77777777" w:rsidR="0057694E" w:rsidRPr="00743DF3" w:rsidRDefault="00B26588" w:rsidP="0057694E">
            <w:pPr>
              <w:pStyle w:val="Tabellentext"/>
            </w:pPr>
            <w:r>
              <w:t>Lymphknotenentnahme bei DCIS und brusterhaltender Therapie</w:t>
            </w:r>
          </w:p>
        </w:tc>
        <w:tc>
          <w:tcPr>
            <w:tcW w:w="992" w:type="dxa"/>
          </w:tcPr>
          <w:p w14:paraId="4357CDFE" w14:textId="77777777" w:rsidR="0057694E" w:rsidRPr="0057694E" w:rsidRDefault="00B26588" w:rsidP="0057694E">
            <w:pPr>
              <w:pStyle w:val="Tabellentext"/>
              <w:rPr>
                <w:rFonts w:asciiTheme="minorHAnsi" w:hAnsiTheme="minorHAnsi" w:cstheme="minorHAnsi"/>
              </w:rPr>
            </w:pPr>
            <w:r>
              <w:rPr>
                <w:rFonts w:cs="Calibri"/>
              </w:rPr>
              <w:t>Nein</w:t>
            </w:r>
          </w:p>
        </w:tc>
        <w:tc>
          <w:tcPr>
            <w:tcW w:w="851" w:type="dxa"/>
          </w:tcPr>
          <w:p w14:paraId="1A866B6F" w14:textId="77777777" w:rsidR="0057694E" w:rsidRPr="0057694E" w:rsidRDefault="00B26588"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31D432DA" w14:textId="77777777" w:rsidR="0057694E" w:rsidRPr="0057694E" w:rsidRDefault="00B26588"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34AFB182" w14:textId="77777777" w:rsidR="0057694E" w:rsidRPr="0057694E" w:rsidRDefault="00B26588" w:rsidP="007B6F69">
            <w:pPr>
              <w:pStyle w:val="CodeOhneSilbentrennung"/>
              <w:rPr>
                <w:rFonts w:asciiTheme="minorHAnsi" w:hAnsiTheme="minorHAnsi" w:cstheme="minorHAnsi"/>
              </w:rPr>
            </w:pPr>
            <w:r>
              <w:rPr>
                <w:rFonts w:ascii="Calibri" w:hAnsi="Calibri" w:cs="Calibri"/>
              </w:rPr>
              <w:t>-</w:t>
            </w:r>
          </w:p>
        </w:tc>
      </w:tr>
      <w:tr w:rsidR="0057694E" w:rsidRPr="00743DF3" w14:paraId="4F987A4E"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63C94655" w14:textId="77777777" w:rsidR="0057694E" w:rsidRPr="00743DF3" w:rsidRDefault="00B26588" w:rsidP="0057694E">
            <w:pPr>
              <w:pStyle w:val="Tabellentext"/>
            </w:pPr>
            <w:r>
              <w:t>51847</w:t>
            </w:r>
            <w:r w:rsidRPr="00F65AE0">
              <w:rPr>
                <w:color w:val="FF0000"/>
              </w:rPr>
              <w:t xml:space="preserve"> </w:t>
            </w:r>
            <w:r w:rsidRPr="00F65AE0">
              <w:rPr>
                <w:color w:val="FF0000"/>
              </w:rPr>
              <w:t xml:space="preserve"> </w:t>
            </w:r>
          </w:p>
        </w:tc>
        <w:tc>
          <w:tcPr>
            <w:tcW w:w="4488" w:type="dxa"/>
          </w:tcPr>
          <w:p w14:paraId="3B9C0578" w14:textId="77777777" w:rsidR="0057694E" w:rsidRPr="00743DF3" w:rsidRDefault="00B26588" w:rsidP="0057694E">
            <w:pPr>
              <w:pStyle w:val="Tabellentext"/>
            </w:pPr>
            <w:r>
              <w:t>Indikation zur Sentinel-Lymphknoten-Biopsie</w:t>
            </w:r>
          </w:p>
        </w:tc>
        <w:tc>
          <w:tcPr>
            <w:tcW w:w="992" w:type="dxa"/>
          </w:tcPr>
          <w:p w14:paraId="6B8A9738" w14:textId="77777777" w:rsidR="0057694E" w:rsidRPr="0057694E" w:rsidRDefault="00B26588" w:rsidP="0057694E">
            <w:pPr>
              <w:pStyle w:val="Tabellentext"/>
              <w:rPr>
                <w:rFonts w:asciiTheme="minorHAnsi" w:hAnsiTheme="minorHAnsi" w:cstheme="minorHAnsi"/>
              </w:rPr>
            </w:pPr>
            <w:r>
              <w:rPr>
                <w:rFonts w:cs="Calibri"/>
              </w:rPr>
              <w:t>Nein</w:t>
            </w:r>
          </w:p>
        </w:tc>
        <w:tc>
          <w:tcPr>
            <w:tcW w:w="851" w:type="dxa"/>
          </w:tcPr>
          <w:p w14:paraId="3ED83C40" w14:textId="77777777" w:rsidR="0057694E" w:rsidRPr="0057694E" w:rsidRDefault="00B26588"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088C354D" w14:textId="77777777" w:rsidR="0057694E" w:rsidRPr="0057694E" w:rsidRDefault="00B26588"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05E57A7B" w14:textId="77777777" w:rsidR="0057694E" w:rsidRPr="0057694E" w:rsidRDefault="00B26588" w:rsidP="007B6F69">
            <w:pPr>
              <w:pStyle w:val="CodeOhneSilbentrennung"/>
              <w:rPr>
                <w:rFonts w:asciiTheme="minorHAnsi" w:hAnsiTheme="minorHAnsi" w:cstheme="minorHAnsi"/>
              </w:rPr>
            </w:pPr>
            <w:r>
              <w:rPr>
                <w:rFonts w:ascii="Calibri" w:hAnsi="Calibri" w:cs="Calibri"/>
              </w:rPr>
              <w:t>-</w:t>
            </w:r>
          </w:p>
        </w:tc>
      </w:tr>
      <w:tr w:rsidR="0057694E" w:rsidRPr="00743DF3" w14:paraId="1DCFBF77"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2798CFF7" w14:textId="77777777" w:rsidR="0057694E" w:rsidRPr="00743DF3" w:rsidRDefault="00B26588" w:rsidP="0057694E">
            <w:pPr>
              <w:pStyle w:val="Tabellentext"/>
            </w:pPr>
            <w:r>
              <w:t>51370</w:t>
            </w:r>
            <w:r w:rsidRPr="00F65AE0">
              <w:rPr>
                <w:color w:val="FF0000"/>
              </w:rPr>
              <w:t xml:space="preserve"> </w:t>
            </w:r>
            <w:r w:rsidRPr="00F65AE0">
              <w:rPr>
                <w:color w:val="FF0000"/>
              </w:rPr>
              <w:t xml:space="preserve"> </w:t>
            </w:r>
          </w:p>
        </w:tc>
        <w:tc>
          <w:tcPr>
            <w:tcW w:w="4488" w:type="dxa"/>
          </w:tcPr>
          <w:p w14:paraId="2C6EF11A" w14:textId="77777777" w:rsidR="0057694E" w:rsidRPr="00743DF3" w:rsidRDefault="00B26588" w:rsidP="0057694E">
            <w:pPr>
              <w:pStyle w:val="Tabellentext"/>
            </w:pPr>
            <w:r>
              <w:t>Zeitlicher Abstand von unter 7 Tagen zwischen Diagnose und Operation</w:t>
            </w:r>
          </w:p>
        </w:tc>
        <w:tc>
          <w:tcPr>
            <w:tcW w:w="992" w:type="dxa"/>
          </w:tcPr>
          <w:p w14:paraId="37243907" w14:textId="77777777" w:rsidR="0057694E" w:rsidRPr="0057694E" w:rsidRDefault="00B26588" w:rsidP="0057694E">
            <w:pPr>
              <w:pStyle w:val="Tabellentext"/>
              <w:rPr>
                <w:rFonts w:asciiTheme="minorHAnsi" w:hAnsiTheme="minorHAnsi" w:cstheme="minorHAnsi"/>
              </w:rPr>
            </w:pPr>
            <w:r>
              <w:rPr>
                <w:rFonts w:cs="Calibri"/>
              </w:rPr>
              <w:t>Nein</w:t>
            </w:r>
          </w:p>
        </w:tc>
        <w:tc>
          <w:tcPr>
            <w:tcW w:w="851" w:type="dxa"/>
          </w:tcPr>
          <w:p w14:paraId="03AC9F6F" w14:textId="77777777" w:rsidR="0057694E" w:rsidRPr="0057694E" w:rsidRDefault="00B26588"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106D094B" w14:textId="77777777" w:rsidR="0057694E" w:rsidRPr="0057694E" w:rsidRDefault="00B26588"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420A3CEA" w14:textId="77777777" w:rsidR="0057694E" w:rsidRPr="0057694E" w:rsidRDefault="00B26588" w:rsidP="007B6F69">
            <w:pPr>
              <w:pStyle w:val="CodeOhneSilbentrennung"/>
              <w:rPr>
                <w:rFonts w:asciiTheme="minorHAnsi" w:hAnsiTheme="minorHAnsi" w:cstheme="minorHAnsi"/>
              </w:rPr>
            </w:pPr>
            <w:r>
              <w:rPr>
                <w:rFonts w:ascii="Calibri" w:hAnsi="Calibri" w:cs="Calibri"/>
              </w:rPr>
              <w:t>-</w:t>
            </w:r>
          </w:p>
        </w:tc>
      </w:tr>
      <w:tr w:rsidR="0057694E" w:rsidRPr="00743DF3" w14:paraId="4AF1D25D"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45F105A2" w14:textId="77777777" w:rsidR="0057694E" w:rsidRPr="00743DF3" w:rsidRDefault="00B26588" w:rsidP="0057694E">
            <w:pPr>
              <w:pStyle w:val="Tabellentext"/>
            </w:pPr>
            <w:r>
              <w:t>60659</w:t>
            </w:r>
            <w:r w:rsidRPr="00F65AE0">
              <w:rPr>
                <w:color w:val="FF0000"/>
              </w:rPr>
              <w:t xml:space="preserve"> </w:t>
            </w:r>
            <w:r w:rsidRPr="00F65AE0">
              <w:rPr>
                <w:color w:val="FF0000"/>
              </w:rPr>
              <w:t xml:space="preserve"> </w:t>
            </w:r>
          </w:p>
        </w:tc>
        <w:tc>
          <w:tcPr>
            <w:tcW w:w="4488" w:type="dxa"/>
          </w:tcPr>
          <w:p w14:paraId="4A71E3AE" w14:textId="77777777" w:rsidR="0057694E" w:rsidRPr="00743DF3" w:rsidRDefault="00B26588" w:rsidP="0057694E">
            <w:pPr>
              <w:pStyle w:val="Tabellentext"/>
            </w:pPr>
            <w:r>
              <w:t>Nachresektionsrate</w:t>
            </w:r>
          </w:p>
        </w:tc>
        <w:tc>
          <w:tcPr>
            <w:tcW w:w="992" w:type="dxa"/>
          </w:tcPr>
          <w:p w14:paraId="0E385D29" w14:textId="77777777" w:rsidR="0057694E" w:rsidRPr="0057694E" w:rsidRDefault="00B26588" w:rsidP="0057694E">
            <w:pPr>
              <w:pStyle w:val="Tabellentext"/>
              <w:rPr>
                <w:rFonts w:asciiTheme="minorHAnsi" w:hAnsiTheme="minorHAnsi" w:cstheme="minorHAnsi"/>
              </w:rPr>
            </w:pPr>
            <w:r>
              <w:rPr>
                <w:rFonts w:cs="Calibri"/>
              </w:rPr>
              <w:t>Ja</w:t>
            </w:r>
          </w:p>
        </w:tc>
        <w:tc>
          <w:tcPr>
            <w:tcW w:w="851" w:type="dxa"/>
          </w:tcPr>
          <w:p w14:paraId="235AA44B" w14:textId="77777777" w:rsidR="0057694E" w:rsidRPr="0057694E" w:rsidRDefault="00B26588"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675DA623" w14:textId="77777777" w:rsidR="0057694E" w:rsidRPr="0057694E" w:rsidRDefault="00B26588" w:rsidP="007B6F69">
            <w:pPr>
              <w:pStyle w:val="CodeOhneSilbentrennung"/>
              <w:rPr>
                <w:rFonts w:asciiTheme="minorHAnsi" w:hAnsiTheme="minorHAnsi" w:cstheme="minorHAnsi"/>
              </w:rPr>
            </w:pPr>
            <w:r>
              <w:rPr>
                <w:rFonts w:ascii="Calibri" w:hAnsi="Calibri" w:cs="Calibri"/>
              </w:rPr>
              <w:t>Nicht vergleichbar</w:t>
            </w:r>
          </w:p>
        </w:tc>
        <w:tc>
          <w:tcPr>
            <w:tcW w:w="4789" w:type="dxa"/>
          </w:tcPr>
          <w:p w14:paraId="0EBB8534" w14:textId="77777777" w:rsidR="0057694E" w:rsidRPr="0057694E" w:rsidRDefault="00B26588" w:rsidP="007B6F69">
            <w:pPr>
              <w:pStyle w:val="CodeOhneSilbentrennung"/>
              <w:rPr>
                <w:rFonts w:asciiTheme="minorHAnsi" w:hAnsiTheme="minorHAnsi" w:cstheme="minorHAnsi"/>
              </w:rPr>
            </w:pPr>
            <w:r>
              <w:rPr>
                <w:rFonts w:ascii="Calibri" w:hAnsi="Calibri" w:cs="Calibri"/>
              </w:rPr>
              <w:t>Aufgrund der Änderung von Zähler und Nenner unter Nutzung neuer Datenfeldwerte mit dem Ziel, die Zuschreibbarkeit der Nachresektionsrate zum jeweiligen Krankenhausstandort zu gewährleisten</w:t>
            </w:r>
            <w:ins w:id="224" w:author="IQTIG" w:date="2020-04-27T15:03:00Z">
              <w:r>
                <w:rPr>
                  <w:rFonts w:ascii="Calibri" w:hAnsi="Calibri" w:cs="Calibri"/>
                </w:rPr>
                <w:t xml:space="preserve"> und der Fokussierung auf invasive Karzinome</w:t>
              </w:r>
            </w:ins>
            <w:r>
              <w:rPr>
                <w:rFonts w:ascii="Calibri" w:hAnsi="Calibri" w:cs="Calibri"/>
              </w:rPr>
              <w:t>, sind die Ergebnisse de</w:t>
            </w:r>
            <w:r>
              <w:rPr>
                <w:rFonts w:ascii="Calibri" w:hAnsi="Calibri" w:cs="Calibri"/>
              </w:rPr>
              <w:t>s Jahres 2019 nicht mit den Werten des Vorjahres vergleichbar.</w:t>
            </w:r>
          </w:p>
        </w:tc>
      </w:tr>
      <w:tr w:rsidR="0057694E" w:rsidRPr="00743DF3" w14:paraId="1637371E"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3A2015A6" w14:textId="77777777" w:rsidR="0057694E" w:rsidRPr="00743DF3" w:rsidRDefault="00B26588" w:rsidP="0057694E">
            <w:pPr>
              <w:pStyle w:val="Tabellentext"/>
            </w:pPr>
            <w:r>
              <w:t>211800</w:t>
            </w:r>
            <w:r w:rsidRPr="00F65AE0">
              <w:rPr>
                <w:color w:val="FF0000"/>
              </w:rPr>
              <w:t xml:space="preserve"> </w:t>
            </w:r>
            <w:r w:rsidRPr="00F65AE0">
              <w:rPr>
                <w:color w:val="FF0000"/>
              </w:rPr>
              <w:t xml:space="preserve"> </w:t>
            </w:r>
          </w:p>
        </w:tc>
        <w:tc>
          <w:tcPr>
            <w:tcW w:w="4488" w:type="dxa"/>
          </w:tcPr>
          <w:p w14:paraId="7BEB4F4D" w14:textId="77777777" w:rsidR="0057694E" w:rsidRPr="00743DF3" w:rsidRDefault="00B26588" w:rsidP="0057694E">
            <w:pPr>
              <w:pStyle w:val="Tabellentext"/>
            </w:pPr>
            <w:r>
              <w:t>Postoperative interdisziplinäre Tumorkonferenz bei primärem invasivem Mammakarzinom oder DCIS</w:t>
            </w:r>
          </w:p>
        </w:tc>
        <w:tc>
          <w:tcPr>
            <w:tcW w:w="992" w:type="dxa"/>
          </w:tcPr>
          <w:p w14:paraId="0D4E408D" w14:textId="77777777" w:rsidR="0057694E" w:rsidRPr="0057694E" w:rsidRDefault="00B26588" w:rsidP="0057694E">
            <w:pPr>
              <w:pStyle w:val="Tabellentext"/>
              <w:rPr>
                <w:rFonts w:asciiTheme="minorHAnsi" w:hAnsiTheme="minorHAnsi" w:cstheme="minorHAnsi"/>
              </w:rPr>
            </w:pPr>
            <w:r>
              <w:rPr>
                <w:rFonts w:cs="Calibri"/>
              </w:rPr>
              <w:t>Ja</w:t>
            </w:r>
          </w:p>
        </w:tc>
        <w:tc>
          <w:tcPr>
            <w:tcW w:w="851" w:type="dxa"/>
          </w:tcPr>
          <w:p w14:paraId="0E0F1334" w14:textId="77777777" w:rsidR="0057694E" w:rsidRPr="0057694E" w:rsidRDefault="00B26588"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73606B48" w14:textId="77777777" w:rsidR="0057694E" w:rsidRPr="0057694E" w:rsidRDefault="00B26588"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5500AE9A" w14:textId="77777777" w:rsidR="0057694E" w:rsidRPr="0057694E" w:rsidRDefault="00B26588" w:rsidP="007B6F69">
            <w:pPr>
              <w:pStyle w:val="CodeOhneSilbentrennung"/>
              <w:rPr>
                <w:rFonts w:asciiTheme="minorHAnsi" w:hAnsiTheme="minorHAnsi" w:cstheme="minorHAnsi"/>
              </w:rPr>
            </w:pPr>
            <w:bookmarkStart w:id="225" w:name="_GoBack"/>
            <w:ins w:id="226" w:author="IQTIG" w:date="2020-04-27T15:03:00Z">
              <w:r>
                <w:rPr>
                  <w:rFonts w:ascii="Calibri" w:hAnsi="Calibri" w:cs="Calibri"/>
                </w:rPr>
                <w:t>Einführung Referenzbereich</w:t>
              </w:r>
            </w:ins>
            <w:bookmarkEnd w:id="225"/>
          </w:p>
        </w:tc>
      </w:tr>
    </w:tbl>
    <w:p w14:paraId="5F4A4653" w14:textId="77777777" w:rsidR="005D6C32" w:rsidRDefault="00B26588" w:rsidP="00A36F56"/>
    <w:p w14:paraId="3F78C27B" w14:textId="77777777" w:rsidR="005D6C32" w:rsidRDefault="00B26588" w:rsidP="005D6C32">
      <w:pPr>
        <w:pStyle w:val="Absatzberschriftebene2nurinNavigation"/>
      </w:pPr>
      <w:r>
        <w:t>2018 zusätzlich berechnet</w:t>
      </w:r>
      <w:r>
        <w:t>e Qualitätsindikatoren</w:t>
      </w:r>
      <w:r>
        <w:t>: keine</w:t>
      </w:r>
    </w:p>
    <w:p w14:paraId="16C9CAD8" w14:textId="77777777" w:rsidR="005D6C32" w:rsidRDefault="00B26588" w:rsidP="00A36F56"/>
    <w:p w14:paraId="567771FF" w14:textId="77777777" w:rsidR="005D6C32" w:rsidRDefault="00B26588" w:rsidP="005D6C32">
      <w:pPr>
        <w:pStyle w:val="Absatzberschriftebene2nurinNavigation"/>
      </w:pPr>
      <w:r>
        <w:t>Aktuelle Kennzahlen 2019</w:t>
      </w:r>
      <w:r>
        <w:t>: keine</w:t>
      </w:r>
    </w:p>
    <w:p w14:paraId="3F5D1FF3" w14:textId="77777777" w:rsidR="005D6C32" w:rsidRDefault="00B26588" w:rsidP="005D6C32"/>
    <w:p w14:paraId="729F7EB9" w14:textId="77777777" w:rsidR="006E5D8C" w:rsidRDefault="00B26588" w:rsidP="005D6C32">
      <w:pPr>
        <w:pStyle w:val="Absatzberschriftebene2nurinNavigation"/>
      </w:pPr>
      <w:r>
        <w:lastRenderedPageBreak/>
        <w:t>2018 zusätzlich berechnete Kennzahlen: keine</w:t>
      </w:r>
    </w:p>
    <w:p w14:paraId="6BCD6A0D" w14:textId="77777777" w:rsidR="006E5D8C" w:rsidRPr="00A36F56" w:rsidRDefault="00B26588" w:rsidP="006E5D8C"/>
    <w:sectPr w:rsidR="006E5D8C" w:rsidRPr="00A36F56" w:rsidSect="00FB2C83">
      <w:headerReference w:type="even" r:id="rId239"/>
      <w:headerReference w:type="default" r:id="rId240"/>
      <w:footerReference w:type="even" r:id="rId241"/>
      <w:footerReference w:type="default" r:id="rId242"/>
      <w:headerReference w:type="first" r:id="rId243"/>
      <w:footerReference w:type="first" r:id="rId244"/>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9391A" w14:textId="77777777" w:rsidR="00B26588" w:rsidRDefault="00B26588" w:rsidP="00EC7661">
      <w:pPr>
        <w:spacing w:after="0"/>
      </w:pPr>
      <w:r>
        <w:separator/>
      </w:r>
    </w:p>
  </w:endnote>
  <w:endnote w:type="continuationSeparator" w:id="0">
    <w:p w14:paraId="0EBB7209" w14:textId="77777777" w:rsidR="00B26588" w:rsidRDefault="00B26588"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94826" w14:textId="77777777" w:rsidR="0066631C" w:rsidRDefault="0066631C">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FD50A" w14:textId="77777777" w:rsidR="00EF243C" w:rsidRDefault="00B26588">
    <w:pPr>
      <w:pStyle w:val="Fuzeile"/>
    </w:pPr>
  </w:p>
</w:ftr>
</file>

<file path=word/footer10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C7859" w14:textId="77777777" w:rsidR="00234A70" w:rsidRDefault="00B26588">
    <w:pPr>
      <w:pStyle w:val="Fuzeile"/>
    </w:pPr>
  </w:p>
</w:ftr>
</file>

<file path=word/footer10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C10D0" w14:textId="740D59FF" w:rsidR="00257C02" w:rsidRPr="00652525" w:rsidRDefault="00B26588"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67</w:t>
    </w:r>
    <w:r>
      <w:fldChar w:fldCharType="end"/>
    </w:r>
  </w:p>
</w:ftr>
</file>

<file path=word/footer10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2A024" w14:textId="77777777" w:rsidR="00234A70" w:rsidRDefault="00B26588">
    <w:pPr>
      <w:pStyle w:val="Fuzeile"/>
    </w:pPr>
  </w:p>
</w:ftr>
</file>

<file path=word/footer10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282A8" w14:textId="77777777" w:rsidR="00234A70" w:rsidRDefault="00B26588">
    <w:pPr>
      <w:pStyle w:val="Fuzeile"/>
    </w:pPr>
  </w:p>
</w:ftr>
</file>

<file path=word/footer10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12AD7" w14:textId="1D77804B" w:rsidR="00257C02" w:rsidRPr="00652525" w:rsidRDefault="00B26588"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68</w:t>
    </w:r>
    <w:r>
      <w:fldChar w:fldCharType="end"/>
    </w:r>
  </w:p>
</w:ftr>
</file>

<file path=word/footer10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6D3A8" w14:textId="77777777" w:rsidR="00234A70" w:rsidRDefault="00B26588">
    <w:pPr>
      <w:pStyle w:val="Fuzeile"/>
    </w:pPr>
  </w:p>
</w:ftr>
</file>

<file path=word/footer10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89986" w14:textId="77777777" w:rsidR="00652525" w:rsidRDefault="00B26588">
    <w:pPr>
      <w:pStyle w:val="Fuzeile"/>
    </w:pPr>
  </w:p>
</w:ftr>
</file>

<file path=word/footer10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D562A" w14:textId="7C163745" w:rsidR="00257C02" w:rsidRPr="00652525" w:rsidRDefault="00B26588"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70</w:t>
    </w:r>
    <w:r>
      <w:fldChar w:fldCharType="end"/>
    </w:r>
  </w:p>
</w:ftr>
</file>

<file path=word/footer10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096E3" w14:textId="77777777" w:rsidR="00652525" w:rsidRDefault="00B26588">
    <w:pPr>
      <w:pStyle w:val="Fuzeile"/>
    </w:pPr>
  </w:p>
</w:ftr>
</file>

<file path=word/footer10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59F82" w14:textId="77777777" w:rsidR="003911F9" w:rsidRDefault="00B26588">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C9841" w14:textId="66C4275A" w:rsidR="00D163B8" w:rsidRDefault="00B26588">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7</w:t>
    </w:r>
    <w:r>
      <w:fldChar w:fldCharType="end"/>
    </w:r>
  </w:p>
</w:ftr>
</file>

<file path=word/footer1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189F4" w14:textId="4AE3D81E" w:rsidR="00CF528F" w:rsidRDefault="00B26588">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71</w:t>
    </w:r>
    <w:r>
      <w:fldChar w:fldCharType="end"/>
    </w:r>
  </w:p>
</w:ftr>
</file>

<file path=word/footer1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67002" w14:textId="77777777" w:rsidR="003911F9" w:rsidRDefault="00B26588">
    <w:pPr>
      <w:pStyle w:val="Fuzeile"/>
    </w:pPr>
  </w:p>
</w:ftr>
</file>

<file path=word/footer1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4B656" w14:textId="77777777" w:rsidR="002C1712" w:rsidRDefault="00B26588">
    <w:pPr>
      <w:pStyle w:val="Fuzeile"/>
    </w:pPr>
  </w:p>
</w:ftr>
</file>

<file path=word/footer1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492B7" w14:textId="5D43277A" w:rsidR="00FB337D" w:rsidRDefault="00B26588">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74</w:t>
    </w:r>
    <w:r>
      <w:fldChar w:fldCharType="end"/>
    </w:r>
  </w:p>
</w:ftr>
</file>

<file path=word/footer1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76643" w14:textId="77777777" w:rsidR="002C1712" w:rsidRDefault="00B26588">
    <w:pPr>
      <w:pStyle w:val="Fuzeile"/>
    </w:pPr>
  </w:p>
</w:ftr>
</file>

<file path=word/footer1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21DB57" w14:textId="77777777" w:rsidR="00271AF2" w:rsidRDefault="00B26588">
    <w:pPr>
      <w:pStyle w:val="Fuzeile"/>
    </w:pPr>
  </w:p>
</w:ftr>
</file>

<file path=word/footer1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C1E55" w14:textId="5CB9924B" w:rsidR="00257C02" w:rsidRPr="00652525" w:rsidRDefault="00B26588"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77</w:t>
    </w:r>
    <w:r>
      <w:fldChar w:fldCharType="end"/>
    </w:r>
  </w:p>
</w:ftr>
</file>

<file path=word/footer1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185FB" w14:textId="77777777" w:rsidR="00271AF2" w:rsidRDefault="00B26588">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DD07F" w14:textId="77777777" w:rsidR="00EF243C" w:rsidRDefault="00B26588">
    <w:pPr>
      <w:pStyle w:val="Fuzeile"/>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05CEA" w14:textId="77777777" w:rsidR="00E547C8" w:rsidRDefault="00B26588">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CB8D4" w14:textId="1B071D37" w:rsidR="00341F5C" w:rsidRDefault="00B26588">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8</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2A5E1" w14:textId="77777777" w:rsidR="00E547C8" w:rsidRDefault="00B26588">
    <w:pPr>
      <w:pStyle w:val="Fuzeil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00A4E" w14:textId="77777777" w:rsidR="0063668E" w:rsidRDefault="00B26588">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8DBB0" w14:textId="2441964D" w:rsidR="009546F6" w:rsidRPr="00151AC1" w:rsidRDefault="00B26588"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10</w:t>
    </w:r>
    <w: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2E84D" w14:textId="77777777" w:rsidR="0063668E" w:rsidRDefault="00B26588">
    <w:pPr>
      <w:pStyle w:val="Fuzeil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5193B" w14:textId="77777777" w:rsidR="00EF243C" w:rsidRDefault="00B2658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75B7F9" w14:textId="3FBA9DD4"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B26588">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B26588">
      <w:rPr>
        <w:noProof/>
      </w:rPr>
      <w:t>3</w:t>
    </w:r>
    <w: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4F58B" w14:textId="44521862" w:rsidR="00D163B8" w:rsidRDefault="00B26588">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12</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D76670" w14:textId="77777777" w:rsidR="00EF243C" w:rsidRDefault="00B26588">
    <w:pPr>
      <w:pStyle w:val="Fuzeile"/>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87353" w14:textId="77777777" w:rsidR="00EF243C" w:rsidRDefault="00B26588">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289AB" w14:textId="3E618D70" w:rsidR="00D163B8" w:rsidRDefault="00B26588">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17</w:t>
    </w:r>
    <w: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59A55" w14:textId="77777777" w:rsidR="00EF243C" w:rsidRDefault="00B26588">
    <w:pPr>
      <w:pStyle w:val="Fuzeil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5A52F" w14:textId="77777777" w:rsidR="00EF243C" w:rsidRDefault="00B26588">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ED3E4" w14:textId="27B13D03" w:rsidR="00D163B8" w:rsidRDefault="00B26588">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w:t>
    </w:r>
    <w:r>
      <w:t>: 29.04.2020</w:t>
    </w:r>
    <w:r>
      <w:ptab w:relativeTo="margin" w:alignment="right" w:leader="none"/>
    </w:r>
    <w:r>
      <w:t xml:space="preserve"> </w:t>
    </w:r>
    <w:r>
      <w:fldChar w:fldCharType="begin"/>
    </w:r>
    <w:r>
      <w:instrText xml:space="preserve"> PAGE  \* Arabic  \* MERGEFORMAT </w:instrText>
    </w:r>
    <w:r>
      <w:fldChar w:fldCharType="separate"/>
    </w:r>
    <w:r>
      <w:rPr>
        <w:noProof/>
      </w:rPr>
      <w:t>22</w:t>
    </w:r>
    <w: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317EA" w14:textId="77777777" w:rsidR="00EF243C" w:rsidRDefault="00B26588">
    <w:pPr>
      <w:pStyle w:val="Fuzeile"/>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FBD8E" w14:textId="77777777" w:rsidR="00E547C8" w:rsidRDefault="00B26588">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296B9" w14:textId="584754DF" w:rsidR="00341F5C" w:rsidRDefault="00B26588">
    <w:pPr>
      <w:pStyle w:val="Fuzeile"/>
    </w:pPr>
    <w:r>
      <w:t xml:space="preserve">© IQTIG </w:t>
    </w:r>
    <w:r>
      <w:fldChar w:fldCharType="begin"/>
    </w:r>
    <w:r>
      <w:instrText>DAT</w:instrText>
    </w:r>
    <w:r>
      <w:instrTex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C478F" w14:textId="77777777" w:rsidR="0066631C" w:rsidRDefault="0066631C">
    <w:pPr>
      <w:pStyle w:val="Fuzeile"/>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539B9" w14:textId="77777777" w:rsidR="00E547C8" w:rsidRDefault="00B26588">
    <w:pPr>
      <w:pStyle w:val="Fuzeile"/>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2805E" w14:textId="77777777" w:rsidR="0063668E" w:rsidRDefault="00B26588">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DC5F0" w14:textId="65F1213D" w:rsidR="009546F6" w:rsidRPr="00151AC1" w:rsidRDefault="00B26588"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26</w:t>
    </w:r>
    <w:r>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69244" w14:textId="77777777" w:rsidR="0063668E" w:rsidRDefault="00B26588">
    <w:pPr>
      <w:pStyle w:val="Fuzeile"/>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B42A4" w14:textId="77777777" w:rsidR="00EF243C" w:rsidRDefault="00B26588">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3129F" w14:textId="237CDD44" w:rsidR="00D163B8" w:rsidRDefault="00B26588">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28</w:t>
    </w:r>
    <w:r>
      <w:fldChar w:fldCharType="end"/>
    </w: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C82D3" w14:textId="77777777" w:rsidR="00EF243C" w:rsidRDefault="00B26588">
    <w:pPr>
      <w:pStyle w:val="Fuzeile"/>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51283" w14:textId="77777777" w:rsidR="00EF243C" w:rsidRDefault="00B26588">
    <w:pPr>
      <w:pStyle w:val="Fuzeile"/>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0D82B" w14:textId="4220B56C" w:rsidR="00D163B8" w:rsidRDefault="00B26588">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30</w:t>
    </w:r>
    <w:r>
      <w:fldChar w:fldCharType="end"/>
    </w: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ED52B" w14:textId="77777777" w:rsidR="00EF243C" w:rsidRDefault="00B265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1A24B" w14:textId="77777777" w:rsidR="00283E15" w:rsidRDefault="00B26588">
    <w:pPr>
      <w:pStyle w:val="Fuzeile"/>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302FA8" w14:textId="77777777" w:rsidR="00E547C8" w:rsidRDefault="00B26588">
    <w:pPr>
      <w:pStyle w:val="Fuzeile"/>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E91E4" w14:textId="5E1C31A8" w:rsidR="00341F5C" w:rsidRDefault="00B26588">
    <w:pPr>
      <w:pStyle w:val="Fuzeile"/>
    </w:pPr>
    <w:r>
      <w:t xml:space="preserve">© IQTIG </w:t>
    </w:r>
    <w:r>
      <w:fldChar w:fldCharType="begin"/>
    </w:r>
    <w:r>
      <w:instrText>D</w:instrText>
    </w:r>
    <w:r>
      <w:instrText>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31</w:t>
    </w:r>
    <w:r>
      <w:fldChar w:fldCharType="end"/>
    </w: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B98BF" w14:textId="77777777" w:rsidR="00E547C8" w:rsidRDefault="00B26588">
    <w:pPr>
      <w:pStyle w:val="Fuzeile"/>
    </w:pP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003DCC" w14:textId="77777777" w:rsidR="0063668E" w:rsidRDefault="00B26588">
    <w:pPr>
      <w:pStyle w:val="Fuzeile"/>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2A396" w14:textId="141C57CF" w:rsidR="009546F6" w:rsidRPr="00151AC1" w:rsidRDefault="00B26588"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32</w:t>
    </w:r>
    <w:r>
      <w:fldChar w:fldCharType="end"/>
    </w: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A9DE7" w14:textId="77777777" w:rsidR="0063668E" w:rsidRDefault="00B26588">
    <w:pPr>
      <w:pStyle w:val="Fuzeile"/>
    </w:pP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96F3E" w14:textId="77777777" w:rsidR="00EF243C" w:rsidRDefault="00B26588">
    <w:pPr>
      <w:pStyle w:val="Fuzeile"/>
    </w:pP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7CDC9" w14:textId="150F4EBE" w:rsidR="00D163B8" w:rsidRDefault="00B26588">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34</w:t>
    </w:r>
    <w:r>
      <w:fldChar w:fldCharType="end"/>
    </w: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ABCB7" w14:textId="77777777" w:rsidR="00EF243C" w:rsidRDefault="00B26588">
    <w:pPr>
      <w:pStyle w:val="Fuzeile"/>
    </w:pP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EB120" w14:textId="77777777" w:rsidR="00E547C8" w:rsidRDefault="00B26588">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7C47A" w14:textId="4782645A" w:rsidR="00F31203" w:rsidRDefault="00B26588">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4</w:t>
    </w:r>
    <w:r>
      <w:fldChar w:fldCharType="end"/>
    </w: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AFDF9" w14:textId="25B4B4B6" w:rsidR="00341F5C" w:rsidRDefault="00B26588">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35</w:t>
    </w:r>
    <w:r>
      <w:fldChar w:fldCharType="end"/>
    </w: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1BBF5" w14:textId="77777777" w:rsidR="00E547C8" w:rsidRDefault="00B26588">
    <w:pPr>
      <w:pStyle w:val="Fuzeile"/>
    </w:pPr>
  </w:p>
</w:ftr>
</file>

<file path=word/footer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0698E3" w14:textId="77777777" w:rsidR="0063668E" w:rsidRDefault="00B26588">
    <w:pPr>
      <w:pStyle w:val="Fuzeile"/>
    </w:pPr>
  </w:p>
</w:ftr>
</file>

<file path=word/footer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6121E" w14:textId="50F4FCFD" w:rsidR="009546F6" w:rsidRPr="00151AC1" w:rsidRDefault="00B26588"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w:instrText>
    </w:r>
    <w:r>
      <w:instrText xml:space="preserve">E  \* Arabic  \* MERGEFORMAT </w:instrText>
    </w:r>
    <w:r>
      <w:fldChar w:fldCharType="separate"/>
    </w:r>
    <w:r>
      <w:rPr>
        <w:noProof/>
      </w:rPr>
      <w:t>36</w:t>
    </w:r>
    <w:r>
      <w:fldChar w:fldCharType="end"/>
    </w:r>
  </w:p>
</w:ftr>
</file>

<file path=word/footer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D4C63" w14:textId="77777777" w:rsidR="0063668E" w:rsidRDefault="00B26588">
    <w:pPr>
      <w:pStyle w:val="Fuzeile"/>
    </w:pPr>
  </w:p>
</w:ftr>
</file>

<file path=word/footer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14860" w14:textId="77777777" w:rsidR="00EF243C" w:rsidRDefault="00B26588">
    <w:pPr>
      <w:pStyle w:val="Fuzeile"/>
    </w:pPr>
  </w:p>
</w:ftr>
</file>

<file path=word/footer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4CA05" w14:textId="04BCEF79" w:rsidR="00D163B8" w:rsidRDefault="00B26588">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39</w:t>
    </w:r>
    <w:r>
      <w:fldChar w:fldCharType="end"/>
    </w:r>
  </w:p>
</w:ftr>
</file>

<file path=word/footer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BAAED8" w14:textId="77777777" w:rsidR="00EF243C" w:rsidRDefault="00B26588">
    <w:pPr>
      <w:pStyle w:val="Fuzeile"/>
    </w:pPr>
  </w:p>
</w:ftr>
</file>

<file path=word/footer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B3E9D" w14:textId="77777777" w:rsidR="00E547C8" w:rsidRDefault="00B26588">
    <w:pPr>
      <w:pStyle w:val="Fuzeile"/>
    </w:pPr>
  </w:p>
</w:ftr>
</file>

<file path=word/footer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8B9AF2" w14:textId="7A1BC7C3" w:rsidR="00341F5C" w:rsidRDefault="00B26588">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41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B7B31" w14:textId="77777777" w:rsidR="00283E15" w:rsidRDefault="00B26588">
    <w:pPr>
      <w:pStyle w:val="Fuzeile"/>
    </w:pPr>
  </w:p>
</w:ftr>
</file>

<file path=word/footer6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91A87" w14:textId="77777777" w:rsidR="00E547C8" w:rsidRDefault="00B26588">
    <w:pPr>
      <w:pStyle w:val="Fuzeile"/>
    </w:pPr>
  </w:p>
</w:ftr>
</file>

<file path=word/footer6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76FE4" w14:textId="77777777" w:rsidR="0063668E" w:rsidRDefault="00B26588">
    <w:pPr>
      <w:pStyle w:val="Fuzeile"/>
    </w:pPr>
  </w:p>
</w:ftr>
</file>

<file path=word/footer6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1564F" w14:textId="27EFB175" w:rsidR="009546F6" w:rsidRPr="00151AC1" w:rsidRDefault="00B26588"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42</w:t>
    </w:r>
    <w:r>
      <w:fldChar w:fldCharType="end"/>
    </w:r>
  </w:p>
</w:ftr>
</file>

<file path=word/footer6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ACD58" w14:textId="77777777" w:rsidR="0063668E" w:rsidRDefault="00B26588">
    <w:pPr>
      <w:pStyle w:val="Fuzeile"/>
    </w:pPr>
  </w:p>
</w:ftr>
</file>

<file path=word/footer6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CB960" w14:textId="77777777" w:rsidR="00EF243C" w:rsidRDefault="00B26588">
    <w:pPr>
      <w:pStyle w:val="Fuzeile"/>
    </w:pPr>
  </w:p>
</w:ftr>
</file>

<file path=word/footer6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E66FA" w14:textId="7EC310D8" w:rsidR="00D163B8" w:rsidRDefault="00B26588">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44</w:t>
    </w:r>
    <w:r>
      <w:fldChar w:fldCharType="end"/>
    </w:r>
  </w:p>
</w:ftr>
</file>

<file path=word/footer6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C0FDA" w14:textId="77777777" w:rsidR="00EF243C" w:rsidRDefault="00B26588">
    <w:pPr>
      <w:pStyle w:val="Fuzeile"/>
    </w:pPr>
  </w:p>
</w:ftr>
</file>

<file path=word/footer6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7C84A" w14:textId="77777777" w:rsidR="00E547C8" w:rsidRDefault="00B26588">
    <w:pPr>
      <w:pStyle w:val="Fuzeile"/>
    </w:pPr>
  </w:p>
</w:ftr>
</file>

<file path=word/footer6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01D0F" w14:textId="2064E8A1" w:rsidR="00341F5C" w:rsidRDefault="00B26588">
    <w:pPr>
      <w:pStyle w:val="Fuzeile"/>
    </w:pPr>
    <w:r>
      <w:t>© IQTIG</w:t>
    </w:r>
    <w:r>
      <w:t xml:space="preserve">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45</w:t>
    </w:r>
    <w:r>
      <w:fldChar w:fldCharType="end"/>
    </w:r>
  </w:p>
</w:ftr>
</file>

<file path=word/footer6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F7F710" w14:textId="77777777" w:rsidR="00E547C8" w:rsidRDefault="00B26588">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F8B3F" w14:textId="77777777" w:rsidR="0063668E" w:rsidRDefault="00B26588">
    <w:pPr>
      <w:pStyle w:val="Fuzeile"/>
    </w:pPr>
  </w:p>
</w:ftr>
</file>

<file path=word/footer7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97E6B" w14:textId="77777777" w:rsidR="0063668E" w:rsidRDefault="00B26588">
    <w:pPr>
      <w:pStyle w:val="Fuzeile"/>
    </w:pPr>
  </w:p>
</w:ftr>
</file>

<file path=word/footer7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86C85" w14:textId="6537895B" w:rsidR="009546F6" w:rsidRPr="00151AC1" w:rsidRDefault="00B26588" w:rsidP="00151AC1">
    <w:pPr>
      <w:pStyle w:val="Fuzeile"/>
    </w:pPr>
    <w:r>
      <w:t xml:space="preserve">© IQTIG </w:t>
    </w:r>
    <w:r>
      <w:fldChar w:fldCharType="begin"/>
    </w:r>
    <w:r>
      <w:instrText xml:space="preserve">DATE </w:instrText>
    </w:r>
    <w:r>
      <w:instrText>\@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46</w:t>
    </w:r>
    <w:r>
      <w:fldChar w:fldCharType="end"/>
    </w:r>
  </w:p>
</w:ftr>
</file>

<file path=word/footer7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A0ED5" w14:textId="77777777" w:rsidR="0063668E" w:rsidRDefault="00B26588">
    <w:pPr>
      <w:pStyle w:val="Fuzeile"/>
    </w:pPr>
  </w:p>
</w:ftr>
</file>

<file path=word/footer7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D9877" w14:textId="77777777" w:rsidR="00EF243C" w:rsidRDefault="00B26588">
    <w:pPr>
      <w:pStyle w:val="Fuzeile"/>
    </w:pPr>
  </w:p>
</w:ftr>
</file>

<file path=word/footer7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B4BFB" w14:textId="739A86F6" w:rsidR="00D163B8" w:rsidRDefault="00B26588">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48</w:t>
    </w:r>
    <w:r>
      <w:fldChar w:fldCharType="end"/>
    </w:r>
  </w:p>
</w:ftr>
</file>

<file path=word/footer7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1A154" w14:textId="77777777" w:rsidR="00EF243C" w:rsidRDefault="00B26588">
    <w:pPr>
      <w:pStyle w:val="Fuzeile"/>
    </w:pPr>
  </w:p>
</w:ftr>
</file>

<file path=word/footer7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9DE27" w14:textId="77777777" w:rsidR="00E547C8" w:rsidRDefault="00B26588">
    <w:pPr>
      <w:pStyle w:val="Fuzeile"/>
    </w:pPr>
  </w:p>
</w:ftr>
</file>

<file path=word/footer7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7DB80" w14:textId="35867AA9" w:rsidR="00341F5C" w:rsidRDefault="00B26588">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49</w:t>
    </w:r>
    <w:r>
      <w:fldChar w:fldCharType="end"/>
    </w:r>
  </w:p>
</w:ftr>
</file>

<file path=word/footer7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EEB91" w14:textId="77777777" w:rsidR="00E547C8" w:rsidRDefault="00B26588">
    <w:pPr>
      <w:pStyle w:val="Fuzeile"/>
    </w:pPr>
  </w:p>
</w:ftr>
</file>

<file path=word/footer7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19949" w14:textId="77777777" w:rsidR="0063668E" w:rsidRDefault="00B26588">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C6762" w14:textId="1BB0797F" w:rsidR="009546F6" w:rsidRPr="00151AC1" w:rsidRDefault="00B26588"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5</w:t>
    </w:r>
    <w:r>
      <w:fldChar w:fldCharType="end"/>
    </w:r>
  </w:p>
</w:ftr>
</file>

<file path=word/footer8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E296C" w14:textId="617B9F75" w:rsidR="009546F6" w:rsidRPr="00151AC1" w:rsidRDefault="00B26588"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50</w:t>
    </w:r>
    <w:r>
      <w:fldChar w:fldCharType="end"/>
    </w:r>
  </w:p>
</w:ftr>
</file>

<file path=word/footer8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C3F85" w14:textId="77777777" w:rsidR="0063668E" w:rsidRDefault="00B26588">
    <w:pPr>
      <w:pStyle w:val="Fuzeile"/>
    </w:pPr>
  </w:p>
</w:ftr>
</file>

<file path=word/footer8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06E1F" w14:textId="77777777" w:rsidR="00EF243C" w:rsidRDefault="00B26588">
    <w:pPr>
      <w:pStyle w:val="Fuzeile"/>
    </w:pPr>
  </w:p>
</w:ftr>
</file>

<file path=word/footer8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D4BC7" w14:textId="7FBED2CC" w:rsidR="00D163B8" w:rsidRDefault="00B26588">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52</w:t>
    </w:r>
    <w:r>
      <w:fldChar w:fldCharType="end"/>
    </w:r>
  </w:p>
</w:ftr>
</file>

<file path=word/footer8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4BC4B" w14:textId="77777777" w:rsidR="00EF243C" w:rsidRDefault="00B26588">
    <w:pPr>
      <w:pStyle w:val="Fuzeile"/>
    </w:pPr>
  </w:p>
</w:ftr>
</file>

<file path=word/footer8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8B00E" w14:textId="77777777" w:rsidR="00E547C8" w:rsidRDefault="00B26588">
    <w:pPr>
      <w:pStyle w:val="Fuzeile"/>
    </w:pPr>
  </w:p>
</w:ftr>
</file>

<file path=word/footer8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2E1CD" w14:textId="17B0AA54" w:rsidR="00341F5C" w:rsidRDefault="00B26588">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53</w:t>
    </w:r>
    <w:r>
      <w:fldChar w:fldCharType="end"/>
    </w:r>
  </w:p>
</w:ftr>
</file>

<file path=word/footer8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C5062" w14:textId="77777777" w:rsidR="00E547C8" w:rsidRDefault="00B26588">
    <w:pPr>
      <w:pStyle w:val="Fuzeile"/>
    </w:pPr>
  </w:p>
</w:ftr>
</file>

<file path=word/footer8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6550A" w14:textId="77777777" w:rsidR="0063668E" w:rsidRDefault="00B26588">
    <w:pPr>
      <w:pStyle w:val="Fuzeile"/>
    </w:pPr>
  </w:p>
</w:ftr>
</file>

<file path=word/footer8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596E4" w14:textId="0FB4BD89" w:rsidR="009546F6" w:rsidRPr="00151AC1" w:rsidRDefault="00B26588"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55</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B67A5" w14:textId="77777777" w:rsidR="0063668E" w:rsidRDefault="00B26588">
    <w:pPr>
      <w:pStyle w:val="Fuzeile"/>
    </w:pPr>
  </w:p>
</w:ftr>
</file>

<file path=word/footer9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16687" w14:textId="77777777" w:rsidR="0063668E" w:rsidRDefault="00B26588">
    <w:pPr>
      <w:pStyle w:val="Fuzeile"/>
    </w:pPr>
  </w:p>
</w:ftr>
</file>

<file path=word/footer9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A63A2" w14:textId="77777777" w:rsidR="00EF243C" w:rsidRDefault="00B26588">
    <w:pPr>
      <w:pStyle w:val="Fuzeile"/>
    </w:pPr>
  </w:p>
</w:ftr>
</file>

<file path=word/footer9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8640F" w14:textId="4AC9A1D8" w:rsidR="00D163B8" w:rsidRDefault="00B26588">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w:instrText>
    </w:r>
    <w:r>
      <w:instrText xml:space="preserve">RMAT </w:instrText>
    </w:r>
    <w:r>
      <w:fldChar w:fldCharType="separate"/>
    </w:r>
    <w:r>
      <w:rPr>
        <w:noProof/>
      </w:rPr>
      <w:t>58</w:t>
    </w:r>
    <w:r>
      <w:fldChar w:fldCharType="end"/>
    </w:r>
  </w:p>
</w:ftr>
</file>

<file path=word/footer9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399AC" w14:textId="77777777" w:rsidR="00EF243C" w:rsidRDefault="00B26588">
    <w:pPr>
      <w:pStyle w:val="Fuzeile"/>
    </w:pPr>
  </w:p>
</w:ftr>
</file>

<file path=word/footer9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470F9" w14:textId="77777777" w:rsidR="00E547C8" w:rsidRDefault="00B26588">
    <w:pPr>
      <w:pStyle w:val="Fuzeile"/>
    </w:pPr>
  </w:p>
</w:ftr>
</file>

<file path=word/footer9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3D773" w14:textId="7C9800CB" w:rsidR="00341F5C" w:rsidRDefault="00B26588">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61</w:t>
    </w:r>
    <w:r>
      <w:fldChar w:fldCharType="end"/>
    </w:r>
  </w:p>
</w:ftr>
</file>

<file path=word/footer9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95562C" w14:textId="77777777" w:rsidR="00E547C8" w:rsidRDefault="00B26588">
    <w:pPr>
      <w:pStyle w:val="Fuzeile"/>
    </w:pPr>
  </w:p>
</w:ftr>
</file>

<file path=word/footer9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C45A6" w14:textId="77777777" w:rsidR="00234A70" w:rsidRDefault="00B26588">
    <w:pPr>
      <w:pStyle w:val="Fuzeile"/>
    </w:pPr>
  </w:p>
</w:ftr>
</file>

<file path=word/footer9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B69E2" w14:textId="7CEF03E0" w:rsidR="00257C02" w:rsidRPr="00652525" w:rsidRDefault="00B26588"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66</w:t>
    </w:r>
    <w:r>
      <w:fldChar w:fldCharType="end"/>
    </w:r>
  </w:p>
</w:ftr>
</file>

<file path=word/footer9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80C10" w14:textId="77777777" w:rsidR="00234A70" w:rsidRDefault="00B265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E2754B" w14:textId="77777777" w:rsidR="00B26588" w:rsidRDefault="00B26588" w:rsidP="00EC7661">
      <w:pPr>
        <w:spacing w:after="0"/>
      </w:pPr>
      <w:r>
        <w:separator/>
      </w:r>
    </w:p>
  </w:footnote>
  <w:footnote w:type="continuationSeparator" w:id="0">
    <w:p w14:paraId="27B1326F" w14:textId="77777777" w:rsidR="00B26588" w:rsidRDefault="00B26588"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6A75D3" w14:textId="77777777" w:rsidR="0066631C" w:rsidRDefault="0066631C">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E4841" w14:textId="77777777" w:rsidR="00EF243C" w:rsidRDefault="00B26588">
    <w:pPr>
      <w:pStyle w:val="Kopfzeile"/>
    </w:pPr>
  </w:p>
</w:hdr>
</file>

<file path=word/header10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B80C0" w14:textId="77777777" w:rsidR="00234A70" w:rsidRDefault="00B26588">
    <w:pPr>
      <w:pStyle w:val="Kopfzeile"/>
    </w:pPr>
  </w:p>
</w:hdr>
</file>

<file path=word/header10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AF08E" w14:textId="77777777" w:rsidR="00130B47" w:rsidRPr="00395622" w:rsidRDefault="00B26588" w:rsidP="00130B47">
    <w:pPr>
      <w:pStyle w:val="Kopfzeile"/>
    </w:pPr>
    <w:r>
      <w:t>Rechenregeln für das Erfassungsjahr</w:t>
    </w:r>
    <w:r w:rsidRPr="00395622">
      <w:t xml:space="preserve"> </w:t>
    </w:r>
    <w:r>
      <w:t>2019</w:t>
    </w:r>
    <w:r>
      <w:t xml:space="preserve"> nach </w:t>
    </w:r>
    <w:r>
      <w:t>QSKH-RL</w:t>
    </w:r>
  </w:p>
  <w:p w14:paraId="39DB6249" w14:textId="77777777" w:rsidR="00130B47" w:rsidRPr="00395622" w:rsidRDefault="00B26588" w:rsidP="00130B47">
    <w:pPr>
      <w:pStyle w:val="Kopfzeile"/>
    </w:pPr>
    <w:r>
      <w:t>18/1</w:t>
    </w:r>
    <w:r w:rsidRPr="00395622">
      <w:t xml:space="preserve"> - </w:t>
    </w:r>
    <w:r>
      <w:t>Mammachirurgie</w:t>
    </w:r>
  </w:p>
  <w:p w14:paraId="3056572C" w14:textId="77777777" w:rsidR="00257C02" w:rsidRDefault="00B26588">
    <w:pPr>
      <w:pStyle w:val="Kopfzeile"/>
    </w:pPr>
    <w:r>
      <w:t xml:space="preserve">Anhang </w:t>
    </w:r>
    <w:r>
      <w:t>I</w:t>
    </w:r>
    <w:r>
      <w:t xml:space="preserve">: </w:t>
    </w:r>
    <w:r>
      <w:t>Schlüssel (Spezifikation)</w:t>
    </w:r>
  </w:p>
</w:hdr>
</file>

<file path=word/header10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83423" w14:textId="77777777" w:rsidR="00234A70" w:rsidRDefault="00B26588">
    <w:pPr>
      <w:pStyle w:val="Kopfzeile"/>
    </w:pPr>
  </w:p>
</w:hdr>
</file>

<file path=word/header10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D0491" w14:textId="77777777" w:rsidR="00234A70" w:rsidRDefault="00B26588">
    <w:pPr>
      <w:pStyle w:val="Kopfzeile"/>
    </w:pPr>
  </w:p>
</w:hdr>
</file>

<file path=word/header10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B0E9D" w14:textId="77777777" w:rsidR="00130B47" w:rsidRPr="00395622" w:rsidRDefault="00B26588" w:rsidP="00130B47">
    <w:pPr>
      <w:pStyle w:val="Kopfzeile"/>
    </w:pPr>
    <w:r>
      <w:t>Rechenregeln für das Erfassungsjahr</w:t>
    </w:r>
    <w:r w:rsidRPr="00395622">
      <w:t xml:space="preserve"> </w:t>
    </w:r>
    <w:r>
      <w:t>2019</w:t>
    </w:r>
    <w:r>
      <w:t xml:space="preserve"> nach </w:t>
    </w:r>
    <w:r>
      <w:t>QSKH-RL</w:t>
    </w:r>
  </w:p>
  <w:p w14:paraId="31AC7E85" w14:textId="77777777" w:rsidR="00130B47" w:rsidRPr="00395622" w:rsidRDefault="00B26588" w:rsidP="00130B47">
    <w:pPr>
      <w:pStyle w:val="Kopfzeile"/>
    </w:pPr>
    <w:r>
      <w:t>18/1</w:t>
    </w:r>
    <w:r w:rsidRPr="00395622">
      <w:t xml:space="preserve"> - </w:t>
    </w:r>
    <w:r>
      <w:t>Mammachirurgie</w:t>
    </w:r>
  </w:p>
  <w:p w14:paraId="417E73DB" w14:textId="77777777" w:rsidR="00257C02" w:rsidRDefault="00B26588">
    <w:pPr>
      <w:pStyle w:val="Kopfzeile"/>
    </w:pPr>
    <w:r>
      <w:t xml:space="preserve">Anhang </w:t>
    </w:r>
    <w:r>
      <w:t>I</w:t>
    </w:r>
    <w:r>
      <w:t xml:space="preserve">: </w:t>
    </w:r>
    <w:r>
      <w:t>Schlüssel (Spezifikation)</w:t>
    </w:r>
  </w:p>
</w:hdr>
</file>

<file path=word/header10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40AEE" w14:textId="77777777" w:rsidR="00234A70" w:rsidRDefault="00B26588">
    <w:pPr>
      <w:pStyle w:val="Kopfzeile"/>
    </w:pPr>
  </w:p>
</w:hdr>
</file>

<file path=word/header10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265A6" w14:textId="77777777" w:rsidR="00652525" w:rsidRDefault="00B26588">
    <w:pPr>
      <w:pStyle w:val="Kopfzeile"/>
    </w:pPr>
  </w:p>
</w:hdr>
</file>

<file path=word/header10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78CE46" w14:textId="77777777" w:rsidR="00130B47" w:rsidRPr="00395622" w:rsidRDefault="00B26588" w:rsidP="00130B47">
    <w:pPr>
      <w:pStyle w:val="Kopfzeile"/>
    </w:pPr>
    <w:r>
      <w:t>Rechenregeln für das Erfassungsjahr</w:t>
    </w:r>
    <w:r w:rsidRPr="00395622">
      <w:t xml:space="preserve"> </w:t>
    </w:r>
    <w:r>
      <w:t>2019</w:t>
    </w:r>
    <w:r>
      <w:t xml:space="preserve"> nach </w:t>
    </w:r>
    <w:r>
      <w:t>QSKH-RL</w:t>
    </w:r>
  </w:p>
  <w:p w14:paraId="0B8E404E" w14:textId="77777777" w:rsidR="00130B47" w:rsidRPr="00395622" w:rsidRDefault="00B26588" w:rsidP="00130B47">
    <w:pPr>
      <w:pStyle w:val="Kopfzeile"/>
    </w:pPr>
    <w:r>
      <w:t>18/1</w:t>
    </w:r>
    <w:r w:rsidRPr="00395622">
      <w:t xml:space="preserve"> - </w:t>
    </w:r>
    <w:r>
      <w:t>Mammachirurgie</w:t>
    </w:r>
  </w:p>
  <w:p w14:paraId="6B45A0E3" w14:textId="77777777" w:rsidR="00257C02" w:rsidRDefault="00B26588">
    <w:pPr>
      <w:pStyle w:val="Kopfzeile"/>
    </w:pPr>
    <w:r>
      <w:t xml:space="preserve">Anhang </w:t>
    </w:r>
    <w:r>
      <w:t>I</w:t>
    </w:r>
    <w:r>
      <w:t>I: Listen</w:t>
    </w:r>
  </w:p>
</w:hdr>
</file>

<file path=word/header10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D6CAF" w14:textId="77777777" w:rsidR="00652525" w:rsidRDefault="00B26588">
    <w:pPr>
      <w:pStyle w:val="Kopfzeile"/>
    </w:pPr>
  </w:p>
</w:hdr>
</file>

<file path=word/header10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21239" w14:textId="77777777" w:rsidR="003911F9" w:rsidRDefault="00B26588">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F7FFF" w14:textId="77777777" w:rsidR="00D163B8" w:rsidRPr="00395622" w:rsidRDefault="00B26588" w:rsidP="00D163B8">
    <w:pPr>
      <w:pStyle w:val="Kopfzeile"/>
    </w:pPr>
    <w:r>
      <w:t>Rechenregeln für das Erfassungsjahr</w:t>
    </w:r>
    <w:r w:rsidRPr="00395622">
      <w:t xml:space="preserve"> </w:t>
    </w:r>
    <w:r>
      <w:t>2019</w:t>
    </w:r>
    <w:r>
      <w:t xml:space="preserve"> nach </w:t>
    </w:r>
    <w:r>
      <w:t>QSKH-RL</w:t>
    </w:r>
  </w:p>
  <w:p w14:paraId="20EE24B8" w14:textId="77777777" w:rsidR="00D163B8" w:rsidRPr="00395622" w:rsidRDefault="00B26588" w:rsidP="00D163B8">
    <w:pPr>
      <w:pStyle w:val="Kopfzeile"/>
    </w:pPr>
    <w:r>
      <w:t>18/1</w:t>
    </w:r>
    <w:r w:rsidRPr="00395622">
      <w:t xml:space="preserve"> - </w:t>
    </w:r>
    <w:r>
      <w:t>Mammachirurgie</w:t>
    </w:r>
  </w:p>
  <w:p w14:paraId="6B035A78" w14:textId="77777777" w:rsidR="00D163B8" w:rsidRDefault="00B26588">
    <w:pPr>
      <w:pStyle w:val="Kopfzeile"/>
    </w:pPr>
    <w:r>
      <w:t>51846: Prätherapeutische histologische Diagnosesicherung</w:t>
    </w:r>
  </w:p>
</w:hdr>
</file>

<file path=word/header1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10019" w14:textId="77777777" w:rsidR="003911F9" w:rsidRPr="00395622" w:rsidRDefault="00B26588" w:rsidP="003911F9">
    <w:pPr>
      <w:pStyle w:val="Kopfzeile"/>
    </w:pPr>
    <w:r>
      <w:t>Rechenregeln für das Erfassungsjahr</w:t>
    </w:r>
    <w:r w:rsidRPr="00395622">
      <w:t xml:space="preserve"> </w:t>
    </w:r>
    <w:r>
      <w:t>2019</w:t>
    </w:r>
    <w:r>
      <w:t xml:space="preserve"> nach </w:t>
    </w:r>
    <w:r>
      <w:t>QSKH-RL</w:t>
    </w:r>
  </w:p>
  <w:p w14:paraId="1E6D67D8" w14:textId="77777777" w:rsidR="003911F9" w:rsidRPr="00395622" w:rsidRDefault="00B26588" w:rsidP="003911F9">
    <w:pPr>
      <w:pStyle w:val="Kopfzeile"/>
    </w:pPr>
    <w:r>
      <w:t>18/1</w:t>
    </w:r>
    <w:r w:rsidRPr="00395622">
      <w:t xml:space="preserve"> - </w:t>
    </w:r>
    <w:r>
      <w:t>Mammachirurgie</w:t>
    </w:r>
  </w:p>
  <w:p w14:paraId="66359C1D" w14:textId="77777777" w:rsidR="00CF528F" w:rsidRDefault="00B26588" w:rsidP="00CF528F">
    <w:pPr>
      <w:pStyle w:val="Kopfzeile"/>
      <w:tabs>
        <w:tab w:val="left" w:pos="1941"/>
      </w:tabs>
    </w:pPr>
    <w:r>
      <w:t>Anhang I</w:t>
    </w:r>
    <w:r>
      <w:t>I</w:t>
    </w:r>
    <w:r>
      <w:t>I: Vorberechnungen</w:t>
    </w:r>
  </w:p>
</w:hdr>
</file>

<file path=word/header1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98E54" w14:textId="77777777" w:rsidR="003911F9" w:rsidRDefault="00B26588">
    <w:pPr>
      <w:pStyle w:val="Kopfzeile"/>
    </w:pPr>
  </w:p>
</w:hdr>
</file>

<file path=word/header1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4F39AF" w14:textId="77777777" w:rsidR="002C1712" w:rsidRDefault="00B26588">
    <w:pPr>
      <w:pStyle w:val="Kopfzeile"/>
    </w:pPr>
  </w:p>
</w:hdr>
</file>

<file path=word/header1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A0A37" w14:textId="77777777" w:rsidR="00491DF3" w:rsidRPr="00395622" w:rsidRDefault="00B26588" w:rsidP="00491DF3">
    <w:pPr>
      <w:pStyle w:val="Kopfzeile"/>
    </w:pPr>
    <w:r>
      <w:t>Rechenregeln für das Erfassungsjahr 2019</w:t>
    </w:r>
    <w:r>
      <w:t xml:space="preserve"> nach </w:t>
    </w:r>
    <w:r>
      <w:t>QSKH-RL</w:t>
    </w:r>
  </w:p>
  <w:p w14:paraId="2216E907" w14:textId="77777777" w:rsidR="00491DF3" w:rsidRPr="00395622" w:rsidRDefault="00B26588" w:rsidP="00491DF3">
    <w:pPr>
      <w:pStyle w:val="Kopfzeile"/>
    </w:pPr>
    <w:r>
      <w:t>18/1</w:t>
    </w:r>
    <w:r w:rsidRPr="00395622">
      <w:t xml:space="preserve"> - </w:t>
    </w:r>
    <w:r>
      <w:t>Mammachirurgie</w:t>
    </w:r>
  </w:p>
  <w:p w14:paraId="63F66D8F" w14:textId="77777777" w:rsidR="00FB337D" w:rsidRDefault="00B26588" w:rsidP="003050C2">
    <w:pPr>
      <w:pStyle w:val="Kopfzeile"/>
      <w:tabs>
        <w:tab w:val="left" w:pos="1941"/>
      </w:tabs>
    </w:pPr>
    <w:r>
      <w:t>Anhang IV</w:t>
    </w:r>
    <w:r>
      <w:t>: Funktionen</w:t>
    </w:r>
  </w:p>
</w:hdr>
</file>

<file path=word/header1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9D79E" w14:textId="77777777" w:rsidR="002C1712" w:rsidRDefault="00B26588">
    <w:pPr>
      <w:pStyle w:val="Kopfzeile"/>
    </w:pPr>
  </w:p>
</w:hdr>
</file>

<file path=word/header1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F59FA" w14:textId="77777777" w:rsidR="00271AF2" w:rsidRDefault="00B26588">
    <w:pPr>
      <w:pStyle w:val="Kopfzeile"/>
    </w:pPr>
  </w:p>
</w:hdr>
</file>

<file path=word/header1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AF2B8" w14:textId="77777777" w:rsidR="00130B47" w:rsidRPr="00395622" w:rsidRDefault="00B26588" w:rsidP="00130B47">
    <w:pPr>
      <w:pStyle w:val="Kopfzeile"/>
    </w:pPr>
    <w:r>
      <w:t>Rechenregeln für das Erfassungsjahr</w:t>
    </w:r>
    <w:r w:rsidRPr="00395622">
      <w:t xml:space="preserve"> </w:t>
    </w:r>
    <w:r>
      <w:t>2019</w:t>
    </w:r>
    <w:r>
      <w:t xml:space="preserve"> nach </w:t>
    </w:r>
    <w:r>
      <w:t>QSKH-RL</w:t>
    </w:r>
  </w:p>
  <w:p w14:paraId="39EE64D8" w14:textId="77777777" w:rsidR="00130B47" w:rsidRPr="00395622" w:rsidRDefault="00B26588" w:rsidP="00130B47">
    <w:pPr>
      <w:pStyle w:val="Kopfzeile"/>
    </w:pPr>
    <w:r>
      <w:t>18/1</w:t>
    </w:r>
    <w:r w:rsidRPr="00395622">
      <w:t xml:space="preserve"> - </w:t>
    </w:r>
    <w:r>
      <w:t>Mammachirurgie</w:t>
    </w:r>
  </w:p>
  <w:p w14:paraId="099F90CF" w14:textId="77777777" w:rsidR="00257C02" w:rsidRDefault="00B26588" w:rsidP="00505667">
    <w:pPr>
      <w:pStyle w:val="Kopfzeile"/>
    </w:pPr>
    <w:r w:rsidRPr="00505667">
      <w:t>Anhang V: Historie der Qualitätsindikatoren</w:t>
    </w:r>
  </w:p>
</w:hdr>
</file>

<file path=word/header1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FF53A" w14:textId="77777777" w:rsidR="00271AF2" w:rsidRDefault="00B26588">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994AC5" w14:textId="77777777" w:rsidR="00EF243C" w:rsidRDefault="00B26588">
    <w:pPr>
      <w:pStyle w:val="Kopfzeile"/>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58B68" w14:textId="77777777" w:rsidR="00E547C8" w:rsidRDefault="00B26588">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D354C" w14:textId="77777777" w:rsidR="00934892" w:rsidRPr="00395622" w:rsidRDefault="00B26588" w:rsidP="00934892">
    <w:pPr>
      <w:pStyle w:val="Kopfzeile"/>
    </w:pPr>
    <w:r>
      <w:t>Rechenregeln für das Erfassungsjahr</w:t>
    </w:r>
    <w:r w:rsidRPr="00395622">
      <w:t xml:space="preserve"> </w:t>
    </w:r>
    <w:r>
      <w:t>2019</w:t>
    </w:r>
    <w:r>
      <w:t xml:space="preserve"> nach </w:t>
    </w:r>
    <w:r>
      <w:t>QSKH-RL</w:t>
    </w:r>
  </w:p>
  <w:p w14:paraId="26429095" w14:textId="77777777" w:rsidR="00934892" w:rsidRPr="00395622" w:rsidRDefault="00B26588" w:rsidP="00934892">
    <w:pPr>
      <w:pStyle w:val="Kopfzeile"/>
    </w:pPr>
    <w:r>
      <w:t>18/1</w:t>
    </w:r>
    <w:r w:rsidRPr="00395622">
      <w:t xml:space="preserve"> - </w:t>
    </w:r>
    <w:r>
      <w:t>Mammachirurgie</w:t>
    </w:r>
  </w:p>
  <w:p w14:paraId="62B17427" w14:textId="77777777" w:rsidR="00341F5C" w:rsidRDefault="00B26588">
    <w:pPr>
      <w:pStyle w:val="Kopfzeile"/>
    </w:pPr>
    <w:r>
      <w:t>51846: Prätherapeutische histologische Diagnos</w:t>
    </w:r>
    <w:r>
      <w:t>esicherung</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B813C" w14:textId="77777777" w:rsidR="00E547C8" w:rsidRDefault="00B26588">
    <w:pPr>
      <w:pStyle w:val="Kopfzeil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BD1C0" w14:textId="77777777" w:rsidR="0063668E" w:rsidRDefault="00B26588">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E8260" w14:textId="77777777" w:rsidR="009546F6" w:rsidRPr="00395622" w:rsidRDefault="00B26588" w:rsidP="009546F6">
    <w:pPr>
      <w:pStyle w:val="Kopfzeile"/>
    </w:pPr>
    <w:r>
      <w:t>Rechenregeln für das Erfassungsjahr</w:t>
    </w:r>
    <w:r w:rsidRPr="00395622">
      <w:t xml:space="preserve"> </w:t>
    </w:r>
    <w:r>
      <w:t>2019</w:t>
    </w:r>
    <w:r>
      <w:t xml:space="preserve"> nach </w:t>
    </w:r>
    <w:r>
      <w:t>QSKH-RL</w:t>
    </w:r>
  </w:p>
  <w:p w14:paraId="130C4C28" w14:textId="77777777" w:rsidR="009546F6" w:rsidRPr="00395622" w:rsidRDefault="00B26588" w:rsidP="009546F6">
    <w:pPr>
      <w:pStyle w:val="Kopfzeile"/>
    </w:pPr>
    <w:r>
      <w:t>18/1</w:t>
    </w:r>
    <w:r w:rsidRPr="00395622">
      <w:t xml:space="preserve"> - </w:t>
    </w:r>
    <w:r>
      <w:t>Mammachirurgie</w:t>
    </w:r>
  </w:p>
  <w:p w14:paraId="59D2659C" w14:textId="77777777" w:rsidR="009546F6" w:rsidRDefault="00B26588">
    <w:pPr>
      <w:pStyle w:val="Kopfzeile"/>
    </w:pPr>
    <w:r>
      <w:t>Gruppe: HER2-Positivitätsrate</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F4393" w14:textId="77777777" w:rsidR="0063668E" w:rsidRDefault="00B26588">
    <w:pPr>
      <w:pStyle w:val="Kopfzeil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B5736" w14:textId="77777777" w:rsidR="00EF243C" w:rsidRDefault="00B2658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02A84" w14:textId="77777777" w:rsidR="00452CDA" w:rsidRDefault="00F26FC3" w:rsidP="0066631C">
    <w:pPr>
      <w:pStyle w:val="Kopfzeile"/>
    </w:pPr>
    <w:r>
      <w:t>Rechenregeln für das Erfassungsjahr</w:t>
    </w:r>
    <w:r w:rsidR="00907B99" w:rsidRPr="00395622">
      <w:t xml:space="preserve"> </w:t>
    </w:r>
    <w:r>
      <w:t>2019</w:t>
    </w:r>
    <w:r w:rsidR="00907B99">
      <w:t xml:space="preserve"> nach </w:t>
    </w:r>
    <w:r>
      <w:t>QSKH-RL</w:t>
    </w:r>
  </w:p>
  <w:p w14:paraId="5ECBD88D" w14:textId="77777777" w:rsidR="00907B99" w:rsidRDefault="00907B99" w:rsidP="00907B99">
    <w:pPr>
      <w:pStyle w:val="Kopfzeile"/>
    </w:pPr>
    <w:r>
      <w:t>18/1 - Mammachirurgie</w:t>
    </w:r>
  </w:p>
  <w:p w14:paraId="4D3F87D1" w14:textId="30F798C4" w:rsidR="00907B99" w:rsidRDefault="00907B99" w:rsidP="00907B99">
    <w:pPr>
      <w:pStyle w:val="Kopfzeile"/>
    </w:pPr>
    <w:r>
      <w:fldChar w:fldCharType="begin"/>
    </w:r>
    <w:r>
      <w:instrText xml:space="preserve"> STYLEREF  "Überschrift (Titelei)"</w:instrText>
    </w:r>
    <w:r>
      <w:fldChar w:fldCharType="separate"/>
    </w:r>
    <w:r w:rsidR="00B26588">
      <w:rPr>
        <w:noProof/>
      </w:rPr>
      <w:t>Inhaltsverzeichnis</w:t>
    </w:r>
    <w: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1C566" w14:textId="77777777" w:rsidR="00D163B8" w:rsidRPr="00395622" w:rsidRDefault="00B26588" w:rsidP="00D163B8">
    <w:pPr>
      <w:pStyle w:val="Kopfzeile"/>
    </w:pPr>
    <w:r>
      <w:t>Rechenregeln für das Erfassungsjahr</w:t>
    </w:r>
    <w:r w:rsidRPr="00395622">
      <w:t xml:space="preserve"> </w:t>
    </w:r>
    <w:r>
      <w:t>2019</w:t>
    </w:r>
    <w:r>
      <w:t xml:space="preserve"> nach </w:t>
    </w:r>
    <w:r>
      <w:t>QSKH-RL</w:t>
    </w:r>
  </w:p>
  <w:p w14:paraId="290E9D0B" w14:textId="77777777" w:rsidR="00D163B8" w:rsidRPr="00395622" w:rsidRDefault="00B26588" w:rsidP="00D163B8">
    <w:pPr>
      <w:pStyle w:val="Kopfzeile"/>
    </w:pPr>
    <w:r>
      <w:t>18/1</w:t>
    </w:r>
    <w:r w:rsidRPr="00395622">
      <w:t xml:space="preserve"> - </w:t>
    </w:r>
    <w:r>
      <w:t>Mammachirurgie</w:t>
    </w:r>
  </w:p>
  <w:p w14:paraId="30AB714F" w14:textId="77777777" w:rsidR="00D163B8" w:rsidRDefault="00B26588">
    <w:pPr>
      <w:pStyle w:val="Kopfzeile"/>
    </w:pPr>
    <w:r>
      <w:t>52268: HER2-Positivitätsrate</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B94A4" w14:textId="77777777" w:rsidR="00EF243C" w:rsidRDefault="00B26588">
    <w:pPr>
      <w:pStyle w:val="Kopfzeile"/>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91AC7" w14:textId="77777777" w:rsidR="00EF243C" w:rsidRDefault="00B26588">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CD948" w14:textId="77777777" w:rsidR="00D163B8" w:rsidRPr="00395622" w:rsidRDefault="00B26588" w:rsidP="00D163B8">
    <w:pPr>
      <w:pStyle w:val="Kopfzeile"/>
    </w:pPr>
    <w:r>
      <w:t>Rechenregeln für das Erfassungsjahr</w:t>
    </w:r>
    <w:r w:rsidRPr="00395622">
      <w:t xml:space="preserve"> </w:t>
    </w:r>
    <w:r>
      <w:t>2019</w:t>
    </w:r>
    <w:r>
      <w:t xml:space="preserve"> nach </w:t>
    </w:r>
    <w:r>
      <w:t>QSKH-RL</w:t>
    </w:r>
  </w:p>
  <w:p w14:paraId="0D085C73" w14:textId="77777777" w:rsidR="00D163B8" w:rsidRPr="00395622" w:rsidRDefault="00B26588" w:rsidP="00D163B8">
    <w:pPr>
      <w:pStyle w:val="Kopfzeile"/>
    </w:pPr>
    <w:r>
      <w:t>18/1</w:t>
    </w:r>
    <w:r w:rsidRPr="00395622">
      <w:t xml:space="preserve"> - </w:t>
    </w:r>
    <w:r>
      <w:t>Mammachirurgie</w:t>
    </w:r>
  </w:p>
  <w:p w14:paraId="14CF7196" w14:textId="77777777" w:rsidR="00D163B8" w:rsidRDefault="00B26588">
    <w:pPr>
      <w:pStyle w:val="Kopfzeile"/>
    </w:pPr>
    <w:r>
      <w:t>52267: Verhältnis der beobachteten zur erwarteten Rate (O/E) an HER2-positiven Befunden: niedrige HER2-Positivitätsrate</w: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729B8" w14:textId="77777777" w:rsidR="00EF243C" w:rsidRDefault="00B26588">
    <w:pPr>
      <w:pStyle w:val="Kopfzeil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35446" w14:textId="77777777" w:rsidR="00EF243C" w:rsidRDefault="00B26588">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ADB07" w14:textId="77777777" w:rsidR="00D163B8" w:rsidRPr="00395622" w:rsidRDefault="00B26588" w:rsidP="00D163B8">
    <w:pPr>
      <w:pStyle w:val="Kopfzeile"/>
    </w:pPr>
    <w:r>
      <w:t>Rechenregeln für das Erfassungsjahr</w:t>
    </w:r>
    <w:r w:rsidRPr="00395622">
      <w:t xml:space="preserve"> </w:t>
    </w:r>
    <w:r>
      <w:t>2019</w:t>
    </w:r>
    <w:r>
      <w:t xml:space="preserve"> nach </w:t>
    </w:r>
    <w:r>
      <w:t>QSKH-RL</w:t>
    </w:r>
  </w:p>
  <w:p w14:paraId="24E17AC7" w14:textId="77777777" w:rsidR="00D163B8" w:rsidRPr="00395622" w:rsidRDefault="00B26588" w:rsidP="00D163B8">
    <w:pPr>
      <w:pStyle w:val="Kopfzeile"/>
    </w:pPr>
    <w:r>
      <w:t>18/1</w:t>
    </w:r>
    <w:r w:rsidRPr="00395622">
      <w:t xml:space="preserve"> - </w:t>
    </w:r>
    <w:r>
      <w:t>Mammachirurgie</w:t>
    </w:r>
  </w:p>
  <w:p w14:paraId="792FF8F5" w14:textId="77777777" w:rsidR="00D163B8" w:rsidRDefault="00B26588">
    <w:pPr>
      <w:pStyle w:val="Kopfzeile"/>
    </w:pPr>
    <w:r>
      <w:t>52278: Verhältnis der beobachteten zur erwarteten Rate (O/E) an HER2-positiven Befunden: hohe HER2-Positivitätsrate</w: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18646" w14:textId="77777777" w:rsidR="00EF243C" w:rsidRDefault="00B26588">
    <w:pPr>
      <w:pStyle w:val="Kopfzeile"/>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2B528" w14:textId="77777777" w:rsidR="00E547C8" w:rsidRDefault="00B26588">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D8944" w14:textId="77777777" w:rsidR="00934892" w:rsidRPr="00395622" w:rsidRDefault="00B26588" w:rsidP="00934892">
    <w:pPr>
      <w:pStyle w:val="Kopfzeile"/>
    </w:pPr>
    <w:r>
      <w:t>Rechenregeln für das Erfassungsjahr</w:t>
    </w:r>
    <w:r w:rsidRPr="00395622">
      <w:t xml:space="preserve"> </w:t>
    </w:r>
    <w:r>
      <w:t>2019</w:t>
    </w:r>
    <w:r>
      <w:t xml:space="preserve"> nach </w:t>
    </w:r>
    <w:r>
      <w:t>QSKH-RL</w:t>
    </w:r>
  </w:p>
  <w:p w14:paraId="1707AAAE" w14:textId="77777777" w:rsidR="00934892" w:rsidRPr="00395622" w:rsidRDefault="00B26588" w:rsidP="00934892">
    <w:pPr>
      <w:pStyle w:val="Kopfzeile"/>
    </w:pPr>
    <w:r>
      <w:t>18/1</w:t>
    </w:r>
    <w:r w:rsidRPr="00395622">
      <w:t xml:space="preserve"> - </w:t>
    </w:r>
    <w:r>
      <w:t>Mammachirurgie</w:t>
    </w:r>
  </w:p>
  <w:p w14:paraId="1C2B98CC" w14:textId="77777777" w:rsidR="00341F5C" w:rsidRDefault="00B26588">
    <w:pPr>
      <w:pStyle w:val="Kopfzeile"/>
    </w:pPr>
    <w:r>
      <w:t>HER2-Positivitätsrate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62F97" w14:textId="77777777" w:rsidR="0066631C" w:rsidRDefault="0066631C">
    <w:pPr>
      <w:pStyle w:val="Kopfzeile"/>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FC2A4" w14:textId="77777777" w:rsidR="00E547C8" w:rsidRDefault="00B26588">
    <w:pPr>
      <w:pStyle w:val="Kopfzeile"/>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3953D" w14:textId="77777777" w:rsidR="0063668E" w:rsidRDefault="00B26588">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489B2" w14:textId="77777777" w:rsidR="009546F6" w:rsidRPr="00395622" w:rsidRDefault="00B26588" w:rsidP="009546F6">
    <w:pPr>
      <w:pStyle w:val="Kopfzeile"/>
    </w:pPr>
    <w:r>
      <w:t>Rechenregeln für das Erfassungsjahr</w:t>
    </w:r>
    <w:r w:rsidRPr="00395622">
      <w:t xml:space="preserve"> </w:t>
    </w:r>
    <w:r>
      <w:t>2019</w:t>
    </w:r>
    <w:r>
      <w:t xml:space="preserve"> nach </w:t>
    </w:r>
    <w:r>
      <w:t>QSKH-RL</w:t>
    </w:r>
  </w:p>
  <w:p w14:paraId="27F34CB4" w14:textId="77777777" w:rsidR="009546F6" w:rsidRPr="00395622" w:rsidRDefault="00B26588" w:rsidP="009546F6">
    <w:pPr>
      <w:pStyle w:val="Kopfzeile"/>
    </w:pPr>
    <w:r>
      <w:t>18/1</w:t>
    </w:r>
    <w:r w:rsidRPr="00395622">
      <w:t xml:space="preserve"> - </w:t>
    </w:r>
    <w:r>
      <w:t>Mammachirurgie</w:t>
    </w:r>
  </w:p>
  <w:p w14:paraId="3BD26377" w14:textId="77777777" w:rsidR="009546F6" w:rsidRDefault="00B26588">
    <w:pPr>
      <w:pStyle w:val="Kopfzeile"/>
    </w:pPr>
    <w:r>
      <w:t>Gruppe: Intraoperative P</w:t>
    </w:r>
    <w:r>
      <w:t>räparatradiografie oder intraoperative Präparatsonografie bei Drahtmarkierung</w: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CFCC2" w14:textId="77777777" w:rsidR="0063668E" w:rsidRDefault="00B26588">
    <w:pPr>
      <w:pStyle w:val="Kopfzeile"/>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25525" w14:textId="77777777" w:rsidR="00EF243C" w:rsidRDefault="00B26588">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5C9A0" w14:textId="77777777" w:rsidR="00D163B8" w:rsidRPr="00395622" w:rsidRDefault="00B26588" w:rsidP="00D163B8">
    <w:pPr>
      <w:pStyle w:val="Kopfzeile"/>
    </w:pPr>
    <w:r>
      <w:t>Rechenregeln für das Erfassungsjahr</w:t>
    </w:r>
    <w:r w:rsidRPr="00395622">
      <w:t xml:space="preserve"> </w:t>
    </w:r>
    <w:r>
      <w:t>2019</w:t>
    </w:r>
    <w:r>
      <w:t xml:space="preserve"> nach </w:t>
    </w:r>
    <w:r>
      <w:t>QSKH-RL</w:t>
    </w:r>
  </w:p>
  <w:p w14:paraId="6804E22E" w14:textId="77777777" w:rsidR="00D163B8" w:rsidRPr="00395622" w:rsidRDefault="00B26588" w:rsidP="00D163B8">
    <w:pPr>
      <w:pStyle w:val="Kopfzeile"/>
    </w:pPr>
    <w:r>
      <w:t>18/1</w:t>
    </w:r>
    <w:r w:rsidRPr="00395622">
      <w:t xml:space="preserve"> - </w:t>
    </w:r>
    <w:r>
      <w:t>Mammachirurgie</w:t>
    </w:r>
  </w:p>
  <w:p w14:paraId="1E65E8F6" w14:textId="77777777" w:rsidR="00D163B8" w:rsidRDefault="00B26588">
    <w:pPr>
      <w:pStyle w:val="Kopfzeile"/>
    </w:pPr>
    <w:r>
      <w:t>52330: Intraoperative Präparatradiografie oder intraoperative Präparatsonografie bei mammografischer Drahtmarkierung</w: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91FD8" w14:textId="77777777" w:rsidR="00EF243C" w:rsidRDefault="00B26588">
    <w:pPr>
      <w:pStyle w:val="Kopfzeile"/>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C1803" w14:textId="77777777" w:rsidR="00EF243C" w:rsidRDefault="00B26588">
    <w:pPr>
      <w:pStyle w:val="Kopfzeile"/>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15094" w14:textId="77777777" w:rsidR="00D163B8" w:rsidRPr="00395622" w:rsidRDefault="00B26588" w:rsidP="00D163B8">
    <w:pPr>
      <w:pStyle w:val="Kopfzeile"/>
    </w:pPr>
    <w:r>
      <w:t>Rechenregeln für das Erfassungsjahr</w:t>
    </w:r>
    <w:r w:rsidRPr="00395622">
      <w:t xml:space="preserve"> </w:t>
    </w:r>
    <w:r>
      <w:t>2019</w:t>
    </w:r>
    <w:r>
      <w:t xml:space="preserve"> nach </w:t>
    </w:r>
    <w:r>
      <w:t>QSKH-RL</w:t>
    </w:r>
  </w:p>
  <w:p w14:paraId="518D0F10" w14:textId="77777777" w:rsidR="00D163B8" w:rsidRPr="00395622" w:rsidRDefault="00B26588" w:rsidP="00D163B8">
    <w:pPr>
      <w:pStyle w:val="Kopfzeile"/>
    </w:pPr>
    <w:r>
      <w:t>18/1</w:t>
    </w:r>
    <w:r w:rsidRPr="00395622">
      <w:t xml:space="preserve"> - </w:t>
    </w:r>
    <w:r>
      <w:t>Mammachirurgie</w:t>
    </w:r>
  </w:p>
  <w:p w14:paraId="2B87B5BA" w14:textId="77777777" w:rsidR="00D163B8" w:rsidRDefault="00B26588">
    <w:pPr>
      <w:pStyle w:val="Kopfzeile"/>
    </w:pPr>
    <w:r>
      <w:t xml:space="preserve">52279: </w:t>
    </w:r>
    <w:r>
      <w:t>Intraoperative Präparatradiografie oder intraoperative Präparatsonografie bei sonografischer Drahtmarkierung</w: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0F0E3" w14:textId="77777777" w:rsidR="00EF243C" w:rsidRDefault="00B26588">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764FD" w14:textId="77777777" w:rsidR="00283E15" w:rsidRDefault="00B26588">
    <w:pPr>
      <w:pStyle w:val="Kopfzeile"/>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15796" w14:textId="77777777" w:rsidR="00E547C8" w:rsidRDefault="00B26588">
    <w:pPr>
      <w:pStyle w:val="Kopfzeile"/>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63B29" w14:textId="77777777" w:rsidR="00934892" w:rsidRPr="00395622" w:rsidRDefault="00B26588" w:rsidP="00934892">
    <w:pPr>
      <w:pStyle w:val="Kopfzeile"/>
    </w:pPr>
    <w:r>
      <w:t>Rechenregeln für das Erfassungsjahr</w:t>
    </w:r>
    <w:r w:rsidRPr="00395622">
      <w:t xml:space="preserve"> </w:t>
    </w:r>
    <w:r>
      <w:t>2019</w:t>
    </w:r>
    <w:r>
      <w:t xml:space="preserve"> nach </w:t>
    </w:r>
    <w:r>
      <w:t>QSKH-RL</w:t>
    </w:r>
  </w:p>
  <w:p w14:paraId="0B085144" w14:textId="77777777" w:rsidR="00934892" w:rsidRPr="00395622" w:rsidRDefault="00B26588" w:rsidP="00934892">
    <w:pPr>
      <w:pStyle w:val="Kopfzeile"/>
    </w:pPr>
    <w:r>
      <w:t>18/1</w:t>
    </w:r>
    <w:r w:rsidRPr="00395622">
      <w:t xml:space="preserve"> - </w:t>
    </w:r>
    <w:r>
      <w:t>Mammachirurgie</w:t>
    </w:r>
  </w:p>
  <w:p w14:paraId="59225F1D" w14:textId="77777777" w:rsidR="00341F5C" w:rsidRDefault="00B26588">
    <w:pPr>
      <w:pStyle w:val="Kopfzeile"/>
    </w:pPr>
    <w:r>
      <w:t>Intraoperative Präparatradiografie oder intraoperative Präparatsonografie bei Drahtmarkierung</w:t>
    </w: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BF279" w14:textId="77777777" w:rsidR="00E547C8" w:rsidRDefault="00B26588">
    <w:pPr>
      <w:pStyle w:val="Kopfzeile"/>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3EBD9" w14:textId="77777777" w:rsidR="0063668E" w:rsidRDefault="00B26588">
    <w:pPr>
      <w:pStyle w:val="Kopfzeile"/>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F7C2F" w14:textId="77777777" w:rsidR="009546F6" w:rsidRPr="00395622" w:rsidRDefault="00B26588" w:rsidP="009546F6">
    <w:pPr>
      <w:pStyle w:val="Kopfzeile"/>
    </w:pPr>
    <w:r>
      <w:t>Rechenregeln für das Erfassungsjahr</w:t>
    </w:r>
    <w:r w:rsidRPr="00395622">
      <w:t xml:space="preserve"> </w:t>
    </w:r>
    <w:r>
      <w:t>2019</w:t>
    </w:r>
    <w:r>
      <w:t xml:space="preserve"> nach </w:t>
    </w:r>
    <w:r>
      <w:t>QSKH-RL</w:t>
    </w:r>
  </w:p>
  <w:p w14:paraId="2FBC01C6" w14:textId="77777777" w:rsidR="009546F6" w:rsidRPr="00395622" w:rsidRDefault="00B26588" w:rsidP="009546F6">
    <w:pPr>
      <w:pStyle w:val="Kopfzeile"/>
    </w:pPr>
    <w:r>
      <w:t>18/1</w:t>
    </w:r>
    <w:r w:rsidRPr="00395622">
      <w:t xml:space="preserve"> - </w:t>
    </w:r>
    <w:r>
      <w:t>Mammachiru</w:t>
    </w:r>
    <w:r>
      <w:t>rgie</w:t>
    </w:r>
  </w:p>
  <w:p w14:paraId="5A9CD594" w14:textId="77777777" w:rsidR="009546F6" w:rsidRDefault="00B26588">
    <w:pPr>
      <w:pStyle w:val="Kopfzeile"/>
    </w:pPr>
    <w:r>
      <w:t>2163: Primäre Axilladissektion bei DCIS</w:t>
    </w: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A224D" w14:textId="77777777" w:rsidR="0063668E" w:rsidRDefault="00B26588">
    <w:pPr>
      <w:pStyle w:val="Kopfzeile"/>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E81B8E" w14:textId="77777777" w:rsidR="00EF243C" w:rsidRDefault="00B26588">
    <w:pPr>
      <w:pStyle w:val="Kopfzeile"/>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09AB0" w14:textId="77777777" w:rsidR="00D163B8" w:rsidRPr="00395622" w:rsidRDefault="00B26588" w:rsidP="00D163B8">
    <w:pPr>
      <w:pStyle w:val="Kopfzeile"/>
    </w:pPr>
    <w:r>
      <w:t>Rechenregeln für das Erfassungsjahr</w:t>
    </w:r>
    <w:r w:rsidRPr="00395622">
      <w:t xml:space="preserve"> </w:t>
    </w:r>
    <w:r>
      <w:t>2019</w:t>
    </w:r>
    <w:r>
      <w:t xml:space="preserve"> nach </w:t>
    </w:r>
    <w:r>
      <w:t>QSKH-RL</w:t>
    </w:r>
  </w:p>
  <w:p w14:paraId="030B354C" w14:textId="77777777" w:rsidR="00D163B8" w:rsidRPr="00395622" w:rsidRDefault="00B26588" w:rsidP="00D163B8">
    <w:pPr>
      <w:pStyle w:val="Kopfzeile"/>
    </w:pPr>
    <w:r>
      <w:t>18/1</w:t>
    </w:r>
    <w:r w:rsidRPr="00395622">
      <w:t xml:space="preserve"> - </w:t>
    </w:r>
    <w:r>
      <w:t>Mammachirurgie</w:t>
    </w:r>
  </w:p>
  <w:p w14:paraId="6008528A" w14:textId="77777777" w:rsidR="00D163B8" w:rsidRDefault="00B26588">
    <w:pPr>
      <w:pStyle w:val="Kopfzeile"/>
    </w:pPr>
    <w:r>
      <w:t>2163: Primäre Axilladissektion bei DCIS</w:t>
    </w: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63D3E" w14:textId="77777777" w:rsidR="00EF243C" w:rsidRDefault="00B26588">
    <w:pPr>
      <w:pStyle w:val="Kopfzeile"/>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5711B" w14:textId="77777777" w:rsidR="00E547C8" w:rsidRDefault="00B26588">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C3658C" w14:textId="77777777" w:rsidR="00564AC5" w:rsidRDefault="00B26588" w:rsidP="00564AC5">
    <w:pPr>
      <w:pStyle w:val="Kopfzeile"/>
      <w:tabs>
        <w:tab w:val="left" w:pos="708"/>
      </w:tabs>
    </w:pPr>
    <w:r>
      <w:t>Rechenregeln für das Erfassungsjahr 2019 nach QSKH-RL</w:t>
    </w:r>
  </w:p>
  <w:p w14:paraId="041B7AB0" w14:textId="77777777" w:rsidR="00564AC5" w:rsidRDefault="00B26588" w:rsidP="00564AC5">
    <w:pPr>
      <w:pStyle w:val="Kopfzeile"/>
    </w:pPr>
    <w:r>
      <w:t>18/1 - Mammachirurgie</w:t>
    </w:r>
  </w:p>
  <w:p w14:paraId="2D3E68B6" w14:textId="77777777" w:rsidR="00F31203" w:rsidRDefault="00B26588" w:rsidP="00564AC5">
    <w:pPr>
      <w:pStyle w:val="Kopfzeile"/>
      <w:tabs>
        <w:tab w:val="left" w:pos="3368"/>
      </w:tabs>
    </w:pPr>
    <w:r>
      <w:t>Einleitung</w:t>
    </w: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FF4F4" w14:textId="77777777" w:rsidR="00934892" w:rsidRPr="00395622" w:rsidRDefault="00B26588" w:rsidP="00934892">
    <w:pPr>
      <w:pStyle w:val="Kopfzeile"/>
    </w:pPr>
    <w:r>
      <w:t>Rechenregeln für das Erfassungsjahr</w:t>
    </w:r>
    <w:r w:rsidRPr="00395622">
      <w:t xml:space="preserve"> </w:t>
    </w:r>
    <w:r>
      <w:t>2019</w:t>
    </w:r>
    <w:r>
      <w:t xml:space="preserve"> nach </w:t>
    </w:r>
    <w:r>
      <w:t>QSKH-RL</w:t>
    </w:r>
  </w:p>
  <w:p w14:paraId="3C750A6F" w14:textId="77777777" w:rsidR="00934892" w:rsidRPr="00395622" w:rsidRDefault="00B26588" w:rsidP="00934892">
    <w:pPr>
      <w:pStyle w:val="Kopfzeile"/>
    </w:pPr>
    <w:r>
      <w:t>18/1</w:t>
    </w:r>
    <w:r w:rsidRPr="00395622">
      <w:t xml:space="preserve"> - </w:t>
    </w:r>
    <w:r>
      <w:t>Mammachirurgie</w:t>
    </w:r>
  </w:p>
  <w:p w14:paraId="711E1D56" w14:textId="77777777" w:rsidR="00341F5C" w:rsidRDefault="00B26588">
    <w:pPr>
      <w:pStyle w:val="Kopfzeile"/>
    </w:pPr>
    <w:r>
      <w:t>2163: Primäre Axilladissektion bei DCIS</w:t>
    </w: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183CC" w14:textId="77777777" w:rsidR="00E547C8" w:rsidRDefault="00B26588">
    <w:pPr>
      <w:pStyle w:val="Kopfzeile"/>
    </w:pP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E11B1B" w14:textId="77777777" w:rsidR="0063668E" w:rsidRDefault="00B26588">
    <w:pPr>
      <w:pStyle w:val="Kopfzeile"/>
    </w:pP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FAC2A" w14:textId="77777777" w:rsidR="009546F6" w:rsidRPr="00395622" w:rsidRDefault="00B26588" w:rsidP="009546F6">
    <w:pPr>
      <w:pStyle w:val="Kopfzeile"/>
    </w:pPr>
    <w:r>
      <w:t>Rechenregeln für das Erfassungsjahr</w:t>
    </w:r>
    <w:r w:rsidRPr="00395622">
      <w:t xml:space="preserve"> </w:t>
    </w:r>
    <w:r>
      <w:t>2019</w:t>
    </w:r>
    <w:r>
      <w:t xml:space="preserve"> nach </w:t>
    </w:r>
    <w:r>
      <w:t>QSKH-RL</w:t>
    </w:r>
  </w:p>
  <w:p w14:paraId="07BCA107" w14:textId="77777777" w:rsidR="009546F6" w:rsidRPr="00395622" w:rsidRDefault="00B26588" w:rsidP="009546F6">
    <w:pPr>
      <w:pStyle w:val="Kopfzeile"/>
    </w:pPr>
    <w:r>
      <w:t>18/1</w:t>
    </w:r>
    <w:r w:rsidRPr="00395622">
      <w:t xml:space="preserve"> - </w:t>
    </w:r>
    <w:r>
      <w:t>Mammachirurgie</w:t>
    </w:r>
  </w:p>
  <w:p w14:paraId="6A7A2DE2" w14:textId="77777777" w:rsidR="009546F6" w:rsidRDefault="00B26588">
    <w:pPr>
      <w:pStyle w:val="Kopfzeile"/>
    </w:pPr>
    <w:r>
      <w:t>50719: Lymphknotenentnahme bei DCIS und brusterhaltender Therapie</w:t>
    </w: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CBEBC" w14:textId="77777777" w:rsidR="0063668E" w:rsidRDefault="00B26588">
    <w:pPr>
      <w:pStyle w:val="Kopfzeile"/>
    </w:pP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BEC76" w14:textId="77777777" w:rsidR="00EF243C" w:rsidRDefault="00B26588">
    <w:pPr>
      <w:pStyle w:val="Kopfzeile"/>
    </w:pP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56D72" w14:textId="77777777" w:rsidR="00D163B8" w:rsidRPr="00395622" w:rsidRDefault="00B26588" w:rsidP="00D163B8">
    <w:pPr>
      <w:pStyle w:val="Kopfzeile"/>
    </w:pPr>
    <w:r>
      <w:t>Rechenregeln für das Erfassungsjahr</w:t>
    </w:r>
    <w:r w:rsidRPr="00395622">
      <w:t xml:space="preserve"> </w:t>
    </w:r>
    <w:r>
      <w:t>2019</w:t>
    </w:r>
    <w:r>
      <w:t xml:space="preserve"> nach </w:t>
    </w:r>
    <w:r>
      <w:t>QSKH-RL</w:t>
    </w:r>
  </w:p>
  <w:p w14:paraId="22847AC5" w14:textId="77777777" w:rsidR="00D163B8" w:rsidRPr="00395622" w:rsidRDefault="00B26588" w:rsidP="00D163B8">
    <w:pPr>
      <w:pStyle w:val="Kopfzeile"/>
    </w:pPr>
    <w:r>
      <w:t>18/1</w:t>
    </w:r>
    <w:r w:rsidRPr="00395622">
      <w:t xml:space="preserve"> - </w:t>
    </w:r>
    <w:r>
      <w:t>Mammachirurgie</w:t>
    </w:r>
  </w:p>
  <w:p w14:paraId="4F668E90" w14:textId="77777777" w:rsidR="00D163B8" w:rsidRDefault="00B26588">
    <w:pPr>
      <w:pStyle w:val="Kopfzeile"/>
    </w:pPr>
    <w:r>
      <w:t>50719: Lymphknotenentnahme bei DCIS und brusterhaltender Therapie</w:t>
    </w:r>
  </w:p>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5D394" w14:textId="77777777" w:rsidR="00EF243C" w:rsidRDefault="00B26588">
    <w:pPr>
      <w:pStyle w:val="Kopfzeile"/>
    </w:pP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31AA3" w14:textId="77777777" w:rsidR="00E547C8" w:rsidRDefault="00B26588">
    <w:pPr>
      <w:pStyle w:val="Kopfzeile"/>
    </w:pP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A1CA7" w14:textId="77777777" w:rsidR="00934892" w:rsidRPr="00395622" w:rsidRDefault="00B26588" w:rsidP="00934892">
    <w:pPr>
      <w:pStyle w:val="Kopfzeile"/>
    </w:pPr>
    <w:r>
      <w:t>Rechenregeln für das Erfassungsjahr</w:t>
    </w:r>
    <w:r w:rsidRPr="00395622">
      <w:t xml:space="preserve"> </w:t>
    </w:r>
    <w:r>
      <w:t>2019</w:t>
    </w:r>
    <w:r>
      <w:t xml:space="preserve"> nach </w:t>
    </w:r>
    <w:r>
      <w:t>QSKH-RL</w:t>
    </w:r>
  </w:p>
  <w:p w14:paraId="0E1A1C3F" w14:textId="77777777" w:rsidR="00934892" w:rsidRPr="00395622" w:rsidRDefault="00B26588" w:rsidP="00934892">
    <w:pPr>
      <w:pStyle w:val="Kopfzeile"/>
    </w:pPr>
    <w:r>
      <w:t>18/1</w:t>
    </w:r>
    <w:r w:rsidRPr="00395622">
      <w:t xml:space="preserve"> - </w:t>
    </w:r>
    <w:r>
      <w:t>Mammachirurgie</w:t>
    </w:r>
  </w:p>
  <w:p w14:paraId="1ABA4DD1" w14:textId="77777777" w:rsidR="00341F5C" w:rsidRDefault="00B26588">
    <w:pPr>
      <w:pStyle w:val="Kopfzeile"/>
    </w:pPr>
    <w:r>
      <w:t>50719: Lymphknotenentnahme bei DCIS und brusterhaltender Ther</w:t>
    </w:r>
    <w:r>
      <w:t>apie</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F41665" w14:textId="77777777" w:rsidR="00283E15" w:rsidRDefault="00B26588">
    <w:pPr>
      <w:pStyle w:val="Kopfzeile"/>
    </w:pPr>
  </w:p>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5788A" w14:textId="77777777" w:rsidR="00E547C8" w:rsidRDefault="00B26588">
    <w:pPr>
      <w:pStyle w:val="Kopfzeile"/>
    </w:pPr>
  </w:p>
</w:hdr>
</file>

<file path=word/header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B1416" w14:textId="77777777" w:rsidR="0063668E" w:rsidRDefault="00B26588">
    <w:pPr>
      <w:pStyle w:val="Kopfzeile"/>
    </w:pPr>
  </w:p>
</w:hdr>
</file>

<file path=word/header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9D8EE" w14:textId="77777777" w:rsidR="009546F6" w:rsidRPr="00395622" w:rsidRDefault="00B26588" w:rsidP="009546F6">
    <w:pPr>
      <w:pStyle w:val="Kopfzeile"/>
    </w:pPr>
    <w:r>
      <w:t>Rechenregeln für das Erfassungsjahr</w:t>
    </w:r>
    <w:r w:rsidRPr="00395622">
      <w:t xml:space="preserve"> </w:t>
    </w:r>
    <w:r>
      <w:t>2019</w:t>
    </w:r>
    <w:r>
      <w:t xml:space="preserve"> nach </w:t>
    </w:r>
    <w:r>
      <w:t>QSKH-RL</w:t>
    </w:r>
  </w:p>
  <w:p w14:paraId="7573E42C" w14:textId="77777777" w:rsidR="009546F6" w:rsidRPr="00395622" w:rsidRDefault="00B26588" w:rsidP="009546F6">
    <w:pPr>
      <w:pStyle w:val="Kopfzeile"/>
    </w:pPr>
    <w:r>
      <w:t>18/1</w:t>
    </w:r>
    <w:r w:rsidRPr="00395622">
      <w:t xml:space="preserve"> - </w:t>
    </w:r>
    <w:r>
      <w:t>Mammachirurgie</w:t>
    </w:r>
  </w:p>
  <w:p w14:paraId="7A055149" w14:textId="77777777" w:rsidR="009546F6" w:rsidRDefault="00B26588">
    <w:pPr>
      <w:pStyle w:val="Kopfzeile"/>
    </w:pPr>
    <w:r>
      <w:t>51847: Indikation zur Sentine</w:t>
    </w:r>
    <w:r>
      <w:t>l-Lymphknoten-Biopsie</w:t>
    </w:r>
  </w:p>
</w:hdr>
</file>

<file path=word/header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8F8DA" w14:textId="77777777" w:rsidR="0063668E" w:rsidRDefault="00B26588">
    <w:pPr>
      <w:pStyle w:val="Kopfzeile"/>
    </w:pPr>
  </w:p>
</w:hdr>
</file>

<file path=word/header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94F1E" w14:textId="77777777" w:rsidR="00EF243C" w:rsidRDefault="00B26588">
    <w:pPr>
      <w:pStyle w:val="Kopfzeile"/>
    </w:pPr>
  </w:p>
</w:hdr>
</file>

<file path=word/header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32670" w14:textId="77777777" w:rsidR="00D163B8" w:rsidRPr="00395622" w:rsidRDefault="00B26588" w:rsidP="00D163B8">
    <w:pPr>
      <w:pStyle w:val="Kopfzeile"/>
    </w:pPr>
    <w:r>
      <w:t>Rechenregeln für das Erfassungsjahr</w:t>
    </w:r>
    <w:r w:rsidRPr="00395622">
      <w:t xml:space="preserve"> </w:t>
    </w:r>
    <w:r>
      <w:t>2019</w:t>
    </w:r>
    <w:r>
      <w:t xml:space="preserve"> nach </w:t>
    </w:r>
    <w:r>
      <w:t>QSKH-RL</w:t>
    </w:r>
  </w:p>
  <w:p w14:paraId="7B26600A" w14:textId="77777777" w:rsidR="00D163B8" w:rsidRPr="00395622" w:rsidRDefault="00B26588" w:rsidP="00D163B8">
    <w:pPr>
      <w:pStyle w:val="Kopfzeile"/>
    </w:pPr>
    <w:r>
      <w:t>18/1</w:t>
    </w:r>
    <w:r w:rsidRPr="00395622">
      <w:t xml:space="preserve"> - </w:t>
    </w:r>
    <w:r>
      <w:t>Mammachirurgie</w:t>
    </w:r>
  </w:p>
  <w:p w14:paraId="0A3F592C" w14:textId="77777777" w:rsidR="00D163B8" w:rsidRDefault="00B26588">
    <w:pPr>
      <w:pStyle w:val="Kopfzeile"/>
    </w:pPr>
    <w:r>
      <w:t>51847: Indikation zur Sentinel-Lymphknoten-Biopsie</w:t>
    </w:r>
  </w:p>
</w:hdr>
</file>

<file path=word/header6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4FC36" w14:textId="77777777" w:rsidR="00EF243C" w:rsidRDefault="00B26588">
    <w:pPr>
      <w:pStyle w:val="Kopfzeile"/>
    </w:pPr>
  </w:p>
</w:hdr>
</file>

<file path=word/header6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76304" w14:textId="77777777" w:rsidR="00E547C8" w:rsidRDefault="00B26588">
    <w:pPr>
      <w:pStyle w:val="Kopfzeile"/>
    </w:pPr>
  </w:p>
</w:hdr>
</file>

<file path=word/header6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4E697D" w14:textId="77777777" w:rsidR="00934892" w:rsidRPr="00395622" w:rsidRDefault="00B26588" w:rsidP="00934892">
    <w:pPr>
      <w:pStyle w:val="Kopfzeile"/>
    </w:pPr>
    <w:r>
      <w:t>Rechenregeln für das Erfassungsjahr</w:t>
    </w:r>
    <w:r w:rsidRPr="00395622">
      <w:t xml:space="preserve"> </w:t>
    </w:r>
    <w:r>
      <w:t>2019</w:t>
    </w:r>
    <w:r>
      <w:t xml:space="preserve"> nach </w:t>
    </w:r>
    <w:r>
      <w:t>QSKH-RL</w:t>
    </w:r>
  </w:p>
  <w:p w14:paraId="4631C989" w14:textId="77777777" w:rsidR="00934892" w:rsidRPr="00395622" w:rsidRDefault="00B26588" w:rsidP="00934892">
    <w:pPr>
      <w:pStyle w:val="Kopfzeile"/>
    </w:pPr>
    <w:r>
      <w:t>18/1</w:t>
    </w:r>
    <w:r w:rsidRPr="00395622">
      <w:t xml:space="preserve"> - </w:t>
    </w:r>
    <w:r>
      <w:t>Mammachirurgie</w:t>
    </w:r>
  </w:p>
  <w:p w14:paraId="7F0D6089" w14:textId="77777777" w:rsidR="00341F5C" w:rsidRDefault="00B26588">
    <w:pPr>
      <w:pStyle w:val="Kopfzeile"/>
    </w:pPr>
    <w:r>
      <w:t>51847: Indikation zur Sentinel-Lymphknoten-Biopsie</w:t>
    </w:r>
  </w:p>
</w:hdr>
</file>

<file path=word/header6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CD857" w14:textId="77777777" w:rsidR="00E547C8" w:rsidRDefault="00B26588">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1CD95" w14:textId="77777777" w:rsidR="0063668E" w:rsidRDefault="00B26588">
    <w:pPr>
      <w:pStyle w:val="Kopfzeile"/>
    </w:pPr>
  </w:p>
</w:hdr>
</file>

<file path=word/header7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63145" w14:textId="77777777" w:rsidR="0063668E" w:rsidRDefault="00B26588">
    <w:pPr>
      <w:pStyle w:val="Kopfzeile"/>
    </w:pPr>
  </w:p>
</w:hdr>
</file>

<file path=word/header7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42F" w14:textId="77777777" w:rsidR="009546F6" w:rsidRPr="00395622" w:rsidRDefault="00B26588" w:rsidP="009546F6">
    <w:pPr>
      <w:pStyle w:val="Kopfzeile"/>
    </w:pPr>
    <w:r>
      <w:t>Rechenregeln für das Erfassungsjahr</w:t>
    </w:r>
    <w:r w:rsidRPr="00395622">
      <w:t xml:space="preserve"> </w:t>
    </w:r>
    <w:r>
      <w:t>2019</w:t>
    </w:r>
    <w:r>
      <w:t xml:space="preserve"> nach </w:t>
    </w:r>
    <w:r>
      <w:t>QSKH-RL</w:t>
    </w:r>
  </w:p>
  <w:p w14:paraId="43D3CF66" w14:textId="77777777" w:rsidR="009546F6" w:rsidRPr="00395622" w:rsidRDefault="00B26588" w:rsidP="009546F6">
    <w:pPr>
      <w:pStyle w:val="Kopfzeile"/>
    </w:pPr>
    <w:r>
      <w:t>18/1</w:t>
    </w:r>
    <w:r w:rsidRPr="00395622">
      <w:t xml:space="preserve"> - </w:t>
    </w:r>
    <w:r>
      <w:t>Mammachirurgie</w:t>
    </w:r>
  </w:p>
  <w:p w14:paraId="2FC84B1B" w14:textId="77777777" w:rsidR="009546F6" w:rsidRDefault="00B26588">
    <w:pPr>
      <w:pStyle w:val="Kopfzeile"/>
    </w:pPr>
    <w:r>
      <w:t>51370: Zeitlicher Abstand von unter 7 Tagen zwischen Diagnose und Operation</w:t>
    </w:r>
  </w:p>
</w:hdr>
</file>

<file path=word/header7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D453C" w14:textId="77777777" w:rsidR="0063668E" w:rsidRDefault="00B26588">
    <w:pPr>
      <w:pStyle w:val="Kopfzeile"/>
    </w:pPr>
  </w:p>
</w:hdr>
</file>

<file path=word/header7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C608B" w14:textId="77777777" w:rsidR="00EF243C" w:rsidRDefault="00B26588">
    <w:pPr>
      <w:pStyle w:val="Kopfzeile"/>
    </w:pPr>
  </w:p>
</w:hdr>
</file>

<file path=word/header7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09CF2" w14:textId="77777777" w:rsidR="00D163B8" w:rsidRPr="00395622" w:rsidRDefault="00B26588" w:rsidP="00D163B8">
    <w:pPr>
      <w:pStyle w:val="Kopfzeile"/>
    </w:pPr>
    <w:r>
      <w:t>Rechenregeln für das Erfassungsjahr</w:t>
    </w:r>
    <w:r w:rsidRPr="00395622">
      <w:t xml:space="preserve"> </w:t>
    </w:r>
    <w:r>
      <w:t>2019</w:t>
    </w:r>
    <w:r>
      <w:t xml:space="preserve"> nach </w:t>
    </w:r>
    <w:r>
      <w:t>QSKH-RL</w:t>
    </w:r>
  </w:p>
  <w:p w14:paraId="52A1ED58" w14:textId="77777777" w:rsidR="00D163B8" w:rsidRPr="00395622" w:rsidRDefault="00B26588" w:rsidP="00D163B8">
    <w:pPr>
      <w:pStyle w:val="Kopfzeile"/>
    </w:pPr>
    <w:r>
      <w:t>18/1</w:t>
    </w:r>
    <w:r w:rsidRPr="00395622">
      <w:t xml:space="preserve"> - </w:t>
    </w:r>
    <w:r>
      <w:t>Mammachirurgie</w:t>
    </w:r>
  </w:p>
  <w:p w14:paraId="291B2582" w14:textId="77777777" w:rsidR="00D163B8" w:rsidRDefault="00B26588">
    <w:pPr>
      <w:pStyle w:val="Kopfzeile"/>
    </w:pPr>
    <w:r>
      <w:t>51370: Zeitlicher Abstand von unter 7 Tagen zwischen Diagnose und Operation</w:t>
    </w:r>
  </w:p>
</w:hdr>
</file>

<file path=word/header7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7A406" w14:textId="77777777" w:rsidR="00EF243C" w:rsidRDefault="00B26588">
    <w:pPr>
      <w:pStyle w:val="Kopfzeile"/>
    </w:pPr>
  </w:p>
</w:hdr>
</file>

<file path=word/header7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F92F6" w14:textId="77777777" w:rsidR="00E547C8" w:rsidRDefault="00B26588">
    <w:pPr>
      <w:pStyle w:val="Kopfzeile"/>
    </w:pPr>
  </w:p>
</w:hdr>
</file>

<file path=word/header7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4D05A" w14:textId="77777777" w:rsidR="00934892" w:rsidRPr="00395622" w:rsidRDefault="00B26588" w:rsidP="00934892">
    <w:pPr>
      <w:pStyle w:val="Kopfzeile"/>
    </w:pPr>
    <w:r>
      <w:t>Rechenregeln für das Erfassungsjahr</w:t>
    </w:r>
    <w:r w:rsidRPr="00395622">
      <w:t xml:space="preserve"> </w:t>
    </w:r>
    <w:r>
      <w:t>2019</w:t>
    </w:r>
    <w:r>
      <w:t xml:space="preserve"> nach </w:t>
    </w:r>
    <w:r>
      <w:t>QSKH-RL</w:t>
    </w:r>
  </w:p>
  <w:p w14:paraId="1279D873" w14:textId="77777777" w:rsidR="00934892" w:rsidRPr="00395622" w:rsidRDefault="00B26588" w:rsidP="00934892">
    <w:pPr>
      <w:pStyle w:val="Kopfzeile"/>
    </w:pPr>
    <w:r>
      <w:t>18/1</w:t>
    </w:r>
    <w:r w:rsidRPr="00395622">
      <w:t xml:space="preserve"> - </w:t>
    </w:r>
    <w:r>
      <w:t>Mammachirurgie</w:t>
    </w:r>
  </w:p>
  <w:p w14:paraId="67717FC1" w14:textId="77777777" w:rsidR="00341F5C" w:rsidRDefault="00B26588">
    <w:pPr>
      <w:pStyle w:val="Kopfzeile"/>
    </w:pPr>
    <w:r>
      <w:t>51370: Zeitlicher Abst</w:t>
    </w:r>
    <w:r>
      <w:t>and von unter 7 Tagen zwischen Diagnose und Operation</w:t>
    </w:r>
  </w:p>
</w:hdr>
</file>

<file path=word/header7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7C9FF" w14:textId="77777777" w:rsidR="00E547C8" w:rsidRDefault="00B26588">
    <w:pPr>
      <w:pStyle w:val="Kopfzeile"/>
    </w:pPr>
  </w:p>
</w:hdr>
</file>

<file path=word/header7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4AFD4" w14:textId="77777777" w:rsidR="0063668E" w:rsidRDefault="00B26588">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01F61" w14:textId="77777777" w:rsidR="009546F6" w:rsidRPr="00395622" w:rsidRDefault="00B26588" w:rsidP="009546F6">
    <w:pPr>
      <w:pStyle w:val="Kopfzeile"/>
    </w:pPr>
    <w:r>
      <w:t>Rechenregeln für das Erfassungsjahr</w:t>
    </w:r>
    <w:r w:rsidRPr="00395622">
      <w:t xml:space="preserve"> </w:t>
    </w:r>
    <w:r>
      <w:t>2019</w:t>
    </w:r>
    <w:r>
      <w:t xml:space="preserve"> nach </w:t>
    </w:r>
    <w:r>
      <w:t>QSKH-RL</w:t>
    </w:r>
  </w:p>
  <w:p w14:paraId="4B107154" w14:textId="77777777" w:rsidR="009546F6" w:rsidRPr="00395622" w:rsidRDefault="00B26588" w:rsidP="009546F6">
    <w:pPr>
      <w:pStyle w:val="Kopfzeile"/>
    </w:pPr>
    <w:r>
      <w:t>18/1</w:t>
    </w:r>
    <w:r w:rsidRPr="00395622">
      <w:t xml:space="preserve"> - </w:t>
    </w:r>
    <w:r>
      <w:t>Mammachirurgie</w:t>
    </w:r>
  </w:p>
  <w:p w14:paraId="50D879FB" w14:textId="77777777" w:rsidR="009546F6" w:rsidRDefault="00B26588">
    <w:pPr>
      <w:pStyle w:val="Kopfzeile"/>
    </w:pPr>
    <w:r>
      <w:t>51846: Prätherapeutische histologische Diagnosesicherung</w:t>
    </w:r>
  </w:p>
</w:hdr>
</file>

<file path=word/header8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ECA30A" w14:textId="77777777" w:rsidR="009546F6" w:rsidRPr="00395622" w:rsidRDefault="00B26588" w:rsidP="009546F6">
    <w:pPr>
      <w:pStyle w:val="Kopfzeile"/>
    </w:pPr>
    <w:r>
      <w:t>Rechenregeln für das Erfass</w:t>
    </w:r>
    <w:r>
      <w:t>ungsjahr</w:t>
    </w:r>
    <w:r w:rsidRPr="00395622">
      <w:t xml:space="preserve"> </w:t>
    </w:r>
    <w:r>
      <w:t>2019</w:t>
    </w:r>
    <w:r>
      <w:t xml:space="preserve"> nach </w:t>
    </w:r>
    <w:r>
      <w:t>QSKH-RL</w:t>
    </w:r>
  </w:p>
  <w:p w14:paraId="163791AC" w14:textId="77777777" w:rsidR="009546F6" w:rsidRPr="00395622" w:rsidRDefault="00B26588" w:rsidP="009546F6">
    <w:pPr>
      <w:pStyle w:val="Kopfzeile"/>
    </w:pPr>
    <w:r>
      <w:t>18/1</w:t>
    </w:r>
    <w:r w:rsidRPr="00395622">
      <w:t xml:space="preserve"> - </w:t>
    </w:r>
    <w:r>
      <w:t>Mammachirurgie</w:t>
    </w:r>
  </w:p>
  <w:p w14:paraId="6CDC418F" w14:textId="77777777" w:rsidR="009546F6" w:rsidRDefault="00B26588">
    <w:pPr>
      <w:pStyle w:val="Kopfzeile"/>
    </w:pPr>
    <w:r>
      <w:t>60659: Nachresektionsrate</w:t>
    </w:r>
  </w:p>
</w:hdr>
</file>

<file path=word/header8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00479" w14:textId="77777777" w:rsidR="0063668E" w:rsidRDefault="00B26588">
    <w:pPr>
      <w:pStyle w:val="Kopfzeile"/>
    </w:pPr>
  </w:p>
</w:hdr>
</file>

<file path=word/header8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EFA95" w14:textId="77777777" w:rsidR="00EF243C" w:rsidRDefault="00B26588">
    <w:pPr>
      <w:pStyle w:val="Kopfzeile"/>
    </w:pPr>
  </w:p>
</w:hdr>
</file>

<file path=word/header8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5419E" w14:textId="77777777" w:rsidR="00D163B8" w:rsidRPr="00395622" w:rsidRDefault="00B26588" w:rsidP="00D163B8">
    <w:pPr>
      <w:pStyle w:val="Kopfzeile"/>
    </w:pPr>
    <w:r>
      <w:t>Rechenregeln für da</w:t>
    </w:r>
    <w:r>
      <w:t>s Erfassungsjahr</w:t>
    </w:r>
    <w:r w:rsidRPr="00395622">
      <w:t xml:space="preserve"> </w:t>
    </w:r>
    <w:r>
      <w:t>2019</w:t>
    </w:r>
    <w:r>
      <w:t xml:space="preserve"> nach </w:t>
    </w:r>
    <w:r>
      <w:t>QSKH-RL</w:t>
    </w:r>
  </w:p>
  <w:p w14:paraId="7BB2F9C0" w14:textId="77777777" w:rsidR="00D163B8" w:rsidRPr="00395622" w:rsidRDefault="00B26588" w:rsidP="00D163B8">
    <w:pPr>
      <w:pStyle w:val="Kopfzeile"/>
    </w:pPr>
    <w:r>
      <w:t>18/1</w:t>
    </w:r>
    <w:r w:rsidRPr="00395622">
      <w:t xml:space="preserve"> - </w:t>
    </w:r>
    <w:r>
      <w:t>Mammachirurgie</w:t>
    </w:r>
  </w:p>
  <w:p w14:paraId="1C24332A" w14:textId="77777777" w:rsidR="00D163B8" w:rsidRDefault="00B26588">
    <w:pPr>
      <w:pStyle w:val="Kopfzeile"/>
    </w:pPr>
    <w:r>
      <w:t>60659: Nachresektionsrate</w:t>
    </w:r>
  </w:p>
</w:hdr>
</file>

<file path=word/header8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3B364A" w14:textId="77777777" w:rsidR="00EF243C" w:rsidRDefault="00B26588">
    <w:pPr>
      <w:pStyle w:val="Kopfzeile"/>
    </w:pPr>
  </w:p>
</w:hdr>
</file>

<file path=word/header8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F2DB1" w14:textId="77777777" w:rsidR="00E547C8" w:rsidRDefault="00B26588">
    <w:pPr>
      <w:pStyle w:val="Kopfzeile"/>
    </w:pPr>
  </w:p>
</w:hdr>
</file>

<file path=word/header8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9D361" w14:textId="77777777" w:rsidR="00934892" w:rsidRPr="00395622" w:rsidRDefault="00B26588" w:rsidP="00934892">
    <w:pPr>
      <w:pStyle w:val="Kopfzeile"/>
    </w:pPr>
    <w:r>
      <w:t>Rechenregeln für das Erfassungsjahr</w:t>
    </w:r>
    <w:r w:rsidRPr="00395622">
      <w:t xml:space="preserve"> </w:t>
    </w:r>
    <w:r>
      <w:t>2019</w:t>
    </w:r>
    <w:r>
      <w:t xml:space="preserve"> nach </w:t>
    </w:r>
    <w:r>
      <w:t>QSKH-RL</w:t>
    </w:r>
  </w:p>
  <w:p w14:paraId="2CCF16AB" w14:textId="77777777" w:rsidR="00934892" w:rsidRPr="00395622" w:rsidRDefault="00B26588" w:rsidP="00934892">
    <w:pPr>
      <w:pStyle w:val="Kopfzeile"/>
    </w:pPr>
    <w:r>
      <w:t>18/1</w:t>
    </w:r>
    <w:r w:rsidRPr="00395622">
      <w:t xml:space="preserve"> - </w:t>
    </w:r>
    <w:r>
      <w:t>Mammachirurgie</w:t>
    </w:r>
  </w:p>
  <w:p w14:paraId="1FA55D37" w14:textId="77777777" w:rsidR="00341F5C" w:rsidRDefault="00B26588">
    <w:pPr>
      <w:pStyle w:val="Kopfzeile"/>
    </w:pPr>
    <w:r>
      <w:t>60659: Nachresektionsrate</w:t>
    </w:r>
  </w:p>
</w:hdr>
</file>

<file path=word/header8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1A820" w14:textId="77777777" w:rsidR="00E547C8" w:rsidRDefault="00B26588">
    <w:pPr>
      <w:pStyle w:val="Kopfzeile"/>
    </w:pPr>
  </w:p>
</w:hdr>
</file>

<file path=word/header8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B4B95" w14:textId="77777777" w:rsidR="0063668E" w:rsidRDefault="00B26588">
    <w:pPr>
      <w:pStyle w:val="Kopfzeile"/>
    </w:pPr>
  </w:p>
</w:hdr>
</file>

<file path=word/header8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EC8E5" w14:textId="77777777" w:rsidR="009546F6" w:rsidRPr="00395622" w:rsidRDefault="00B26588" w:rsidP="009546F6">
    <w:pPr>
      <w:pStyle w:val="Kopfzeile"/>
    </w:pPr>
    <w:r>
      <w:t>Rechenregeln für das Erfassungsjahr</w:t>
    </w:r>
    <w:r w:rsidRPr="00395622">
      <w:t xml:space="preserve"> </w:t>
    </w:r>
    <w:r>
      <w:t>2019</w:t>
    </w:r>
    <w:r>
      <w:t xml:space="preserve"> nach </w:t>
    </w:r>
    <w:r>
      <w:t>QSKH-RL</w:t>
    </w:r>
  </w:p>
  <w:p w14:paraId="2F2DC518" w14:textId="77777777" w:rsidR="009546F6" w:rsidRPr="00395622" w:rsidRDefault="00B26588" w:rsidP="009546F6">
    <w:pPr>
      <w:pStyle w:val="Kopfzeile"/>
    </w:pPr>
    <w:r>
      <w:t>18/1</w:t>
    </w:r>
    <w:r w:rsidRPr="00395622">
      <w:t xml:space="preserve"> - </w:t>
    </w:r>
    <w:r>
      <w:t>Mammachirurgie</w:t>
    </w:r>
  </w:p>
  <w:p w14:paraId="09EF03A3" w14:textId="77777777" w:rsidR="009546F6" w:rsidRDefault="00B26588">
    <w:pPr>
      <w:pStyle w:val="Kopfzeile"/>
    </w:pPr>
    <w:r>
      <w:t>211800: Postoperative interdisziplinäre Tumorkonferenz bei primärem invasivem Mammakarzinom oder DCIS</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26F41" w14:textId="77777777" w:rsidR="0063668E" w:rsidRDefault="00B26588">
    <w:pPr>
      <w:pStyle w:val="Kopfzeile"/>
    </w:pPr>
  </w:p>
</w:hdr>
</file>

<file path=word/header9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4BB42" w14:textId="77777777" w:rsidR="0063668E" w:rsidRDefault="00B26588">
    <w:pPr>
      <w:pStyle w:val="Kopfzeile"/>
    </w:pPr>
  </w:p>
</w:hdr>
</file>

<file path=word/header9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C96A6" w14:textId="77777777" w:rsidR="00EF243C" w:rsidRDefault="00B26588">
    <w:pPr>
      <w:pStyle w:val="Kopfzeile"/>
    </w:pPr>
  </w:p>
</w:hdr>
</file>

<file path=word/header9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6C3A7" w14:textId="77777777" w:rsidR="00D163B8" w:rsidRPr="00395622" w:rsidRDefault="00B26588" w:rsidP="00D163B8">
    <w:pPr>
      <w:pStyle w:val="Kopfzeile"/>
    </w:pPr>
    <w:r>
      <w:t>Rechenregeln für das Erfassungsjahr</w:t>
    </w:r>
    <w:r w:rsidRPr="00395622">
      <w:t xml:space="preserve"> </w:t>
    </w:r>
    <w:r>
      <w:t>2019</w:t>
    </w:r>
    <w:r>
      <w:t xml:space="preserve"> nach </w:t>
    </w:r>
    <w:r>
      <w:t>QSKH-RL</w:t>
    </w:r>
  </w:p>
  <w:p w14:paraId="22FCCA2B" w14:textId="77777777" w:rsidR="00D163B8" w:rsidRPr="00395622" w:rsidRDefault="00B26588" w:rsidP="00D163B8">
    <w:pPr>
      <w:pStyle w:val="Kopfzeile"/>
    </w:pPr>
    <w:r>
      <w:t>18/1</w:t>
    </w:r>
    <w:r w:rsidRPr="00395622">
      <w:t xml:space="preserve"> - </w:t>
    </w:r>
    <w:r>
      <w:t>Mammachirurgie</w:t>
    </w:r>
  </w:p>
  <w:p w14:paraId="56E487B2" w14:textId="77777777" w:rsidR="00D163B8" w:rsidRDefault="00B26588">
    <w:pPr>
      <w:pStyle w:val="Kopfzeile"/>
    </w:pPr>
    <w:r>
      <w:t>211800: Postoperative interdisziplinäre Tumorkonferenz bei primärem invasivem Mammakarzinom oder DCIS</w:t>
    </w:r>
  </w:p>
</w:hdr>
</file>

<file path=word/header9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E034B" w14:textId="77777777" w:rsidR="00EF243C" w:rsidRDefault="00B26588">
    <w:pPr>
      <w:pStyle w:val="Kopfzeile"/>
    </w:pPr>
  </w:p>
</w:hdr>
</file>

<file path=word/header9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14ACA" w14:textId="77777777" w:rsidR="00E547C8" w:rsidRDefault="00B26588">
    <w:pPr>
      <w:pStyle w:val="Kopfzeile"/>
    </w:pPr>
  </w:p>
</w:hdr>
</file>

<file path=word/header9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A4F91" w14:textId="77777777" w:rsidR="00934892" w:rsidRPr="00395622" w:rsidRDefault="00B26588" w:rsidP="00934892">
    <w:pPr>
      <w:pStyle w:val="Kopfzeile"/>
    </w:pPr>
    <w:r>
      <w:t>Rechenregeln für das Erfassungsjahr</w:t>
    </w:r>
    <w:r w:rsidRPr="00395622">
      <w:t xml:space="preserve"> </w:t>
    </w:r>
    <w:r>
      <w:t>2019</w:t>
    </w:r>
    <w:r>
      <w:t xml:space="preserve"> nach </w:t>
    </w:r>
    <w:r>
      <w:t>QSKH-RL</w:t>
    </w:r>
  </w:p>
  <w:p w14:paraId="566B4770" w14:textId="77777777" w:rsidR="00934892" w:rsidRPr="00395622" w:rsidRDefault="00B26588" w:rsidP="00934892">
    <w:pPr>
      <w:pStyle w:val="Kopfzeile"/>
    </w:pPr>
    <w:r>
      <w:t>18/1</w:t>
    </w:r>
    <w:r w:rsidRPr="00395622">
      <w:t xml:space="preserve"> - </w:t>
    </w:r>
    <w:r>
      <w:t>Mammachirurgie</w:t>
    </w:r>
  </w:p>
  <w:p w14:paraId="6CA084C0" w14:textId="77777777" w:rsidR="00341F5C" w:rsidRDefault="00B26588">
    <w:pPr>
      <w:pStyle w:val="Kopfzeile"/>
    </w:pPr>
    <w:r>
      <w:t>211800: Postoperative interdisziplinäre Tumorkonferenz bei primärem invasivem Mammakarzinom oder DCIS</w:t>
    </w:r>
  </w:p>
</w:hdr>
</file>

<file path=word/header9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BEE3F" w14:textId="77777777" w:rsidR="00E547C8" w:rsidRDefault="00B26588">
    <w:pPr>
      <w:pStyle w:val="Kopfzeile"/>
    </w:pPr>
  </w:p>
</w:hdr>
</file>

<file path=word/header9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ACB88" w14:textId="77777777" w:rsidR="00234A70" w:rsidRDefault="00B26588">
    <w:pPr>
      <w:pStyle w:val="Kopfzeile"/>
    </w:pPr>
  </w:p>
</w:hdr>
</file>

<file path=word/header9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74436" w14:textId="77777777" w:rsidR="00130B47" w:rsidRPr="00395622" w:rsidRDefault="00B26588" w:rsidP="00130B47">
    <w:pPr>
      <w:pStyle w:val="Kopfzeile"/>
    </w:pPr>
    <w:r>
      <w:t>Rechenregeln für das Erfassungsjahr</w:t>
    </w:r>
    <w:r w:rsidRPr="00395622">
      <w:t xml:space="preserve"> </w:t>
    </w:r>
    <w:r>
      <w:t>2019</w:t>
    </w:r>
    <w:r>
      <w:t xml:space="preserve"> nach </w:t>
    </w:r>
    <w:r>
      <w:t>QSKH-RL</w:t>
    </w:r>
  </w:p>
  <w:p w14:paraId="60007E91" w14:textId="77777777" w:rsidR="00130B47" w:rsidRPr="00395622" w:rsidRDefault="00B26588" w:rsidP="00130B47">
    <w:pPr>
      <w:pStyle w:val="Kopfzeile"/>
    </w:pPr>
    <w:r>
      <w:t>18/1</w:t>
    </w:r>
    <w:r w:rsidRPr="00395622">
      <w:t xml:space="preserve"> - </w:t>
    </w:r>
    <w:r>
      <w:t>Mammachirurgie</w:t>
    </w:r>
  </w:p>
  <w:p w14:paraId="0E046E4D" w14:textId="77777777" w:rsidR="00257C02" w:rsidRDefault="00B26588">
    <w:pPr>
      <w:pStyle w:val="Kopfzeile"/>
    </w:pPr>
    <w:r>
      <w:t xml:space="preserve">Anhang </w:t>
    </w:r>
    <w:r>
      <w:t>I</w:t>
    </w:r>
    <w:r>
      <w:t xml:space="preserve">: </w:t>
    </w:r>
    <w:r>
      <w:t>Schlüssel (Spezifikation)</w:t>
    </w:r>
  </w:p>
</w:hdr>
</file>

<file path=word/header9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547EA" w14:textId="77777777" w:rsidR="00234A70" w:rsidRDefault="00B2658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41B81"/>
    <w:multiLevelType w:val="singleLevel"/>
    <w:tmpl w:val="D442933C"/>
    <w:lvl w:ilvl="0">
      <w:start w:val="1"/>
      <w:numFmt w:val="decimal"/>
      <w:lvlText w:val="%1."/>
      <w:lvlJc w:val="left"/>
      <w:pPr>
        <w:tabs>
          <w:tab w:val="num" w:pos="1492"/>
        </w:tabs>
        <w:ind w:left="1492" w:hanging="360"/>
      </w:pPr>
    </w:lvl>
  </w:abstractNum>
  <w:abstractNum w:abstractNumId="11" w15:restartNumberingAfterBreak="0">
    <w:nsid w:val="0004A69E"/>
    <w:multiLevelType w:val="singleLevel"/>
    <w:tmpl w:val="BF92FE48"/>
    <w:lvl w:ilvl="0">
      <w:start w:val="1"/>
      <w:numFmt w:val="decimal"/>
      <w:lvlText w:val="%1."/>
      <w:lvlJc w:val="left"/>
      <w:pPr>
        <w:tabs>
          <w:tab w:val="num" w:pos="1492"/>
        </w:tabs>
        <w:ind w:left="1492" w:hanging="360"/>
      </w:pPr>
    </w:lvl>
  </w:abstractNum>
  <w:abstractNum w:abstractNumId="12" w15:restartNumberingAfterBreak="0">
    <w:nsid w:val="0009EA04"/>
    <w:multiLevelType w:val="singleLevel"/>
    <w:tmpl w:val="2FC64500"/>
    <w:lvl w:ilvl="0">
      <w:start w:val="1"/>
      <w:numFmt w:val="decimal"/>
      <w:lvlText w:val="%1."/>
      <w:lvlJc w:val="left"/>
      <w:pPr>
        <w:tabs>
          <w:tab w:val="num" w:pos="1492"/>
        </w:tabs>
        <w:ind w:left="1492" w:hanging="360"/>
      </w:pPr>
    </w:lvl>
  </w:abstractNum>
  <w:abstractNum w:abstractNumId="13" w15:restartNumberingAfterBreak="0">
    <w:nsid w:val="0013CB78"/>
    <w:multiLevelType w:val="singleLevel"/>
    <w:tmpl w:val="2FC64500"/>
    <w:lvl w:ilvl="0">
      <w:start w:val="1"/>
      <w:numFmt w:val="decimal"/>
      <w:lvlText w:val="%1."/>
      <w:lvlJc w:val="left"/>
      <w:pPr>
        <w:tabs>
          <w:tab w:val="num" w:pos="1492"/>
        </w:tabs>
        <w:ind w:left="1492" w:hanging="360"/>
      </w:pPr>
    </w:lvl>
  </w:abstractNum>
  <w:abstractNum w:abstractNumId="14" w15:restartNumberingAfterBreak="0">
    <w:nsid w:val="00191D53"/>
    <w:multiLevelType w:val="singleLevel"/>
    <w:tmpl w:val="BF92FE48"/>
    <w:lvl w:ilvl="0">
      <w:start w:val="1"/>
      <w:numFmt w:val="decimal"/>
      <w:lvlText w:val="%1."/>
      <w:lvlJc w:val="left"/>
      <w:pPr>
        <w:tabs>
          <w:tab w:val="num" w:pos="1492"/>
        </w:tabs>
        <w:ind w:left="1492" w:hanging="360"/>
      </w:pPr>
    </w:lvl>
  </w:abstractNum>
  <w:abstractNum w:abstractNumId="15" w15:restartNumberingAfterBreak="0">
    <w:nsid w:val="001AF5DC"/>
    <w:multiLevelType w:val="singleLevel"/>
    <w:tmpl w:val="2FC64500"/>
    <w:lvl w:ilvl="0">
      <w:start w:val="1"/>
      <w:numFmt w:val="decimal"/>
      <w:lvlText w:val="%1."/>
      <w:lvlJc w:val="left"/>
      <w:pPr>
        <w:tabs>
          <w:tab w:val="num" w:pos="1492"/>
        </w:tabs>
        <w:ind w:left="1492" w:hanging="360"/>
      </w:pPr>
    </w:lvl>
  </w:abstractNum>
  <w:abstractNum w:abstractNumId="16" w15:restartNumberingAfterBreak="0">
    <w:nsid w:val="00273B5B"/>
    <w:multiLevelType w:val="singleLevel"/>
    <w:tmpl w:val="BF92FE48"/>
    <w:lvl w:ilvl="0">
      <w:start w:val="1"/>
      <w:numFmt w:val="decimal"/>
      <w:lvlText w:val="%1."/>
      <w:lvlJc w:val="left"/>
      <w:pPr>
        <w:tabs>
          <w:tab w:val="num" w:pos="1492"/>
        </w:tabs>
        <w:ind w:left="1492" w:hanging="360"/>
      </w:pPr>
    </w:lvl>
  </w:abstractNum>
  <w:abstractNum w:abstractNumId="17" w15:restartNumberingAfterBreak="0">
    <w:nsid w:val="003D75A6"/>
    <w:multiLevelType w:val="singleLevel"/>
    <w:tmpl w:val="BF92FE48"/>
    <w:lvl w:ilvl="0">
      <w:start w:val="1"/>
      <w:numFmt w:val="decimal"/>
      <w:lvlText w:val="%1."/>
      <w:lvlJc w:val="left"/>
      <w:pPr>
        <w:tabs>
          <w:tab w:val="num" w:pos="1492"/>
        </w:tabs>
        <w:ind w:left="1492" w:hanging="360"/>
      </w:pPr>
    </w:lvl>
  </w:abstractNum>
  <w:abstractNum w:abstractNumId="18" w15:restartNumberingAfterBreak="0">
    <w:nsid w:val="0041A7A4"/>
    <w:multiLevelType w:val="singleLevel"/>
    <w:tmpl w:val="D442933C"/>
    <w:lvl w:ilvl="0">
      <w:start w:val="1"/>
      <w:numFmt w:val="decimal"/>
      <w:lvlText w:val="%1."/>
      <w:lvlJc w:val="left"/>
      <w:pPr>
        <w:tabs>
          <w:tab w:val="num" w:pos="1492"/>
        </w:tabs>
        <w:ind w:left="1492" w:hanging="360"/>
      </w:pPr>
    </w:lvl>
  </w:abstractNum>
  <w:abstractNum w:abstractNumId="19" w15:restartNumberingAfterBreak="0">
    <w:nsid w:val="0045B49F"/>
    <w:multiLevelType w:val="singleLevel"/>
    <w:tmpl w:val="D442933C"/>
    <w:lvl w:ilvl="0">
      <w:start w:val="1"/>
      <w:numFmt w:val="decimal"/>
      <w:lvlText w:val="%1."/>
      <w:lvlJc w:val="left"/>
      <w:pPr>
        <w:tabs>
          <w:tab w:val="num" w:pos="1492"/>
        </w:tabs>
        <w:ind w:left="1492" w:hanging="360"/>
      </w:pPr>
    </w:lvl>
  </w:abstractNum>
  <w:abstractNum w:abstractNumId="20" w15:restartNumberingAfterBreak="0">
    <w:nsid w:val="00496B37"/>
    <w:multiLevelType w:val="singleLevel"/>
    <w:tmpl w:val="BF92FE48"/>
    <w:lvl w:ilvl="0">
      <w:start w:val="1"/>
      <w:numFmt w:val="decimal"/>
      <w:lvlText w:val="%1."/>
      <w:lvlJc w:val="left"/>
      <w:pPr>
        <w:tabs>
          <w:tab w:val="num" w:pos="1492"/>
        </w:tabs>
        <w:ind w:left="1492" w:hanging="360"/>
      </w:pPr>
    </w:lvl>
  </w:abstractNum>
  <w:abstractNum w:abstractNumId="21" w15:restartNumberingAfterBreak="0">
    <w:nsid w:val="004F5D5C"/>
    <w:multiLevelType w:val="singleLevel"/>
    <w:tmpl w:val="2FC64500"/>
    <w:lvl w:ilvl="0">
      <w:start w:val="1"/>
      <w:numFmt w:val="decimal"/>
      <w:lvlText w:val="%1."/>
      <w:lvlJc w:val="left"/>
      <w:pPr>
        <w:tabs>
          <w:tab w:val="num" w:pos="1492"/>
        </w:tabs>
        <w:ind w:left="1492" w:hanging="360"/>
      </w:pPr>
    </w:lvl>
  </w:abstractNum>
  <w:abstractNum w:abstractNumId="22" w15:restartNumberingAfterBreak="0">
    <w:nsid w:val="0060F48A"/>
    <w:multiLevelType w:val="singleLevel"/>
    <w:tmpl w:val="1786E198"/>
    <w:lvl w:ilvl="0">
      <w:start w:val="1"/>
      <w:numFmt w:val="decimal"/>
      <w:lvlText w:val="%1."/>
      <w:lvlJc w:val="left"/>
      <w:pPr>
        <w:tabs>
          <w:tab w:val="num" w:pos="1492"/>
        </w:tabs>
        <w:ind w:left="1492" w:hanging="360"/>
      </w:pPr>
    </w:lvl>
  </w:abstractNum>
  <w:abstractNum w:abstractNumId="23" w15:restartNumberingAfterBreak="0">
    <w:nsid w:val="006502DD"/>
    <w:multiLevelType w:val="singleLevel"/>
    <w:tmpl w:val="D442933C"/>
    <w:lvl w:ilvl="0">
      <w:start w:val="1"/>
      <w:numFmt w:val="decimal"/>
      <w:lvlText w:val="%1."/>
      <w:lvlJc w:val="left"/>
      <w:pPr>
        <w:tabs>
          <w:tab w:val="num" w:pos="1492"/>
        </w:tabs>
        <w:ind w:left="1492" w:hanging="360"/>
      </w:pPr>
    </w:lvl>
  </w:abstractNum>
  <w:abstractNum w:abstractNumId="24" w15:restartNumberingAfterBreak="0">
    <w:nsid w:val="006935F1"/>
    <w:multiLevelType w:val="singleLevel"/>
    <w:tmpl w:val="D442933C"/>
    <w:lvl w:ilvl="0">
      <w:start w:val="1"/>
      <w:numFmt w:val="decimal"/>
      <w:lvlText w:val="%1."/>
      <w:lvlJc w:val="left"/>
      <w:pPr>
        <w:tabs>
          <w:tab w:val="num" w:pos="1492"/>
        </w:tabs>
        <w:ind w:left="1492" w:hanging="360"/>
      </w:pPr>
    </w:lvl>
  </w:abstractNum>
  <w:abstractNum w:abstractNumId="25" w15:restartNumberingAfterBreak="0">
    <w:nsid w:val="006E3330"/>
    <w:multiLevelType w:val="singleLevel"/>
    <w:tmpl w:val="A02096A8"/>
    <w:lvl w:ilvl="0">
      <w:start w:val="1"/>
      <w:numFmt w:val="decimal"/>
      <w:lvlText w:val="%1."/>
      <w:lvlJc w:val="left"/>
      <w:pPr>
        <w:tabs>
          <w:tab w:val="num" w:pos="1492"/>
        </w:tabs>
        <w:ind w:left="1492" w:hanging="360"/>
      </w:pPr>
    </w:lvl>
  </w:abstractNum>
  <w:abstractNum w:abstractNumId="26" w15:restartNumberingAfterBreak="0">
    <w:nsid w:val="006FB745"/>
    <w:multiLevelType w:val="singleLevel"/>
    <w:tmpl w:val="BF92FE48"/>
    <w:lvl w:ilvl="0">
      <w:start w:val="1"/>
      <w:numFmt w:val="decimal"/>
      <w:lvlText w:val="%1."/>
      <w:lvlJc w:val="left"/>
      <w:pPr>
        <w:tabs>
          <w:tab w:val="num" w:pos="1492"/>
        </w:tabs>
        <w:ind w:left="1492" w:hanging="360"/>
      </w:pPr>
    </w:lvl>
  </w:abstractNum>
  <w:abstractNum w:abstractNumId="27" w15:restartNumberingAfterBreak="0">
    <w:nsid w:val="007CC0C5"/>
    <w:multiLevelType w:val="singleLevel"/>
    <w:tmpl w:val="D442933C"/>
    <w:lvl w:ilvl="0">
      <w:start w:val="1"/>
      <w:numFmt w:val="decimal"/>
      <w:lvlText w:val="%1."/>
      <w:lvlJc w:val="left"/>
      <w:pPr>
        <w:tabs>
          <w:tab w:val="num" w:pos="1492"/>
        </w:tabs>
        <w:ind w:left="1492" w:hanging="360"/>
      </w:pPr>
    </w:lvl>
  </w:abstractNum>
  <w:abstractNum w:abstractNumId="28" w15:restartNumberingAfterBreak="0">
    <w:nsid w:val="008407E1"/>
    <w:multiLevelType w:val="singleLevel"/>
    <w:tmpl w:val="BF92FE48"/>
    <w:lvl w:ilvl="0">
      <w:start w:val="1"/>
      <w:numFmt w:val="decimal"/>
      <w:lvlText w:val="%1."/>
      <w:lvlJc w:val="left"/>
      <w:pPr>
        <w:tabs>
          <w:tab w:val="num" w:pos="1492"/>
        </w:tabs>
        <w:ind w:left="1492" w:hanging="360"/>
      </w:pPr>
    </w:lvl>
  </w:abstractNum>
  <w:abstractNum w:abstractNumId="29" w15:restartNumberingAfterBreak="0">
    <w:nsid w:val="00A51EBB"/>
    <w:multiLevelType w:val="singleLevel"/>
    <w:tmpl w:val="2FC64500"/>
    <w:lvl w:ilvl="0">
      <w:start w:val="1"/>
      <w:numFmt w:val="decimal"/>
      <w:lvlText w:val="%1."/>
      <w:lvlJc w:val="left"/>
      <w:pPr>
        <w:tabs>
          <w:tab w:val="num" w:pos="1492"/>
        </w:tabs>
        <w:ind w:left="1492" w:hanging="360"/>
      </w:pPr>
    </w:lvl>
  </w:abstractNum>
  <w:abstractNum w:abstractNumId="30" w15:restartNumberingAfterBreak="0">
    <w:nsid w:val="00A5C4B8"/>
    <w:multiLevelType w:val="singleLevel"/>
    <w:tmpl w:val="BF92FE48"/>
    <w:lvl w:ilvl="0">
      <w:start w:val="1"/>
      <w:numFmt w:val="decimal"/>
      <w:lvlText w:val="%1."/>
      <w:lvlJc w:val="left"/>
      <w:pPr>
        <w:tabs>
          <w:tab w:val="num" w:pos="1492"/>
        </w:tabs>
        <w:ind w:left="1492" w:hanging="360"/>
      </w:pPr>
    </w:lvl>
  </w:abstractNum>
  <w:abstractNum w:abstractNumId="31" w15:restartNumberingAfterBreak="0">
    <w:nsid w:val="00AC31E7"/>
    <w:multiLevelType w:val="singleLevel"/>
    <w:tmpl w:val="2FC64500"/>
    <w:lvl w:ilvl="0">
      <w:start w:val="1"/>
      <w:numFmt w:val="decimal"/>
      <w:lvlText w:val="%1."/>
      <w:lvlJc w:val="left"/>
      <w:pPr>
        <w:tabs>
          <w:tab w:val="num" w:pos="1492"/>
        </w:tabs>
        <w:ind w:left="1492" w:hanging="360"/>
      </w:pPr>
    </w:lvl>
  </w:abstractNum>
  <w:abstractNum w:abstractNumId="32" w15:restartNumberingAfterBreak="0">
    <w:nsid w:val="00AD76BF"/>
    <w:multiLevelType w:val="singleLevel"/>
    <w:tmpl w:val="D442933C"/>
    <w:lvl w:ilvl="0">
      <w:start w:val="1"/>
      <w:numFmt w:val="decimal"/>
      <w:lvlText w:val="%1."/>
      <w:lvlJc w:val="left"/>
      <w:pPr>
        <w:tabs>
          <w:tab w:val="num" w:pos="1492"/>
        </w:tabs>
        <w:ind w:left="1492" w:hanging="360"/>
      </w:pPr>
    </w:lvl>
  </w:abstractNum>
  <w:abstractNum w:abstractNumId="33" w15:restartNumberingAfterBreak="0">
    <w:nsid w:val="00B32856"/>
    <w:multiLevelType w:val="singleLevel"/>
    <w:tmpl w:val="BF92FE48"/>
    <w:lvl w:ilvl="0">
      <w:start w:val="1"/>
      <w:numFmt w:val="decimal"/>
      <w:lvlText w:val="%1."/>
      <w:lvlJc w:val="left"/>
      <w:pPr>
        <w:tabs>
          <w:tab w:val="num" w:pos="1492"/>
        </w:tabs>
        <w:ind w:left="1492" w:hanging="360"/>
      </w:pPr>
    </w:lvl>
  </w:abstractNum>
  <w:abstractNum w:abstractNumId="34" w15:restartNumberingAfterBreak="0">
    <w:nsid w:val="00B6A1A9"/>
    <w:multiLevelType w:val="singleLevel"/>
    <w:tmpl w:val="D442933C"/>
    <w:lvl w:ilvl="0">
      <w:start w:val="1"/>
      <w:numFmt w:val="decimal"/>
      <w:lvlText w:val="%1."/>
      <w:lvlJc w:val="left"/>
      <w:pPr>
        <w:tabs>
          <w:tab w:val="num" w:pos="1492"/>
        </w:tabs>
        <w:ind w:left="1492" w:hanging="360"/>
      </w:pPr>
    </w:lvl>
  </w:abstractNum>
  <w:abstractNum w:abstractNumId="35" w15:restartNumberingAfterBreak="0">
    <w:nsid w:val="00BE9068"/>
    <w:multiLevelType w:val="singleLevel"/>
    <w:tmpl w:val="1786E198"/>
    <w:lvl w:ilvl="0">
      <w:start w:val="1"/>
      <w:numFmt w:val="decimal"/>
      <w:lvlText w:val="%1."/>
      <w:lvlJc w:val="left"/>
      <w:pPr>
        <w:tabs>
          <w:tab w:val="num" w:pos="1492"/>
        </w:tabs>
        <w:ind w:left="1492" w:hanging="360"/>
      </w:pPr>
    </w:lvl>
  </w:abstractNum>
  <w:abstractNum w:abstractNumId="36" w15:restartNumberingAfterBreak="0">
    <w:nsid w:val="00C58F22"/>
    <w:multiLevelType w:val="singleLevel"/>
    <w:tmpl w:val="D442933C"/>
    <w:lvl w:ilvl="0">
      <w:start w:val="1"/>
      <w:numFmt w:val="decimal"/>
      <w:lvlText w:val="%1."/>
      <w:lvlJc w:val="left"/>
      <w:pPr>
        <w:tabs>
          <w:tab w:val="num" w:pos="1492"/>
        </w:tabs>
        <w:ind w:left="1492" w:hanging="360"/>
      </w:pPr>
    </w:lvl>
  </w:abstractNum>
  <w:abstractNum w:abstractNumId="37" w15:restartNumberingAfterBreak="0">
    <w:nsid w:val="00C61ECB"/>
    <w:multiLevelType w:val="singleLevel"/>
    <w:tmpl w:val="2FC64500"/>
    <w:lvl w:ilvl="0">
      <w:start w:val="1"/>
      <w:numFmt w:val="decimal"/>
      <w:lvlText w:val="%1."/>
      <w:lvlJc w:val="left"/>
      <w:pPr>
        <w:tabs>
          <w:tab w:val="num" w:pos="1492"/>
        </w:tabs>
        <w:ind w:left="1492" w:hanging="360"/>
      </w:pPr>
    </w:lvl>
  </w:abstractNum>
  <w:abstractNum w:abstractNumId="38" w15:restartNumberingAfterBreak="0">
    <w:nsid w:val="00C70E12"/>
    <w:multiLevelType w:val="singleLevel"/>
    <w:tmpl w:val="BF92FE48"/>
    <w:lvl w:ilvl="0">
      <w:start w:val="1"/>
      <w:numFmt w:val="decimal"/>
      <w:lvlText w:val="%1."/>
      <w:lvlJc w:val="left"/>
      <w:pPr>
        <w:tabs>
          <w:tab w:val="num" w:pos="1492"/>
        </w:tabs>
        <w:ind w:left="1492" w:hanging="360"/>
      </w:pPr>
    </w:lvl>
  </w:abstractNum>
  <w:abstractNum w:abstractNumId="39" w15:restartNumberingAfterBreak="0">
    <w:nsid w:val="00D2C2F5"/>
    <w:multiLevelType w:val="singleLevel"/>
    <w:tmpl w:val="BF92FE48"/>
    <w:lvl w:ilvl="0">
      <w:start w:val="1"/>
      <w:numFmt w:val="decimal"/>
      <w:lvlText w:val="%1."/>
      <w:lvlJc w:val="left"/>
      <w:pPr>
        <w:tabs>
          <w:tab w:val="num" w:pos="1492"/>
        </w:tabs>
        <w:ind w:left="1492" w:hanging="360"/>
      </w:pPr>
    </w:lvl>
  </w:abstractNum>
  <w:abstractNum w:abstractNumId="40" w15:restartNumberingAfterBreak="0">
    <w:nsid w:val="00DD26DB"/>
    <w:multiLevelType w:val="singleLevel"/>
    <w:tmpl w:val="BF92FE48"/>
    <w:lvl w:ilvl="0">
      <w:start w:val="1"/>
      <w:numFmt w:val="decimal"/>
      <w:lvlText w:val="%1."/>
      <w:lvlJc w:val="left"/>
      <w:pPr>
        <w:tabs>
          <w:tab w:val="num" w:pos="1492"/>
        </w:tabs>
        <w:ind w:left="1492" w:hanging="360"/>
      </w:pPr>
    </w:lvl>
  </w:abstractNum>
  <w:abstractNum w:abstractNumId="41" w15:restartNumberingAfterBreak="0">
    <w:nsid w:val="00E446E7"/>
    <w:multiLevelType w:val="singleLevel"/>
    <w:tmpl w:val="2FC64500"/>
    <w:lvl w:ilvl="0">
      <w:start w:val="1"/>
      <w:numFmt w:val="decimal"/>
      <w:lvlText w:val="%1."/>
      <w:lvlJc w:val="left"/>
      <w:pPr>
        <w:tabs>
          <w:tab w:val="num" w:pos="1492"/>
        </w:tabs>
        <w:ind w:left="1492" w:hanging="360"/>
      </w:pPr>
    </w:lvl>
  </w:abstractNum>
  <w:abstractNum w:abstractNumId="42" w15:restartNumberingAfterBreak="0">
    <w:nsid w:val="00ED4BF2"/>
    <w:multiLevelType w:val="singleLevel"/>
    <w:tmpl w:val="2FC64500"/>
    <w:lvl w:ilvl="0">
      <w:start w:val="1"/>
      <w:numFmt w:val="decimal"/>
      <w:lvlText w:val="%1."/>
      <w:lvlJc w:val="left"/>
      <w:pPr>
        <w:tabs>
          <w:tab w:val="num" w:pos="1492"/>
        </w:tabs>
        <w:ind w:left="1492" w:hanging="360"/>
      </w:pPr>
    </w:lvl>
  </w:abstractNum>
  <w:abstractNum w:abstractNumId="43" w15:restartNumberingAfterBreak="0">
    <w:nsid w:val="00F08717"/>
    <w:multiLevelType w:val="singleLevel"/>
    <w:tmpl w:val="A96E8A2A"/>
    <w:lvl w:ilvl="0">
      <w:start w:val="1"/>
      <w:numFmt w:val="decimal"/>
      <w:lvlText w:val="%1."/>
      <w:lvlJc w:val="left"/>
      <w:pPr>
        <w:tabs>
          <w:tab w:val="num" w:pos="1492"/>
        </w:tabs>
        <w:ind w:left="1492" w:hanging="360"/>
      </w:pPr>
    </w:lvl>
  </w:abstractNum>
  <w:abstractNum w:abstractNumId="44"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45"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46"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47"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48"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49" w15:restartNumberingAfterBreak="0">
    <w:nsid w:val="7217347D"/>
    <w:multiLevelType w:val="hybridMultilevel"/>
    <w:tmpl w:val="BD7E316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9"/>
  </w:num>
  <w:num w:numId="2">
    <w:abstractNumId w:val="9"/>
  </w:num>
  <w:num w:numId="3">
    <w:abstractNumId w:val="7"/>
  </w:num>
  <w:num w:numId="4">
    <w:abstractNumId w:val="6"/>
  </w:num>
  <w:num w:numId="5">
    <w:abstractNumId w:val="5"/>
  </w:num>
  <w:num w:numId="6">
    <w:abstractNumId w:val="4"/>
  </w:num>
  <w:num w:numId="7">
    <w:abstractNumId w:val="47"/>
  </w:num>
  <w:num w:numId="8">
    <w:abstractNumId w:val="45"/>
  </w:num>
  <w:num w:numId="9">
    <w:abstractNumId w:val="8"/>
  </w:num>
  <w:num w:numId="10">
    <w:abstractNumId w:val="3"/>
  </w:num>
  <w:num w:numId="11">
    <w:abstractNumId w:val="2"/>
  </w:num>
  <w:num w:numId="12">
    <w:abstractNumId w:val="1"/>
  </w:num>
  <w:num w:numId="13">
    <w:abstractNumId w:val="0"/>
  </w:num>
  <w:num w:numId="14">
    <w:abstractNumId w:val="46"/>
  </w:num>
  <w:num w:numId="15">
    <w:abstractNumId w:val="44"/>
  </w:num>
  <w:num w:numId="16">
    <w:abstractNumId w:val="48"/>
  </w:num>
  <w:num w:numId="17">
    <w:abstractNumId w:val="43"/>
  </w:num>
  <w:num w:numId="18">
    <w:abstractNumId w:val="41"/>
  </w:num>
  <w:num w:numId="19">
    <w:abstractNumId w:val="14"/>
  </w:num>
  <w:num w:numId="20">
    <w:abstractNumId w:val="24"/>
  </w:num>
  <w:num w:numId="21">
    <w:abstractNumId w:val="37"/>
  </w:num>
  <w:num w:numId="22">
    <w:abstractNumId w:val="26"/>
  </w:num>
  <w:num w:numId="23">
    <w:abstractNumId w:val="33"/>
  </w:num>
  <w:num w:numId="24">
    <w:abstractNumId w:val="39"/>
  </w:num>
  <w:num w:numId="25">
    <w:abstractNumId w:val="23"/>
  </w:num>
  <w:num w:numId="26">
    <w:abstractNumId w:val="15"/>
  </w:num>
  <w:num w:numId="27">
    <w:abstractNumId w:val="40"/>
  </w:num>
  <w:num w:numId="28">
    <w:abstractNumId w:val="30"/>
  </w:num>
  <w:num w:numId="29">
    <w:abstractNumId w:val="27"/>
  </w:num>
  <w:num w:numId="30">
    <w:abstractNumId w:val="12"/>
  </w:num>
  <w:num w:numId="31">
    <w:abstractNumId w:val="38"/>
  </w:num>
  <w:num w:numId="32">
    <w:abstractNumId w:val="36"/>
  </w:num>
  <w:num w:numId="33">
    <w:abstractNumId w:val="31"/>
  </w:num>
  <w:num w:numId="34">
    <w:abstractNumId w:val="20"/>
  </w:num>
  <w:num w:numId="35">
    <w:abstractNumId w:val="10"/>
  </w:num>
  <w:num w:numId="36">
    <w:abstractNumId w:val="29"/>
  </w:num>
  <w:num w:numId="37">
    <w:abstractNumId w:val="28"/>
  </w:num>
  <w:num w:numId="38">
    <w:abstractNumId w:val="19"/>
  </w:num>
  <w:num w:numId="39">
    <w:abstractNumId w:val="13"/>
  </w:num>
  <w:num w:numId="40">
    <w:abstractNumId w:val="11"/>
  </w:num>
  <w:num w:numId="41">
    <w:abstractNumId w:val="18"/>
  </w:num>
  <w:num w:numId="42">
    <w:abstractNumId w:val="42"/>
  </w:num>
  <w:num w:numId="43">
    <w:abstractNumId w:val="16"/>
  </w:num>
  <w:num w:numId="44">
    <w:abstractNumId w:val="32"/>
  </w:num>
  <w:num w:numId="45">
    <w:abstractNumId w:val="21"/>
  </w:num>
  <w:num w:numId="46">
    <w:abstractNumId w:val="17"/>
  </w:num>
  <w:num w:numId="47">
    <w:abstractNumId w:val="34"/>
  </w:num>
  <w:num w:numId="48">
    <w:abstractNumId w:val="22"/>
  </w:num>
  <w:num w:numId="49">
    <w:abstractNumId w:val="25"/>
  </w:num>
  <w:num w:numId="5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D5"/>
    <w:rsid w:val="00004144"/>
    <w:rsid w:val="00004F03"/>
    <w:rsid w:val="000050AF"/>
    <w:rsid w:val="00006CEE"/>
    <w:rsid w:val="00010365"/>
    <w:rsid w:val="00011DAE"/>
    <w:rsid w:val="0001706E"/>
    <w:rsid w:val="00022543"/>
    <w:rsid w:val="00022ED8"/>
    <w:rsid w:val="00023CBF"/>
    <w:rsid w:val="0002728E"/>
    <w:rsid w:val="000372A6"/>
    <w:rsid w:val="00055A49"/>
    <w:rsid w:val="00064E0D"/>
    <w:rsid w:val="00073B32"/>
    <w:rsid w:val="00077864"/>
    <w:rsid w:val="00077E69"/>
    <w:rsid w:val="000846A6"/>
    <w:rsid w:val="00091365"/>
    <w:rsid w:val="000931EA"/>
    <w:rsid w:val="000A2B61"/>
    <w:rsid w:val="000A5D8D"/>
    <w:rsid w:val="000B53AA"/>
    <w:rsid w:val="000C1A88"/>
    <w:rsid w:val="000C3FBF"/>
    <w:rsid w:val="000C6ECB"/>
    <w:rsid w:val="000C767D"/>
    <w:rsid w:val="000D6203"/>
    <w:rsid w:val="000F3DAF"/>
    <w:rsid w:val="000F4A90"/>
    <w:rsid w:val="00104856"/>
    <w:rsid w:val="001154F1"/>
    <w:rsid w:val="00117941"/>
    <w:rsid w:val="001218DD"/>
    <w:rsid w:val="00122AF7"/>
    <w:rsid w:val="00124C40"/>
    <w:rsid w:val="0013447F"/>
    <w:rsid w:val="00141393"/>
    <w:rsid w:val="001439BA"/>
    <w:rsid w:val="0014487D"/>
    <w:rsid w:val="001465A3"/>
    <w:rsid w:val="00151D32"/>
    <w:rsid w:val="001549F2"/>
    <w:rsid w:val="001556F6"/>
    <w:rsid w:val="00155F18"/>
    <w:rsid w:val="00157A9E"/>
    <w:rsid w:val="00184DFA"/>
    <w:rsid w:val="00194DB5"/>
    <w:rsid w:val="001957B2"/>
    <w:rsid w:val="001A1DB1"/>
    <w:rsid w:val="001B0780"/>
    <w:rsid w:val="001C48A5"/>
    <w:rsid w:val="001D39A2"/>
    <w:rsid w:val="001E1BB8"/>
    <w:rsid w:val="001E26AA"/>
    <w:rsid w:val="001F3581"/>
    <w:rsid w:val="001F60D4"/>
    <w:rsid w:val="00200434"/>
    <w:rsid w:val="002010B6"/>
    <w:rsid w:val="00204D26"/>
    <w:rsid w:val="00216264"/>
    <w:rsid w:val="0022491B"/>
    <w:rsid w:val="00225638"/>
    <w:rsid w:val="00226D53"/>
    <w:rsid w:val="00233D0D"/>
    <w:rsid w:val="00237948"/>
    <w:rsid w:val="00240927"/>
    <w:rsid w:val="00244FD1"/>
    <w:rsid w:val="00245B31"/>
    <w:rsid w:val="00253274"/>
    <w:rsid w:val="002741BB"/>
    <w:rsid w:val="0027714A"/>
    <w:rsid w:val="00285283"/>
    <w:rsid w:val="00294FDB"/>
    <w:rsid w:val="0029756D"/>
    <w:rsid w:val="002B1243"/>
    <w:rsid w:val="002B2424"/>
    <w:rsid w:val="002B2834"/>
    <w:rsid w:val="002B757E"/>
    <w:rsid w:val="002C3DE4"/>
    <w:rsid w:val="002D2D7A"/>
    <w:rsid w:val="002D5382"/>
    <w:rsid w:val="002D712E"/>
    <w:rsid w:val="002E1CCF"/>
    <w:rsid w:val="002F43A1"/>
    <w:rsid w:val="002F60A8"/>
    <w:rsid w:val="002F79C2"/>
    <w:rsid w:val="002F7B00"/>
    <w:rsid w:val="0030236B"/>
    <w:rsid w:val="00305E7E"/>
    <w:rsid w:val="003078CA"/>
    <w:rsid w:val="003178D7"/>
    <w:rsid w:val="003201A4"/>
    <w:rsid w:val="00325EDE"/>
    <w:rsid w:val="00330DE7"/>
    <w:rsid w:val="003411FD"/>
    <w:rsid w:val="00343D0B"/>
    <w:rsid w:val="00345094"/>
    <w:rsid w:val="00346988"/>
    <w:rsid w:val="0035463B"/>
    <w:rsid w:val="0036275C"/>
    <w:rsid w:val="00366907"/>
    <w:rsid w:val="003673D1"/>
    <w:rsid w:val="00371F97"/>
    <w:rsid w:val="003768C0"/>
    <w:rsid w:val="003813F1"/>
    <w:rsid w:val="00382444"/>
    <w:rsid w:val="003949CC"/>
    <w:rsid w:val="00395622"/>
    <w:rsid w:val="00396E52"/>
    <w:rsid w:val="003B05E6"/>
    <w:rsid w:val="003B1E57"/>
    <w:rsid w:val="003B4C80"/>
    <w:rsid w:val="003D6245"/>
    <w:rsid w:val="003E1627"/>
    <w:rsid w:val="003F53C4"/>
    <w:rsid w:val="003F582B"/>
    <w:rsid w:val="0040287B"/>
    <w:rsid w:val="00407D3A"/>
    <w:rsid w:val="00420AB0"/>
    <w:rsid w:val="004213A8"/>
    <w:rsid w:val="00424A6D"/>
    <w:rsid w:val="004336C0"/>
    <w:rsid w:val="004444FB"/>
    <w:rsid w:val="00446066"/>
    <w:rsid w:val="00452CDA"/>
    <w:rsid w:val="00464BF8"/>
    <w:rsid w:val="00472089"/>
    <w:rsid w:val="004755BD"/>
    <w:rsid w:val="004802C5"/>
    <w:rsid w:val="00483FB3"/>
    <w:rsid w:val="00487A96"/>
    <w:rsid w:val="00495474"/>
    <w:rsid w:val="004D2DAB"/>
    <w:rsid w:val="004D5033"/>
    <w:rsid w:val="004D7CB1"/>
    <w:rsid w:val="004F5502"/>
    <w:rsid w:val="00503242"/>
    <w:rsid w:val="00504D7B"/>
    <w:rsid w:val="00507D67"/>
    <w:rsid w:val="00526AA5"/>
    <w:rsid w:val="005309FE"/>
    <w:rsid w:val="00530E4B"/>
    <w:rsid w:val="005316AC"/>
    <w:rsid w:val="00534D2D"/>
    <w:rsid w:val="00540575"/>
    <w:rsid w:val="00540F4D"/>
    <w:rsid w:val="00543BD3"/>
    <w:rsid w:val="005535E4"/>
    <w:rsid w:val="005937F2"/>
    <w:rsid w:val="00594E53"/>
    <w:rsid w:val="0059752F"/>
    <w:rsid w:val="00597660"/>
    <w:rsid w:val="005A472B"/>
    <w:rsid w:val="005A6439"/>
    <w:rsid w:val="005C459B"/>
    <w:rsid w:val="005D7D0D"/>
    <w:rsid w:val="005F7087"/>
    <w:rsid w:val="00600456"/>
    <w:rsid w:val="00600E5C"/>
    <w:rsid w:val="0061058F"/>
    <w:rsid w:val="00615D8F"/>
    <w:rsid w:val="00627DEA"/>
    <w:rsid w:val="0063029F"/>
    <w:rsid w:val="00632911"/>
    <w:rsid w:val="00633C68"/>
    <w:rsid w:val="00652F35"/>
    <w:rsid w:val="00657018"/>
    <w:rsid w:val="0066631C"/>
    <w:rsid w:val="00671116"/>
    <w:rsid w:val="00672ED8"/>
    <w:rsid w:val="00690DE5"/>
    <w:rsid w:val="006915BE"/>
    <w:rsid w:val="00695BB4"/>
    <w:rsid w:val="00695CCB"/>
    <w:rsid w:val="006B73AD"/>
    <w:rsid w:val="006C2C79"/>
    <w:rsid w:val="006D08D6"/>
    <w:rsid w:val="006D1B0D"/>
    <w:rsid w:val="006D342F"/>
    <w:rsid w:val="006D7329"/>
    <w:rsid w:val="006E041B"/>
    <w:rsid w:val="006F1DC0"/>
    <w:rsid w:val="00703722"/>
    <w:rsid w:val="00733F16"/>
    <w:rsid w:val="00735145"/>
    <w:rsid w:val="007423E6"/>
    <w:rsid w:val="00763A10"/>
    <w:rsid w:val="00766E72"/>
    <w:rsid w:val="00773E77"/>
    <w:rsid w:val="00776B16"/>
    <w:rsid w:val="007776A9"/>
    <w:rsid w:val="00780906"/>
    <w:rsid w:val="007852CD"/>
    <w:rsid w:val="007905A1"/>
    <w:rsid w:val="00794EA3"/>
    <w:rsid w:val="007A1871"/>
    <w:rsid w:val="007A4D8F"/>
    <w:rsid w:val="007B3C5A"/>
    <w:rsid w:val="007E3CB0"/>
    <w:rsid w:val="007F19BC"/>
    <w:rsid w:val="007F53D7"/>
    <w:rsid w:val="008212E1"/>
    <w:rsid w:val="008213C9"/>
    <w:rsid w:val="00825143"/>
    <w:rsid w:val="00826D45"/>
    <w:rsid w:val="00837740"/>
    <w:rsid w:val="008457FD"/>
    <w:rsid w:val="00847C50"/>
    <w:rsid w:val="00851A4F"/>
    <w:rsid w:val="008537A5"/>
    <w:rsid w:val="00856E8A"/>
    <w:rsid w:val="00874BF5"/>
    <w:rsid w:val="00877164"/>
    <w:rsid w:val="00890EE0"/>
    <w:rsid w:val="00891031"/>
    <w:rsid w:val="008C0DED"/>
    <w:rsid w:val="008C14C3"/>
    <w:rsid w:val="008D563B"/>
    <w:rsid w:val="008E47EC"/>
    <w:rsid w:val="008E66DD"/>
    <w:rsid w:val="008F072E"/>
    <w:rsid w:val="008F5683"/>
    <w:rsid w:val="008F72B0"/>
    <w:rsid w:val="00900D86"/>
    <w:rsid w:val="00903597"/>
    <w:rsid w:val="00905AE4"/>
    <w:rsid w:val="00907B99"/>
    <w:rsid w:val="00912EA6"/>
    <w:rsid w:val="00921EF5"/>
    <w:rsid w:val="00924803"/>
    <w:rsid w:val="00933D77"/>
    <w:rsid w:val="00934D13"/>
    <w:rsid w:val="00951238"/>
    <w:rsid w:val="00957572"/>
    <w:rsid w:val="009667A5"/>
    <w:rsid w:val="00973880"/>
    <w:rsid w:val="00992B61"/>
    <w:rsid w:val="00994527"/>
    <w:rsid w:val="00997B10"/>
    <w:rsid w:val="00997C06"/>
    <w:rsid w:val="009A1EA9"/>
    <w:rsid w:val="009B23BC"/>
    <w:rsid w:val="009C4FBF"/>
    <w:rsid w:val="009D16ED"/>
    <w:rsid w:val="009D5A2A"/>
    <w:rsid w:val="009F2AFF"/>
    <w:rsid w:val="009F2E99"/>
    <w:rsid w:val="009F5178"/>
    <w:rsid w:val="00A000B3"/>
    <w:rsid w:val="00A0133C"/>
    <w:rsid w:val="00A0247B"/>
    <w:rsid w:val="00A11A9A"/>
    <w:rsid w:val="00A14DD3"/>
    <w:rsid w:val="00A157EB"/>
    <w:rsid w:val="00A1665F"/>
    <w:rsid w:val="00A201D0"/>
    <w:rsid w:val="00A24618"/>
    <w:rsid w:val="00A25738"/>
    <w:rsid w:val="00A2667B"/>
    <w:rsid w:val="00A2718A"/>
    <w:rsid w:val="00A3288C"/>
    <w:rsid w:val="00A36417"/>
    <w:rsid w:val="00A42285"/>
    <w:rsid w:val="00A65527"/>
    <w:rsid w:val="00A80B33"/>
    <w:rsid w:val="00A90021"/>
    <w:rsid w:val="00A94C45"/>
    <w:rsid w:val="00AA0402"/>
    <w:rsid w:val="00AA2FEF"/>
    <w:rsid w:val="00AA46F0"/>
    <w:rsid w:val="00AA6540"/>
    <w:rsid w:val="00AC5110"/>
    <w:rsid w:val="00AC5FD9"/>
    <w:rsid w:val="00AE0569"/>
    <w:rsid w:val="00B0196F"/>
    <w:rsid w:val="00B051DE"/>
    <w:rsid w:val="00B063DC"/>
    <w:rsid w:val="00B12D95"/>
    <w:rsid w:val="00B14A22"/>
    <w:rsid w:val="00B22FFB"/>
    <w:rsid w:val="00B26588"/>
    <w:rsid w:val="00B26994"/>
    <w:rsid w:val="00B36112"/>
    <w:rsid w:val="00B40F27"/>
    <w:rsid w:val="00B437A3"/>
    <w:rsid w:val="00B47424"/>
    <w:rsid w:val="00B47489"/>
    <w:rsid w:val="00B5143C"/>
    <w:rsid w:val="00B516B7"/>
    <w:rsid w:val="00B5653D"/>
    <w:rsid w:val="00B61F1D"/>
    <w:rsid w:val="00B75010"/>
    <w:rsid w:val="00B75173"/>
    <w:rsid w:val="00B86BA3"/>
    <w:rsid w:val="00BA131C"/>
    <w:rsid w:val="00BB1098"/>
    <w:rsid w:val="00BB12B2"/>
    <w:rsid w:val="00BB1B8A"/>
    <w:rsid w:val="00BC1172"/>
    <w:rsid w:val="00BC755A"/>
    <w:rsid w:val="00BD05A4"/>
    <w:rsid w:val="00BD4230"/>
    <w:rsid w:val="00BE6528"/>
    <w:rsid w:val="00BE7A40"/>
    <w:rsid w:val="00BF0354"/>
    <w:rsid w:val="00BF0731"/>
    <w:rsid w:val="00C1324C"/>
    <w:rsid w:val="00C13293"/>
    <w:rsid w:val="00C13866"/>
    <w:rsid w:val="00C27632"/>
    <w:rsid w:val="00C32053"/>
    <w:rsid w:val="00C36E06"/>
    <w:rsid w:val="00C40514"/>
    <w:rsid w:val="00C440D3"/>
    <w:rsid w:val="00C5013E"/>
    <w:rsid w:val="00C5795C"/>
    <w:rsid w:val="00C7786E"/>
    <w:rsid w:val="00C80ADF"/>
    <w:rsid w:val="00C97C2E"/>
    <w:rsid w:val="00CA1189"/>
    <w:rsid w:val="00CA26CE"/>
    <w:rsid w:val="00CA7E91"/>
    <w:rsid w:val="00CC28ED"/>
    <w:rsid w:val="00CC2FDE"/>
    <w:rsid w:val="00CC6210"/>
    <w:rsid w:val="00CD6FF5"/>
    <w:rsid w:val="00CD7417"/>
    <w:rsid w:val="00CF47E1"/>
    <w:rsid w:val="00CF64C6"/>
    <w:rsid w:val="00D00C94"/>
    <w:rsid w:val="00D31DE2"/>
    <w:rsid w:val="00D42750"/>
    <w:rsid w:val="00D45CCD"/>
    <w:rsid w:val="00D46712"/>
    <w:rsid w:val="00D47AA6"/>
    <w:rsid w:val="00D6220A"/>
    <w:rsid w:val="00D646FB"/>
    <w:rsid w:val="00D67CF5"/>
    <w:rsid w:val="00D77014"/>
    <w:rsid w:val="00D92F5E"/>
    <w:rsid w:val="00D93C07"/>
    <w:rsid w:val="00D95FEA"/>
    <w:rsid w:val="00D977F5"/>
    <w:rsid w:val="00DA11E3"/>
    <w:rsid w:val="00DA46B2"/>
    <w:rsid w:val="00DA4AE2"/>
    <w:rsid w:val="00DB7B0B"/>
    <w:rsid w:val="00DC21BF"/>
    <w:rsid w:val="00DD0EB0"/>
    <w:rsid w:val="00DD19F1"/>
    <w:rsid w:val="00DD32BB"/>
    <w:rsid w:val="00DD676B"/>
    <w:rsid w:val="00DE2DD7"/>
    <w:rsid w:val="00DE4A5C"/>
    <w:rsid w:val="00DF043D"/>
    <w:rsid w:val="00DF5713"/>
    <w:rsid w:val="00E02088"/>
    <w:rsid w:val="00E03FC9"/>
    <w:rsid w:val="00E054D4"/>
    <w:rsid w:val="00E22C76"/>
    <w:rsid w:val="00E247E1"/>
    <w:rsid w:val="00E25091"/>
    <w:rsid w:val="00E27C63"/>
    <w:rsid w:val="00E37E41"/>
    <w:rsid w:val="00E4546C"/>
    <w:rsid w:val="00E52612"/>
    <w:rsid w:val="00E629F9"/>
    <w:rsid w:val="00E67E55"/>
    <w:rsid w:val="00E767BA"/>
    <w:rsid w:val="00E8678E"/>
    <w:rsid w:val="00EA3C64"/>
    <w:rsid w:val="00EA3DFA"/>
    <w:rsid w:val="00EA59BA"/>
    <w:rsid w:val="00EB34B5"/>
    <w:rsid w:val="00EB4699"/>
    <w:rsid w:val="00EB62BE"/>
    <w:rsid w:val="00EC60D3"/>
    <w:rsid w:val="00EC7661"/>
    <w:rsid w:val="00EE05F9"/>
    <w:rsid w:val="00EE5A48"/>
    <w:rsid w:val="00F015A9"/>
    <w:rsid w:val="00F0205F"/>
    <w:rsid w:val="00F02873"/>
    <w:rsid w:val="00F03E5D"/>
    <w:rsid w:val="00F06DED"/>
    <w:rsid w:val="00F0792F"/>
    <w:rsid w:val="00F131F4"/>
    <w:rsid w:val="00F236F0"/>
    <w:rsid w:val="00F2470B"/>
    <w:rsid w:val="00F266D4"/>
    <w:rsid w:val="00F26FC3"/>
    <w:rsid w:val="00F3034E"/>
    <w:rsid w:val="00F32193"/>
    <w:rsid w:val="00F335D9"/>
    <w:rsid w:val="00F351E5"/>
    <w:rsid w:val="00F409F8"/>
    <w:rsid w:val="00F4552F"/>
    <w:rsid w:val="00F46B13"/>
    <w:rsid w:val="00F50984"/>
    <w:rsid w:val="00F5508E"/>
    <w:rsid w:val="00F62775"/>
    <w:rsid w:val="00F65908"/>
    <w:rsid w:val="00F71F6B"/>
    <w:rsid w:val="00F75ABC"/>
    <w:rsid w:val="00F9167A"/>
    <w:rsid w:val="00FA0B5A"/>
    <w:rsid w:val="00FA117E"/>
    <w:rsid w:val="00FA3943"/>
    <w:rsid w:val="00FB7D7D"/>
    <w:rsid w:val="00FC169C"/>
    <w:rsid w:val="00FC712D"/>
    <w:rsid w:val="00FD3B2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4DD3"/>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6"/>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6"/>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6"/>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6"/>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2"/>
      </w:numPr>
      <w:contextualSpacing/>
    </w:pPr>
  </w:style>
  <w:style w:type="paragraph" w:styleId="Aufzhlungszeichen2">
    <w:name w:val="List Bullet 2"/>
    <w:basedOn w:val="Standard"/>
    <w:uiPriority w:val="99"/>
    <w:semiHidden/>
    <w:unhideWhenUsed/>
    <w:rsid w:val="00973880"/>
    <w:pPr>
      <w:numPr>
        <w:numId w:val="3"/>
      </w:numPr>
      <w:tabs>
        <w:tab w:val="clear" w:pos="643"/>
        <w:tab w:val="num" w:pos="360"/>
      </w:tabs>
      <w:contextualSpacing/>
    </w:pPr>
  </w:style>
  <w:style w:type="paragraph" w:styleId="Aufzhlungszeichen3">
    <w:name w:val="List Bullet 3"/>
    <w:basedOn w:val="Standard"/>
    <w:uiPriority w:val="99"/>
    <w:semiHidden/>
    <w:unhideWhenUsed/>
    <w:rsid w:val="00973880"/>
    <w:pPr>
      <w:numPr>
        <w:numId w:val="4"/>
      </w:numPr>
      <w:tabs>
        <w:tab w:val="clear" w:pos="926"/>
        <w:tab w:val="num" w:pos="360"/>
      </w:tabs>
      <w:contextualSpacing/>
    </w:pPr>
  </w:style>
  <w:style w:type="paragraph" w:styleId="Aufzhlungszeichen4">
    <w:name w:val="List Bullet 4"/>
    <w:basedOn w:val="Standard"/>
    <w:uiPriority w:val="99"/>
    <w:semiHidden/>
    <w:unhideWhenUsed/>
    <w:rsid w:val="00973880"/>
    <w:pPr>
      <w:numPr>
        <w:numId w:val="5"/>
      </w:numPr>
      <w:contextualSpacing/>
    </w:pPr>
  </w:style>
  <w:style w:type="paragraph" w:styleId="Aufzhlungszeichen5">
    <w:name w:val="List Bullet 5"/>
    <w:basedOn w:val="Standard"/>
    <w:uiPriority w:val="99"/>
    <w:semiHidden/>
    <w:unhideWhenUsed/>
    <w:rsid w:val="00973880"/>
    <w:pPr>
      <w:numPr>
        <w:numId w:val="6"/>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8"/>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7"/>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7"/>
      </w:numPr>
    </w:pPr>
  </w:style>
  <w:style w:type="numbering" w:customStyle="1" w:styleId="ListeIQTIGPunkte">
    <w:name w:val="Liste_IQTIG_Punkte"/>
    <w:uiPriority w:val="99"/>
    <w:rsid w:val="00973880"/>
    <w:pPr>
      <w:numPr>
        <w:numId w:val="8"/>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9"/>
      </w:numPr>
      <w:contextualSpacing/>
    </w:pPr>
  </w:style>
  <w:style w:type="paragraph" w:styleId="Listennummer2">
    <w:name w:val="List Number 2"/>
    <w:basedOn w:val="Standard"/>
    <w:uiPriority w:val="99"/>
    <w:semiHidden/>
    <w:unhideWhenUsed/>
    <w:rsid w:val="00973880"/>
    <w:pPr>
      <w:numPr>
        <w:numId w:val="10"/>
      </w:numPr>
      <w:contextualSpacing/>
    </w:pPr>
  </w:style>
  <w:style w:type="paragraph" w:styleId="Listennummer3">
    <w:name w:val="List Number 3"/>
    <w:basedOn w:val="Standard"/>
    <w:uiPriority w:val="99"/>
    <w:semiHidden/>
    <w:unhideWhenUsed/>
    <w:rsid w:val="00973880"/>
    <w:pPr>
      <w:numPr>
        <w:numId w:val="11"/>
      </w:numPr>
      <w:contextualSpacing/>
    </w:pPr>
  </w:style>
  <w:style w:type="paragraph" w:styleId="Listennummer4">
    <w:name w:val="List Number 4"/>
    <w:basedOn w:val="Standard"/>
    <w:uiPriority w:val="99"/>
    <w:semiHidden/>
    <w:unhideWhenUsed/>
    <w:rsid w:val="00973880"/>
    <w:pPr>
      <w:numPr>
        <w:numId w:val="12"/>
      </w:numPr>
      <w:contextualSpacing/>
    </w:pPr>
  </w:style>
  <w:style w:type="paragraph" w:styleId="Listennummer5">
    <w:name w:val="List Number 5"/>
    <w:basedOn w:val="Standard"/>
    <w:uiPriority w:val="99"/>
    <w:semiHidden/>
    <w:unhideWhenUsed/>
    <w:rsid w:val="00973880"/>
    <w:pPr>
      <w:numPr>
        <w:numId w:val="13"/>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5"/>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4"/>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4"/>
      </w:numPr>
    </w:pPr>
  </w:style>
  <w:style w:type="numbering" w:customStyle="1" w:styleId="TabellenlisteIQTIGPunkte">
    <w:name w:val="Tabellenliste_IQTIG_Punkte"/>
    <w:uiPriority w:val="99"/>
    <w:rsid w:val="00973880"/>
    <w:pPr>
      <w:numPr>
        <w:numId w:val="15"/>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6"/>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Absatzberschriftebene3nurinNavigation">
    <w:name w:val="Absatzüberschrift ebene 3 (nur in Navigation)"/>
    <w:basedOn w:val="berschrift3"/>
    <w:link w:val="Absatzberschriftebene3nurinNavigationZchn"/>
    <w:qFormat/>
    <w:rsid w:val="003B1E57"/>
    <w:pPr>
      <w:numPr>
        <w:ilvl w:val="0"/>
        <w:numId w:val="0"/>
      </w:numPr>
    </w:pPr>
    <w:rPr>
      <w:color w:val="000000" w:themeColor="text1"/>
      <w:sz w:val="22"/>
    </w:rPr>
  </w:style>
  <w:style w:type="character" w:customStyle="1" w:styleId="Absatzberschriftebene3nurinNavigationZchn">
    <w:name w:val="Absatzüberschrift ebene 3 (nur in Navigation) Zchn"/>
    <w:basedOn w:val="Absatzberschriftebene2nurinNavigationZchn"/>
    <w:link w:val="Absatzberschriftebene3nurinNavigation"/>
    <w:rsid w:val="003B1E57"/>
    <w:rPr>
      <w:rFonts w:ascii="Calibri" w:eastAsiaTheme="majorEastAsia" w:hAnsi="Calibri" w:cs="Segoe UI"/>
      <w:b/>
      <w:bCs/>
      <w:iCs w:val="0"/>
      <w:color w:val="000000" w:themeColor="text1"/>
      <w:szCs w:val="24"/>
    </w:rPr>
  </w:style>
  <w:style w:type="paragraph" w:customStyle="1" w:styleId="StandardImpressumkeineSilbentrennung">
    <w:name w:val="Standard_Impressum + keine Silbentrennung"/>
    <w:basedOn w:val="StandardImpressum"/>
    <w:link w:val="StandardImpressumkeineSilbentrennungZchn"/>
    <w:qFormat/>
    <w:rsid w:val="00A14DD3"/>
    <w:pPr>
      <w:suppressAutoHyphens/>
    </w:pPr>
  </w:style>
  <w:style w:type="character" w:customStyle="1" w:styleId="StandardImpressumkeineSilbentrennungZchn">
    <w:name w:val="Standard_Impressum + keine Silbentrennung Zchn"/>
    <w:basedOn w:val="StandardImpressumZchn"/>
    <w:link w:val="StandardImpressumkeineSilbentrennung"/>
    <w:rsid w:val="00A14DD3"/>
    <w:rPr>
      <w:rFonts w:ascii="Calibri" w:hAnsi="Calibri"/>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430390">
      <w:bodyDiv w:val="1"/>
      <w:marLeft w:val="0"/>
      <w:marRight w:val="0"/>
      <w:marTop w:val="0"/>
      <w:marBottom w:val="0"/>
      <w:divBdr>
        <w:top w:val="none" w:sz="0" w:space="0" w:color="auto"/>
        <w:left w:val="none" w:sz="0" w:space="0" w:color="auto"/>
        <w:bottom w:val="none" w:sz="0" w:space="0" w:color="auto"/>
        <w:right w:val="none" w:sz="0" w:space="0" w:color="auto"/>
      </w:divBdr>
    </w:div>
    <w:div w:id="1668166344">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eader" Target="header54.xml"/><Relationship Id="rId21" Type="http://schemas.openxmlformats.org/officeDocument/2006/relationships/header" Target="header6.xml"/><Relationship Id="rId42" Type="http://schemas.openxmlformats.org/officeDocument/2006/relationships/header" Target="header17.xml"/><Relationship Id="rId63" Type="http://schemas.openxmlformats.org/officeDocument/2006/relationships/header" Target="header27.xml"/><Relationship Id="rId84" Type="http://schemas.openxmlformats.org/officeDocument/2006/relationships/header" Target="header38.xml"/><Relationship Id="rId138" Type="http://schemas.openxmlformats.org/officeDocument/2006/relationships/header" Target="header65.xml"/><Relationship Id="rId159" Type="http://schemas.openxmlformats.org/officeDocument/2006/relationships/header" Target="header75.xml"/><Relationship Id="rId170" Type="http://schemas.openxmlformats.org/officeDocument/2006/relationships/footer" Target="footer80.xml"/><Relationship Id="rId191" Type="http://schemas.openxmlformats.org/officeDocument/2006/relationships/header" Target="header91.xml"/><Relationship Id="rId205" Type="http://schemas.openxmlformats.org/officeDocument/2006/relationships/footer" Target="footer97.xml"/><Relationship Id="rId226" Type="http://schemas.openxmlformats.org/officeDocument/2006/relationships/footer" Target="footer108.xml"/><Relationship Id="rId107" Type="http://schemas.openxmlformats.org/officeDocument/2006/relationships/header" Target="header49.xml"/><Relationship Id="rId11" Type="http://schemas.openxmlformats.org/officeDocument/2006/relationships/header" Target="header1.xml"/><Relationship Id="rId32" Type="http://schemas.openxmlformats.org/officeDocument/2006/relationships/footer" Target="footer11.xml"/><Relationship Id="rId53" Type="http://schemas.openxmlformats.org/officeDocument/2006/relationships/header" Target="header22.xml"/><Relationship Id="rId74" Type="http://schemas.openxmlformats.org/officeDocument/2006/relationships/footer" Target="footer32.xml"/><Relationship Id="rId128" Type="http://schemas.openxmlformats.org/officeDocument/2006/relationships/footer" Target="footer59.xml"/><Relationship Id="rId149" Type="http://schemas.openxmlformats.org/officeDocument/2006/relationships/header" Target="header70.xml"/><Relationship Id="rId5" Type="http://schemas.openxmlformats.org/officeDocument/2006/relationships/settings" Target="settings.xml"/><Relationship Id="rId95" Type="http://schemas.openxmlformats.org/officeDocument/2006/relationships/header" Target="header43.xml"/><Relationship Id="rId160" Type="http://schemas.openxmlformats.org/officeDocument/2006/relationships/footer" Target="footer75.xml"/><Relationship Id="rId181" Type="http://schemas.openxmlformats.org/officeDocument/2006/relationships/footer" Target="footer85.xml"/><Relationship Id="rId216" Type="http://schemas.openxmlformats.org/officeDocument/2006/relationships/header" Target="header104.xml"/><Relationship Id="rId237" Type="http://schemas.openxmlformats.org/officeDocument/2006/relationships/header" Target="header114.xml"/><Relationship Id="rId22" Type="http://schemas.openxmlformats.org/officeDocument/2006/relationships/footer" Target="footer6.xml"/><Relationship Id="rId43" Type="http://schemas.openxmlformats.org/officeDocument/2006/relationships/footer" Target="footer16.xml"/><Relationship Id="rId64" Type="http://schemas.openxmlformats.org/officeDocument/2006/relationships/footer" Target="footer27.xml"/><Relationship Id="rId118" Type="http://schemas.openxmlformats.org/officeDocument/2006/relationships/footer" Target="footer54.xml"/><Relationship Id="rId139" Type="http://schemas.openxmlformats.org/officeDocument/2006/relationships/footer" Target="footer64.xml"/><Relationship Id="rId85" Type="http://schemas.openxmlformats.org/officeDocument/2006/relationships/footer" Target="footer37.xml"/><Relationship Id="rId150" Type="http://schemas.openxmlformats.org/officeDocument/2006/relationships/header" Target="header71.xml"/><Relationship Id="rId171" Type="http://schemas.openxmlformats.org/officeDocument/2006/relationships/header" Target="header81.xml"/><Relationship Id="rId192" Type="http://schemas.openxmlformats.org/officeDocument/2006/relationships/header" Target="header92.xml"/><Relationship Id="rId206" Type="http://schemas.openxmlformats.org/officeDocument/2006/relationships/footer" Target="footer98.xml"/><Relationship Id="rId227" Type="http://schemas.openxmlformats.org/officeDocument/2006/relationships/header" Target="header109.xml"/><Relationship Id="rId201" Type="http://schemas.openxmlformats.org/officeDocument/2006/relationships/header" Target="header96.xml"/><Relationship Id="rId222" Type="http://schemas.openxmlformats.org/officeDocument/2006/relationships/header" Target="header107.xml"/><Relationship Id="rId243" Type="http://schemas.openxmlformats.org/officeDocument/2006/relationships/header" Target="header117.xml"/><Relationship Id="rId12" Type="http://schemas.openxmlformats.org/officeDocument/2006/relationships/header" Target="header2.xml"/><Relationship Id="rId17" Type="http://schemas.openxmlformats.org/officeDocument/2006/relationships/header" Target="header4.xml"/><Relationship Id="rId33" Type="http://schemas.openxmlformats.org/officeDocument/2006/relationships/header" Target="header12.xml"/><Relationship Id="rId38" Type="http://schemas.openxmlformats.org/officeDocument/2006/relationships/footer" Target="footer14.xml"/><Relationship Id="rId59" Type="http://schemas.openxmlformats.org/officeDocument/2006/relationships/header" Target="header25.xml"/><Relationship Id="rId103" Type="http://schemas.openxmlformats.org/officeDocument/2006/relationships/footer" Target="footer46.xml"/><Relationship Id="rId108" Type="http://schemas.openxmlformats.org/officeDocument/2006/relationships/header" Target="header50.xml"/><Relationship Id="rId124" Type="http://schemas.openxmlformats.org/officeDocument/2006/relationships/footer" Target="footer57.xml"/><Relationship Id="rId129" Type="http://schemas.openxmlformats.org/officeDocument/2006/relationships/header" Target="header60.xml"/><Relationship Id="rId54" Type="http://schemas.openxmlformats.org/officeDocument/2006/relationships/header" Target="header23.xml"/><Relationship Id="rId70" Type="http://schemas.openxmlformats.org/officeDocument/2006/relationships/footer" Target="footer30.xml"/><Relationship Id="rId75" Type="http://schemas.openxmlformats.org/officeDocument/2006/relationships/header" Target="header33.xml"/><Relationship Id="rId91" Type="http://schemas.openxmlformats.org/officeDocument/2006/relationships/footer" Target="footer40.xml"/><Relationship Id="rId96" Type="http://schemas.openxmlformats.org/officeDocument/2006/relationships/header" Target="header44.xml"/><Relationship Id="rId140" Type="http://schemas.openxmlformats.org/officeDocument/2006/relationships/footer" Target="footer65.xml"/><Relationship Id="rId145" Type="http://schemas.openxmlformats.org/officeDocument/2006/relationships/footer" Target="footer67.xml"/><Relationship Id="rId161" Type="http://schemas.openxmlformats.org/officeDocument/2006/relationships/header" Target="header76.xml"/><Relationship Id="rId166" Type="http://schemas.openxmlformats.org/officeDocument/2006/relationships/footer" Target="footer78.xml"/><Relationship Id="rId182" Type="http://schemas.openxmlformats.org/officeDocument/2006/relationships/footer" Target="footer86.xml"/><Relationship Id="rId187" Type="http://schemas.openxmlformats.org/officeDocument/2006/relationships/footer" Target="footer88.xml"/><Relationship Id="rId217" Type="http://schemas.openxmlformats.org/officeDocument/2006/relationships/footer" Target="footer103.xml"/><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footer" Target="footer101.xml"/><Relationship Id="rId233" Type="http://schemas.openxmlformats.org/officeDocument/2006/relationships/header" Target="header112.xml"/><Relationship Id="rId238" Type="http://schemas.openxmlformats.org/officeDocument/2006/relationships/footer" Target="footer114.xml"/><Relationship Id="rId23" Type="http://schemas.openxmlformats.org/officeDocument/2006/relationships/header" Target="header7.xml"/><Relationship Id="rId28" Type="http://schemas.openxmlformats.org/officeDocument/2006/relationships/footer" Target="footer9.xml"/><Relationship Id="rId49" Type="http://schemas.openxmlformats.org/officeDocument/2006/relationships/footer" Target="footer19.xml"/><Relationship Id="rId114" Type="http://schemas.openxmlformats.org/officeDocument/2006/relationships/header" Target="header53.xml"/><Relationship Id="rId119" Type="http://schemas.openxmlformats.org/officeDocument/2006/relationships/header" Target="header55.xml"/><Relationship Id="rId44" Type="http://schemas.openxmlformats.org/officeDocument/2006/relationships/footer" Target="footer17.xml"/><Relationship Id="rId60" Type="http://schemas.openxmlformats.org/officeDocument/2006/relationships/header" Target="header26.xml"/><Relationship Id="rId65" Type="http://schemas.openxmlformats.org/officeDocument/2006/relationships/header" Target="header28.xml"/><Relationship Id="rId81" Type="http://schemas.openxmlformats.org/officeDocument/2006/relationships/header" Target="header36.xml"/><Relationship Id="rId86" Type="http://schemas.openxmlformats.org/officeDocument/2006/relationships/footer" Target="footer38.xml"/><Relationship Id="rId130" Type="http://schemas.openxmlformats.org/officeDocument/2006/relationships/footer" Target="footer60.xml"/><Relationship Id="rId135" Type="http://schemas.openxmlformats.org/officeDocument/2006/relationships/header" Target="header63.xml"/><Relationship Id="rId151" Type="http://schemas.openxmlformats.org/officeDocument/2006/relationships/footer" Target="footer70.xml"/><Relationship Id="rId156" Type="http://schemas.openxmlformats.org/officeDocument/2006/relationships/header" Target="header74.xml"/><Relationship Id="rId177" Type="http://schemas.openxmlformats.org/officeDocument/2006/relationships/header" Target="header84.xml"/><Relationship Id="rId198" Type="http://schemas.openxmlformats.org/officeDocument/2006/relationships/header" Target="header95.xml"/><Relationship Id="rId172" Type="http://schemas.openxmlformats.org/officeDocument/2006/relationships/footer" Target="footer81.xml"/><Relationship Id="rId193" Type="http://schemas.openxmlformats.org/officeDocument/2006/relationships/footer" Target="footer91.xml"/><Relationship Id="rId202" Type="http://schemas.openxmlformats.org/officeDocument/2006/relationships/footer" Target="footer96.xml"/><Relationship Id="rId207" Type="http://schemas.openxmlformats.org/officeDocument/2006/relationships/header" Target="header99.xml"/><Relationship Id="rId223" Type="http://schemas.openxmlformats.org/officeDocument/2006/relationships/footer" Target="footer106.xml"/><Relationship Id="rId228" Type="http://schemas.openxmlformats.org/officeDocument/2006/relationships/header" Target="header110.xml"/><Relationship Id="rId244" Type="http://schemas.openxmlformats.org/officeDocument/2006/relationships/footer" Target="footer117.xml"/><Relationship Id="rId13" Type="http://schemas.openxmlformats.org/officeDocument/2006/relationships/footer" Target="footer1.xml"/><Relationship Id="rId18" Type="http://schemas.openxmlformats.org/officeDocument/2006/relationships/header" Target="header5.xml"/><Relationship Id="rId39" Type="http://schemas.openxmlformats.org/officeDocument/2006/relationships/header" Target="header15.xml"/><Relationship Id="rId109" Type="http://schemas.openxmlformats.org/officeDocument/2006/relationships/footer" Target="footer49.xml"/><Relationship Id="rId34" Type="http://schemas.openxmlformats.org/officeDocument/2006/relationships/footer" Target="footer12.xml"/><Relationship Id="rId50" Type="http://schemas.openxmlformats.org/officeDocument/2006/relationships/footer" Target="footer20.xml"/><Relationship Id="rId55" Type="http://schemas.openxmlformats.org/officeDocument/2006/relationships/footer" Target="footer22.xml"/><Relationship Id="rId76" Type="http://schemas.openxmlformats.org/officeDocument/2006/relationships/footer" Target="footer33.xml"/><Relationship Id="rId97" Type="http://schemas.openxmlformats.org/officeDocument/2006/relationships/footer" Target="footer43.xml"/><Relationship Id="rId104" Type="http://schemas.openxmlformats.org/officeDocument/2006/relationships/footer" Target="footer47.xml"/><Relationship Id="rId120" Type="http://schemas.openxmlformats.org/officeDocument/2006/relationships/header" Target="header56.xml"/><Relationship Id="rId125" Type="http://schemas.openxmlformats.org/officeDocument/2006/relationships/header" Target="header58.xml"/><Relationship Id="rId141" Type="http://schemas.openxmlformats.org/officeDocument/2006/relationships/header" Target="header66.xml"/><Relationship Id="rId146" Type="http://schemas.openxmlformats.org/officeDocument/2006/relationships/footer" Target="footer68.xml"/><Relationship Id="rId167" Type="http://schemas.openxmlformats.org/officeDocument/2006/relationships/header" Target="header79.xml"/><Relationship Id="rId188" Type="http://schemas.openxmlformats.org/officeDocument/2006/relationships/footer" Target="footer89.xml"/><Relationship Id="rId7" Type="http://schemas.openxmlformats.org/officeDocument/2006/relationships/footnotes" Target="footnotes.xml"/><Relationship Id="rId71" Type="http://schemas.openxmlformats.org/officeDocument/2006/relationships/header" Target="header31.xml"/><Relationship Id="rId92" Type="http://schemas.openxmlformats.org/officeDocument/2006/relationships/footer" Target="footer41.xml"/><Relationship Id="rId162" Type="http://schemas.openxmlformats.org/officeDocument/2006/relationships/header" Target="header77.xml"/><Relationship Id="rId183" Type="http://schemas.openxmlformats.org/officeDocument/2006/relationships/header" Target="header87.xml"/><Relationship Id="rId213" Type="http://schemas.openxmlformats.org/officeDocument/2006/relationships/header" Target="header102.xml"/><Relationship Id="rId218" Type="http://schemas.openxmlformats.org/officeDocument/2006/relationships/footer" Target="footer104.xml"/><Relationship Id="rId234" Type="http://schemas.openxmlformats.org/officeDocument/2006/relationships/header" Target="header113.xml"/><Relationship Id="rId239" Type="http://schemas.openxmlformats.org/officeDocument/2006/relationships/header" Target="header115.xml"/><Relationship Id="rId2" Type="http://schemas.openxmlformats.org/officeDocument/2006/relationships/customXml" Target="../customXml/item2.xml"/><Relationship Id="rId29" Type="http://schemas.openxmlformats.org/officeDocument/2006/relationships/header" Target="header10.xml"/><Relationship Id="rId24" Type="http://schemas.openxmlformats.org/officeDocument/2006/relationships/header" Target="header8.xml"/><Relationship Id="rId40" Type="http://schemas.openxmlformats.org/officeDocument/2006/relationships/footer" Target="footer15.xml"/><Relationship Id="rId45" Type="http://schemas.openxmlformats.org/officeDocument/2006/relationships/header" Target="header18.xml"/><Relationship Id="rId66" Type="http://schemas.openxmlformats.org/officeDocument/2006/relationships/header" Target="header29.xml"/><Relationship Id="rId87" Type="http://schemas.openxmlformats.org/officeDocument/2006/relationships/header" Target="header39.xml"/><Relationship Id="rId110" Type="http://schemas.openxmlformats.org/officeDocument/2006/relationships/footer" Target="footer50.xml"/><Relationship Id="rId115" Type="http://schemas.openxmlformats.org/officeDocument/2006/relationships/footer" Target="footer52.xml"/><Relationship Id="rId131" Type="http://schemas.openxmlformats.org/officeDocument/2006/relationships/header" Target="header61.xml"/><Relationship Id="rId136" Type="http://schemas.openxmlformats.org/officeDocument/2006/relationships/footer" Target="footer63.xml"/><Relationship Id="rId157" Type="http://schemas.openxmlformats.org/officeDocument/2006/relationships/footer" Target="footer73.xml"/><Relationship Id="rId178" Type="http://schemas.openxmlformats.org/officeDocument/2006/relationships/footer" Target="footer84.xml"/><Relationship Id="rId61" Type="http://schemas.openxmlformats.org/officeDocument/2006/relationships/footer" Target="footer25.xml"/><Relationship Id="rId82" Type="http://schemas.openxmlformats.org/officeDocument/2006/relationships/footer" Target="footer36.xml"/><Relationship Id="rId152" Type="http://schemas.openxmlformats.org/officeDocument/2006/relationships/footer" Target="footer71.xml"/><Relationship Id="rId173" Type="http://schemas.openxmlformats.org/officeDocument/2006/relationships/header" Target="header82.xml"/><Relationship Id="rId194" Type="http://schemas.openxmlformats.org/officeDocument/2006/relationships/footer" Target="footer92.xml"/><Relationship Id="rId199" Type="http://schemas.openxmlformats.org/officeDocument/2006/relationships/footer" Target="footer94.xml"/><Relationship Id="rId203" Type="http://schemas.openxmlformats.org/officeDocument/2006/relationships/header" Target="header97.xml"/><Relationship Id="rId208" Type="http://schemas.openxmlformats.org/officeDocument/2006/relationships/footer" Target="footer99.xml"/><Relationship Id="rId229" Type="http://schemas.openxmlformats.org/officeDocument/2006/relationships/footer" Target="footer109.xml"/><Relationship Id="rId19" Type="http://schemas.openxmlformats.org/officeDocument/2006/relationships/footer" Target="footer4.xml"/><Relationship Id="rId224" Type="http://schemas.openxmlformats.org/officeDocument/2006/relationships/footer" Target="footer107.xml"/><Relationship Id="rId240" Type="http://schemas.openxmlformats.org/officeDocument/2006/relationships/header" Target="header116.xml"/><Relationship Id="rId245" Type="http://schemas.openxmlformats.org/officeDocument/2006/relationships/fontTable" Target="fontTable.xml"/><Relationship Id="rId14" Type="http://schemas.openxmlformats.org/officeDocument/2006/relationships/footer" Target="footer2.xml"/><Relationship Id="rId30" Type="http://schemas.openxmlformats.org/officeDocument/2006/relationships/header" Target="header11.xml"/><Relationship Id="rId35" Type="http://schemas.openxmlformats.org/officeDocument/2006/relationships/header" Target="header13.xml"/><Relationship Id="rId56" Type="http://schemas.openxmlformats.org/officeDocument/2006/relationships/footer" Target="footer23.xml"/><Relationship Id="rId77" Type="http://schemas.openxmlformats.org/officeDocument/2006/relationships/header" Target="header34.xml"/><Relationship Id="rId100" Type="http://schemas.openxmlformats.org/officeDocument/2006/relationships/footer" Target="footer45.xml"/><Relationship Id="rId105" Type="http://schemas.openxmlformats.org/officeDocument/2006/relationships/header" Target="header48.xml"/><Relationship Id="rId126" Type="http://schemas.openxmlformats.org/officeDocument/2006/relationships/header" Target="header59.xml"/><Relationship Id="rId147" Type="http://schemas.openxmlformats.org/officeDocument/2006/relationships/header" Target="header69.xml"/><Relationship Id="rId168" Type="http://schemas.openxmlformats.org/officeDocument/2006/relationships/header" Target="header80.xml"/><Relationship Id="rId8" Type="http://schemas.openxmlformats.org/officeDocument/2006/relationships/endnotes" Target="endnotes.xml"/><Relationship Id="rId51" Type="http://schemas.openxmlformats.org/officeDocument/2006/relationships/header" Target="header21.xml"/><Relationship Id="rId72" Type="http://schemas.openxmlformats.org/officeDocument/2006/relationships/header" Target="header32.xml"/><Relationship Id="rId93" Type="http://schemas.openxmlformats.org/officeDocument/2006/relationships/header" Target="header42.xml"/><Relationship Id="rId98" Type="http://schemas.openxmlformats.org/officeDocument/2006/relationships/footer" Target="footer44.xml"/><Relationship Id="rId121" Type="http://schemas.openxmlformats.org/officeDocument/2006/relationships/footer" Target="footer55.xml"/><Relationship Id="rId142" Type="http://schemas.openxmlformats.org/officeDocument/2006/relationships/footer" Target="footer66.xml"/><Relationship Id="rId163" Type="http://schemas.openxmlformats.org/officeDocument/2006/relationships/footer" Target="footer76.xml"/><Relationship Id="rId184" Type="http://schemas.openxmlformats.org/officeDocument/2006/relationships/footer" Target="footer87.xml"/><Relationship Id="rId189" Type="http://schemas.openxmlformats.org/officeDocument/2006/relationships/header" Target="header90.xml"/><Relationship Id="rId219" Type="http://schemas.openxmlformats.org/officeDocument/2006/relationships/header" Target="header105.xml"/><Relationship Id="rId3" Type="http://schemas.openxmlformats.org/officeDocument/2006/relationships/numbering" Target="numbering.xml"/><Relationship Id="rId214" Type="http://schemas.openxmlformats.org/officeDocument/2006/relationships/footer" Target="footer102.xml"/><Relationship Id="rId230" Type="http://schemas.openxmlformats.org/officeDocument/2006/relationships/footer" Target="footer110.xml"/><Relationship Id="rId235" Type="http://schemas.openxmlformats.org/officeDocument/2006/relationships/footer" Target="footer112.xml"/><Relationship Id="rId25" Type="http://schemas.openxmlformats.org/officeDocument/2006/relationships/footer" Target="footer7.xml"/><Relationship Id="rId46" Type="http://schemas.openxmlformats.org/officeDocument/2006/relationships/footer" Target="footer18.xml"/><Relationship Id="rId67" Type="http://schemas.openxmlformats.org/officeDocument/2006/relationships/footer" Target="footer28.xml"/><Relationship Id="rId116" Type="http://schemas.openxmlformats.org/officeDocument/2006/relationships/footer" Target="footer53.xml"/><Relationship Id="rId137" Type="http://schemas.openxmlformats.org/officeDocument/2006/relationships/header" Target="header64.xml"/><Relationship Id="rId158" Type="http://schemas.openxmlformats.org/officeDocument/2006/relationships/footer" Target="footer74.xml"/><Relationship Id="rId20" Type="http://schemas.openxmlformats.org/officeDocument/2006/relationships/footer" Target="footer5.xml"/><Relationship Id="rId41" Type="http://schemas.openxmlformats.org/officeDocument/2006/relationships/header" Target="header16.xml"/><Relationship Id="rId62" Type="http://schemas.openxmlformats.org/officeDocument/2006/relationships/footer" Target="footer26.xml"/><Relationship Id="rId83" Type="http://schemas.openxmlformats.org/officeDocument/2006/relationships/header" Target="header37.xml"/><Relationship Id="rId88" Type="http://schemas.openxmlformats.org/officeDocument/2006/relationships/footer" Target="footer39.xml"/><Relationship Id="rId111" Type="http://schemas.openxmlformats.org/officeDocument/2006/relationships/header" Target="header51.xml"/><Relationship Id="rId132" Type="http://schemas.openxmlformats.org/officeDocument/2006/relationships/header" Target="header62.xml"/><Relationship Id="rId153" Type="http://schemas.openxmlformats.org/officeDocument/2006/relationships/header" Target="header72.xml"/><Relationship Id="rId174" Type="http://schemas.openxmlformats.org/officeDocument/2006/relationships/header" Target="header83.xml"/><Relationship Id="rId179" Type="http://schemas.openxmlformats.org/officeDocument/2006/relationships/header" Target="header85.xml"/><Relationship Id="rId195" Type="http://schemas.openxmlformats.org/officeDocument/2006/relationships/header" Target="header93.xml"/><Relationship Id="rId209" Type="http://schemas.openxmlformats.org/officeDocument/2006/relationships/header" Target="header100.xml"/><Relationship Id="rId190" Type="http://schemas.openxmlformats.org/officeDocument/2006/relationships/footer" Target="footer90.xml"/><Relationship Id="rId204" Type="http://schemas.openxmlformats.org/officeDocument/2006/relationships/header" Target="header98.xml"/><Relationship Id="rId220" Type="http://schemas.openxmlformats.org/officeDocument/2006/relationships/footer" Target="footer105.xml"/><Relationship Id="rId225" Type="http://schemas.openxmlformats.org/officeDocument/2006/relationships/header" Target="header108.xml"/><Relationship Id="rId241" Type="http://schemas.openxmlformats.org/officeDocument/2006/relationships/footer" Target="footer115.xml"/><Relationship Id="rId246" Type="http://schemas.openxmlformats.org/officeDocument/2006/relationships/theme" Target="theme/theme1.xml"/><Relationship Id="rId15" Type="http://schemas.openxmlformats.org/officeDocument/2006/relationships/header" Target="header3.xml"/><Relationship Id="rId36" Type="http://schemas.openxmlformats.org/officeDocument/2006/relationships/header" Target="header14.xml"/><Relationship Id="rId57" Type="http://schemas.openxmlformats.org/officeDocument/2006/relationships/header" Target="header24.xml"/><Relationship Id="rId106" Type="http://schemas.openxmlformats.org/officeDocument/2006/relationships/footer" Target="footer48.xml"/><Relationship Id="rId127" Type="http://schemas.openxmlformats.org/officeDocument/2006/relationships/footer" Target="footer58.xml"/><Relationship Id="rId10" Type="http://schemas.openxmlformats.org/officeDocument/2006/relationships/hyperlink" Target="mailto:verfahrenssupport@iqtig.org" TargetMode="External"/><Relationship Id="rId31" Type="http://schemas.openxmlformats.org/officeDocument/2006/relationships/footer" Target="footer10.xml"/><Relationship Id="rId52" Type="http://schemas.openxmlformats.org/officeDocument/2006/relationships/footer" Target="footer21.xml"/><Relationship Id="rId73" Type="http://schemas.openxmlformats.org/officeDocument/2006/relationships/footer" Target="footer31.xml"/><Relationship Id="rId78" Type="http://schemas.openxmlformats.org/officeDocument/2006/relationships/header" Target="header35.xml"/><Relationship Id="rId94" Type="http://schemas.openxmlformats.org/officeDocument/2006/relationships/footer" Target="footer42.xml"/><Relationship Id="rId99" Type="http://schemas.openxmlformats.org/officeDocument/2006/relationships/header" Target="header45.xml"/><Relationship Id="rId101" Type="http://schemas.openxmlformats.org/officeDocument/2006/relationships/header" Target="header46.xml"/><Relationship Id="rId122" Type="http://schemas.openxmlformats.org/officeDocument/2006/relationships/footer" Target="footer56.xml"/><Relationship Id="rId143" Type="http://schemas.openxmlformats.org/officeDocument/2006/relationships/header" Target="header67.xml"/><Relationship Id="rId148" Type="http://schemas.openxmlformats.org/officeDocument/2006/relationships/footer" Target="footer69.xml"/><Relationship Id="rId164" Type="http://schemas.openxmlformats.org/officeDocument/2006/relationships/footer" Target="footer77.xml"/><Relationship Id="rId169" Type="http://schemas.openxmlformats.org/officeDocument/2006/relationships/footer" Target="footer79.xml"/><Relationship Id="rId185" Type="http://schemas.openxmlformats.org/officeDocument/2006/relationships/header" Target="header88.xml"/><Relationship Id="rId4" Type="http://schemas.openxmlformats.org/officeDocument/2006/relationships/styles" Target="styles.xml"/><Relationship Id="rId9" Type="http://schemas.openxmlformats.org/officeDocument/2006/relationships/image" Target="media/image1.emf"/><Relationship Id="rId180" Type="http://schemas.openxmlformats.org/officeDocument/2006/relationships/header" Target="header86.xml"/><Relationship Id="rId210" Type="http://schemas.openxmlformats.org/officeDocument/2006/relationships/header" Target="header101.xml"/><Relationship Id="rId215" Type="http://schemas.openxmlformats.org/officeDocument/2006/relationships/header" Target="header103.xml"/><Relationship Id="rId236" Type="http://schemas.openxmlformats.org/officeDocument/2006/relationships/footer" Target="footer113.xml"/><Relationship Id="rId26" Type="http://schemas.openxmlformats.org/officeDocument/2006/relationships/footer" Target="footer8.xml"/><Relationship Id="rId231" Type="http://schemas.openxmlformats.org/officeDocument/2006/relationships/header" Target="header111.xml"/><Relationship Id="rId47" Type="http://schemas.openxmlformats.org/officeDocument/2006/relationships/header" Target="header19.xml"/><Relationship Id="rId68" Type="http://schemas.openxmlformats.org/officeDocument/2006/relationships/footer" Target="footer29.xml"/><Relationship Id="rId89" Type="http://schemas.openxmlformats.org/officeDocument/2006/relationships/header" Target="header40.xml"/><Relationship Id="rId112" Type="http://schemas.openxmlformats.org/officeDocument/2006/relationships/footer" Target="footer51.xml"/><Relationship Id="rId133" Type="http://schemas.openxmlformats.org/officeDocument/2006/relationships/footer" Target="footer61.xml"/><Relationship Id="rId154" Type="http://schemas.openxmlformats.org/officeDocument/2006/relationships/footer" Target="footer72.xml"/><Relationship Id="rId175" Type="http://schemas.openxmlformats.org/officeDocument/2006/relationships/footer" Target="footer82.xml"/><Relationship Id="rId196" Type="http://schemas.openxmlformats.org/officeDocument/2006/relationships/footer" Target="footer93.xml"/><Relationship Id="rId200" Type="http://schemas.openxmlformats.org/officeDocument/2006/relationships/footer" Target="footer95.xml"/><Relationship Id="rId16" Type="http://schemas.openxmlformats.org/officeDocument/2006/relationships/footer" Target="footer3.xml"/><Relationship Id="rId221" Type="http://schemas.openxmlformats.org/officeDocument/2006/relationships/header" Target="header106.xml"/><Relationship Id="rId242" Type="http://schemas.openxmlformats.org/officeDocument/2006/relationships/footer" Target="footer116.xml"/><Relationship Id="rId37" Type="http://schemas.openxmlformats.org/officeDocument/2006/relationships/footer" Target="footer13.xml"/><Relationship Id="rId58" Type="http://schemas.openxmlformats.org/officeDocument/2006/relationships/footer" Target="footer24.xml"/><Relationship Id="rId79" Type="http://schemas.openxmlformats.org/officeDocument/2006/relationships/footer" Target="footer34.xml"/><Relationship Id="rId102" Type="http://schemas.openxmlformats.org/officeDocument/2006/relationships/header" Target="header47.xml"/><Relationship Id="rId123" Type="http://schemas.openxmlformats.org/officeDocument/2006/relationships/header" Target="header57.xml"/><Relationship Id="rId144" Type="http://schemas.openxmlformats.org/officeDocument/2006/relationships/header" Target="header68.xml"/><Relationship Id="rId90" Type="http://schemas.openxmlformats.org/officeDocument/2006/relationships/header" Target="header41.xml"/><Relationship Id="rId165" Type="http://schemas.openxmlformats.org/officeDocument/2006/relationships/header" Target="header78.xml"/><Relationship Id="rId186" Type="http://schemas.openxmlformats.org/officeDocument/2006/relationships/header" Target="header89.xml"/><Relationship Id="rId211" Type="http://schemas.openxmlformats.org/officeDocument/2006/relationships/footer" Target="footer100.xml"/><Relationship Id="rId232" Type="http://schemas.openxmlformats.org/officeDocument/2006/relationships/footer" Target="footer111.xml"/><Relationship Id="rId27" Type="http://schemas.openxmlformats.org/officeDocument/2006/relationships/header" Target="header9.xml"/><Relationship Id="rId48" Type="http://schemas.openxmlformats.org/officeDocument/2006/relationships/header" Target="header20.xml"/><Relationship Id="rId69" Type="http://schemas.openxmlformats.org/officeDocument/2006/relationships/header" Target="header30.xml"/><Relationship Id="rId113" Type="http://schemas.openxmlformats.org/officeDocument/2006/relationships/header" Target="header52.xml"/><Relationship Id="rId134" Type="http://schemas.openxmlformats.org/officeDocument/2006/relationships/footer" Target="footer62.xml"/><Relationship Id="rId80" Type="http://schemas.openxmlformats.org/officeDocument/2006/relationships/footer" Target="footer35.xml"/><Relationship Id="rId155" Type="http://schemas.openxmlformats.org/officeDocument/2006/relationships/header" Target="header73.xml"/><Relationship Id="rId176" Type="http://schemas.openxmlformats.org/officeDocument/2006/relationships/footer" Target="footer83.xml"/><Relationship Id="rId197" Type="http://schemas.openxmlformats.org/officeDocument/2006/relationships/header" Target="header9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2AA18FC4-00DE-421A-A4D7-E868D5C7E4D7}">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1A1A432F-745F-4735-B0CE-BB1328BCC7EC}">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77</Pages>
  <Words>16123</Words>
  <Characters>101580</Characters>
  <Application>Microsoft Office Word</Application>
  <DocSecurity>0</DocSecurity>
  <Lines>846</Lines>
  <Paragraphs>234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18/1 - Beschreibung der Rechenregeln für das Erfassungsjahr 2019 nach QSKH-RL</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2020-04-27T13:03:00Z</dcterms:modified>
</cp:coreProperties>
</file>